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894DF" w14:textId="38936259" w:rsidR="004144EB" w:rsidRPr="008F6F06" w:rsidRDefault="00E1709C">
      <w:pPr>
        <w:jc w:val="center"/>
        <w:rPr>
          <w:b/>
          <w:noProof/>
          <w:szCs w:val="24"/>
          <w:u w:val="single"/>
          <w:lang w:val="et-EE"/>
        </w:rPr>
      </w:pPr>
      <w:r w:rsidRPr="008F6F06">
        <w:rPr>
          <w:b/>
          <w:noProof/>
          <w:szCs w:val="24"/>
          <w:u w:val="single"/>
          <w:lang w:val="et-EE"/>
        </w:rPr>
        <w:t>VI LISA</w:t>
      </w:r>
    </w:p>
    <w:p w14:paraId="34EA4455" w14:textId="77777777" w:rsidR="00C438D1" w:rsidRDefault="00E1709C">
      <w:pPr>
        <w:jc w:val="center"/>
        <w:rPr>
          <w:lang w:val="et-EE"/>
        </w:rPr>
      </w:pPr>
      <w:r w:rsidRPr="008F6F06">
        <w:rPr>
          <w:lang w:val="et-EE"/>
        </w:rPr>
        <w:t xml:space="preserve">Programmi vorm </w:t>
      </w:r>
      <w:proofErr w:type="spellStart"/>
      <w:r w:rsidRPr="008F6F06">
        <w:rPr>
          <w:lang w:val="et-EE"/>
        </w:rPr>
        <w:t>AMIFi</w:t>
      </w:r>
      <w:proofErr w:type="spellEnd"/>
      <w:r w:rsidRPr="008F6F06">
        <w:rPr>
          <w:lang w:val="et-EE"/>
        </w:rPr>
        <w:t xml:space="preserve">, </w:t>
      </w:r>
      <w:proofErr w:type="spellStart"/>
      <w:r w:rsidRPr="008F6F06">
        <w:rPr>
          <w:lang w:val="et-EE"/>
        </w:rPr>
        <w:t>ISFi</w:t>
      </w:r>
      <w:proofErr w:type="spellEnd"/>
      <w:r w:rsidRPr="008F6F06">
        <w:rPr>
          <w:lang w:val="et-EE"/>
        </w:rPr>
        <w:t xml:space="preserve"> ja BMVI jaoks –</w:t>
      </w:r>
      <w:r w:rsidR="001237FD" w:rsidRPr="00EF2C66">
        <w:rPr>
          <w:lang w:val="de-DE"/>
        </w:rPr>
        <w:t xml:space="preserve"> </w:t>
      </w:r>
      <w:r w:rsidR="001237FD" w:rsidRPr="001237FD">
        <w:rPr>
          <w:lang w:val="et-EE"/>
        </w:rPr>
        <w:t>määruse (EL) 2021/1060</w:t>
      </w:r>
      <w:r w:rsidR="00C438D1">
        <w:rPr>
          <w:lang w:val="et-EE"/>
        </w:rPr>
        <w:t xml:space="preserve"> (</w:t>
      </w:r>
      <w:proofErr w:type="spellStart"/>
      <w:r w:rsidR="00C438D1">
        <w:rPr>
          <w:lang w:val="et-EE"/>
        </w:rPr>
        <w:t>ühissätete</w:t>
      </w:r>
      <w:proofErr w:type="spellEnd"/>
      <w:r w:rsidR="00C438D1">
        <w:rPr>
          <w:lang w:val="et-EE"/>
        </w:rPr>
        <w:t xml:space="preserve"> määrus)</w:t>
      </w:r>
    </w:p>
    <w:p w14:paraId="14B3F586" w14:textId="17DA8342" w:rsidR="004144EB" w:rsidRPr="008F6F06" w:rsidRDefault="00E1709C">
      <w:pPr>
        <w:jc w:val="center"/>
        <w:rPr>
          <w:b/>
          <w:noProof/>
          <w:szCs w:val="24"/>
          <w:lang w:val="et-EE"/>
        </w:rPr>
      </w:pPr>
      <w:r w:rsidRPr="008F6F06">
        <w:rPr>
          <w:lang w:val="et-EE"/>
        </w:rPr>
        <w:t xml:space="preserve"> artikli 21 lõige 3</w:t>
      </w:r>
    </w:p>
    <w:tbl>
      <w:tblPr>
        <w:tblStyle w:val="TableGrid"/>
        <w:tblW w:w="0" w:type="auto"/>
        <w:tblInd w:w="360" w:type="dxa"/>
        <w:tblLook w:val="04A0" w:firstRow="1" w:lastRow="0" w:firstColumn="1" w:lastColumn="0" w:noHBand="0" w:noVBand="1"/>
      </w:tblPr>
      <w:tblGrid>
        <w:gridCol w:w="3368"/>
        <w:gridCol w:w="5900"/>
      </w:tblGrid>
      <w:tr w:rsidR="004144EB" w:rsidRPr="008F6F06" w14:paraId="1560E38C" w14:textId="77777777">
        <w:tc>
          <w:tcPr>
            <w:tcW w:w="3440" w:type="dxa"/>
          </w:tcPr>
          <w:p w14:paraId="56DEC63B" w14:textId="77777777" w:rsidR="004144EB" w:rsidRPr="008F6F06" w:rsidRDefault="000E6EF4">
            <w:pPr>
              <w:rPr>
                <w:rFonts w:eastAsia="Times New Roman"/>
                <w:b/>
                <w:iCs/>
                <w:noProof/>
                <w:sz w:val="20"/>
                <w:lang w:val="et-EE"/>
              </w:rPr>
            </w:pPr>
            <w:r w:rsidRPr="008F6F06">
              <w:rPr>
                <w:rFonts w:eastAsia="Times New Roman"/>
                <w:b/>
                <w:iCs/>
                <w:noProof/>
                <w:sz w:val="20"/>
                <w:lang w:val="et-EE"/>
              </w:rPr>
              <w:t>CCI number</w:t>
            </w:r>
          </w:p>
        </w:tc>
        <w:tc>
          <w:tcPr>
            <w:tcW w:w="6089" w:type="dxa"/>
          </w:tcPr>
          <w:p w14:paraId="3B67BA3F" w14:textId="31DB60DE" w:rsidR="004144EB" w:rsidRPr="008F6F06" w:rsidRDefault="002F4315">
            <w:pPr>
              <w:rPr>
                <w:rFonts w:eastAsia="Times New Roman"/>
                <w:iCs/>
                <w:noProof/>
                <w:sz w:val="20"/>
                <w:lang w:val="et-EE"/>
              </w:rPr>
            </w:pPr>
            <w:r w:rsidRPr="002F4315">
              <w:rPr>
                <w:rFonts w:eastAsia="Times New Roman"/>
                <w:iCs/>
                <w:noProof/>
                <w:sz w:val="20"/>
                <w:lang w:val="et-EE"/>
              </w:rPr>
              <w:t>2021EE65AMPR001</w:t>
            </w:r>
          </w:p>
        </w:tc>
      </w:tr>
      <w:tr w:rsidR="004144EB" w:rsidRPr="008F6F06" w14:paraId="3EF15DAF" w14:textId="77777777">
        <w:trPr>
          <w:trHeight w:val="287"/>
        </w:trPr>
        <w:tc>
          <w:tcPr>
            <w:tcW w:w="3440" w:type="dxa"/>
          </w:tcPr>
          <w:p w14:paraId="41063179" w14:textId="5B264C5D" w:rsidR="004144EB" w:rsidRPr="008F6F06" w:rsidRDefault="00E1709C">
            <w:pPr>
              <w:rPr>
                <w:rFonts w:eastAsia="Times New Roman"/>
                <w:b/>
                <w:iCs/>
                <w:noProof/>
                <w:sz w:val="20"/>
                <w:lang w:val="et-EE"/>
              </w:rPr>
            </w:pPr>
            <w:r w:rsidRPr="008F6F06">
              <w:rPr>
                <w:rFonts w:eastAsia="Times New Roman"/>
                <w:b/>
                <w:iCs/>
                <w:noProof/>
                <w:sz w:val="20"/>
                <w:lang w:val="et-EE"/>
              </w:rPr>
              <w:t>Nimetus inglise keeles</w:t>
            </w:r>
          </w:p>
        </w:tc>
        <w:tc>
          <w:tcPr>
            <w:tcW w:w="6089" w:type="dxa"/>
          </w:tcPr>
          <w:p w14:paraId="25A4D0F7" w14:textId="156A6703" w:rsidR="004144EB" w:rsidRPr="00731EC2" w:rsidRDefault="008343E5">
            <w:pPr>
              <w:rPr>
                <w:rFonts w:eastAsia="Times New Roman"/>
                <w:bCs/>
                <w:iCs/>
                <w:noProof/>
                <w:sz w:val="20"/>
                <w:lang w:val="et-EE"/>
              </w:rPr>
            </w:pPr>
            <w:r w:rsidRPr="00731EC2">
              <w:rPr>
                <w:rFonts w:eastAsia="Times New Roman"/>
                <w:bCs/>
                <w:iCs/>
                <w:noProof/>
                <w:sz w:val="20"/>
                <w:lang w:val="et-EE"/>
              </w:rPr>
              <w:t>AMIF</w:t>
            </w:r>
            <w:r w:rsidR="00EE6FC8" w:rsidRPr="00731EC2">
              <w:rPr>
                <w:rFonts w:eastAsia="Times New Roman"/>
                <w:bCs/>
                <w:iCs/>
                <w:noProof/>
                <w:sz w:val="20"/>
                <w:lang w:val="et-EE"/>
              </w:rPr>
              <w:t xml:space="preserve"> programme for Estonia</w:t>
            </w:r>
          </w:p>
        </w:tc>
      </w:tr>
      <w:tr w:rsidR="004144EB" w:rsidRPr="000C343D" w14:paraId="1AA20478" w14:textId="77777777">
        <w:trPr>
          <w:trHeight w:val="287"/>
        </w:trPr>
        <w:tc>
          <w:tcPr>
            <w:tcW w:w="3440" w:type="dxa"/>
          </w:tcPr>
          <w:p w14:paraId="4CA3E721" w14:textId="32C7B6E2" w:rsidR="004144EB" w:rsidRPr="008F6F06" w:rsidRDefault="00E1709C">
            <w:pPr>
              <w:rPr>
                <w:rFonts w:eastAsia="Times New Roman"/>
                <w:b/>
                <w:iCs/>
                <w:noProof/>
                <w:sz w:val="20"/>
                <w:lang w:val="et-EE"/>
              </w:rPr>
            </w:pPr>
            <w:r w:rsidRPr="008F6F06">
              <w:rPr>
                <w:rFonts w:eastAsia="Times New Roman"/>
                <w:b/>
                <w:iCs/>
                <w:noProof/>
                <w:sz w:val="20"/>
                <w:lang w:val="et-EE"/>
              </w:rPr>
              <w:t>Nimetus liikmesriigi keeles</w:t>
            </w:r>
          </w:p>
        </w:tc>
        <w:tc>
          <w:tcPr>
            <w:tcW w:w="6089" w:type="dxa"/>
          </w:tcPr>
          <w:p w14:paraId="46E6ADB0" w14:textId="50F89630" w:rsidR="004144EB" w:rsidRPr="008F6F06" w:rsidRDefault="008343E5">
            <w:pPr>
              <w:rPr>
                <w:rFonts w:eastAsia="Times New Roman"/>
                <w:iCs/>
                <w:noProof/>
                <w:sz w:val="20"/>
                <w:lang w:val="et-EE"/>
              </w:rPr>
            </w:pPr>
            <w:r w:rsidRPr="008F6F06">
              <w:rPr>
                <w:rFonts w:eastAsia="Times New Roman"/>
                <w:iCs/>
                <w:noProof/>
                <w:sz w:val="20"/>
                <w:lang w:val="et-EE"/>
              </w:rPr>
              <w:t>Varjupaiga-, Rände- ja Integratsioonifondi rakenduskava</w:t>
            </w:r>
          </w:p>
        </w:tc>
      </w:tr>
      <w:tr w:rsidR="004144EB" w:rsidRPr="008F6F06" w14:paraId="52183AC2" w14:textId="77777777">
        <w:tc>
          <w:tcPr>
            <w:tcW w:w="3440" w:type="dxa"/>
          </w:tcPr>
          <w:p w14:paraId="549226AA" w14:textId="3C8724FD" w:rsidR="004144EB" w:rsidRPr="008F6F06" w:rsidRDefault="000E6EF4">
            <w:pPr>
              <w:rPr>
                <w:rFonts w:eastAsia="Times New Roman"/>
                <w:b/>
                <w:iCs/>
                <w:noProof/>
                <w:sz w:val="20"/>
                <w:lang w:val="et-EE"/>
              </w:rPr>
            </w:pPr>
            <w:r w:rsidRPr="008F6F06">
              <w:rPr>
                <w:rFonts w:eastAsia="Times New Roman"/>
                <w:b/>
                <w:iCs/>
                <w:noProof/>
                <w:sz w:val="20"/>
                <w:lang w:val="et-EE"/>
              </w:rPr>
              <w:t>Versi</w:t>
            </w:r>
            <w:r w:rsidR="00E1709C" w:rsidRPr="008F6F06">
              <w:rPr>
                <w:rFonts w:eastAsia="Times New Roman"/>
                <w:b/>
                <w:iCs/>
                <w:noProof/>
                <w:sz w:val="20"/>
                <w:lang w:val="et-EE"/>
              </w:rPr>
              <w:t>oon</w:t>
            </w:r>
          </w:p>
        </w:tc>
        <w:tc>
          <w:tcPr>
            <w:tcW w:w="6089" w:type="dxa"/>
          </w:tcPr>
          <w:p w14:paraId="05E23502" w14:textId="53C37C0E" w:rsidR="004144EB" w:rsidRPr="008F6F06" w:rsidRDefault="00EE6FC8">
            <w:pPr>
              <w:rPr>
                <w:rFonts w:eastAsia="Times New Roman"/>
                <w:iCs/>
                <w:noProof/>
                <w:sz w:val="20"/>
                <w:lang w:val="et-EE"/>
              </w:rPr>
            </w:pPr>
            <w:del w:id="0" w:author="Ave Osman" w:date="2025-07-17T17:34:00Z" w16du:dateUtc="2025-07-17T14:34:00Z">
              <w:r w:rsidRPr="008F6F06">
                <w:rPr>
                  <w:rFonts w:eastAsia="Times New Roman"/>
                  <w:iCs/>
                  <w:noProof/>
                  <w:sz w:val="20"/>
                  <w:lang w:val="et-EE"/>
                </w:rPr>
                <w:delText>1</w:delText>
              </w:r>
              <w:r w:rsidR="00F67803" w:rsidRPr="008F6F06">
                <w:rPr>
                  <w:rFonts w:eastAsia="Times New Roman"/>
                  <w:iCs/>
                  <w:noProof/>
                  <w:sz w:val="20"/>
                  <w:lang w:val="et-EE"/>
                </w:rPr>
                <w:delText>.</w:delText>
              </w:r>
            </w:del>
            <w:del w:id="1" w:author="Ave Osman" w:date="2025-07-15T16:15:00Z" w16du:dateUtc="2025-07-15T13:15:00Z">
              <w:r w:rsidR="009D4047" w:rsidDel="000A3983">
                <w:rPr>
                  <w:rFonts w:eastAsia="Times New Roman"/>
                  <w:iCs/>
                  <w:noProof/>
                  <w:sz w:val="20"/>
                  <w:lang w:val="et-EE"/>
                </w:rPr>
                <w:delText>2</w:delText>
              </w:r>
            </w:del>
            <w:ins w:id="2" w:author="Ave Osman" w:date="2025-07-17T17:34:00Z" w16du:dateUtc="2025-07-17T14:34:00Z">
              <w:r w:rsidR="006A4A49">
                <w:rPr>
                  <w:rFonts w:eastAsia="Times New Roman"/>
                  <w:iCs/>
                  <w:noProof/>
                  <w:sz w:val="20"/>
                  <w:lang w:val="et-EE"/>
                </w:rPr>
                <w:t>2.0</w:t>
              </w:r>
            </w:ins>
          </w:p>
        </w:tc>
      </w:tr>
      <w:tr w:rsidR="004144EB" w:rsidRPr="008F6F06" w14:paraId="75D0302D" w14:textId="77777777">
        <w:tc>
          <w:tcPr>
            <w:tcW w:w="3440" w:type="dxa"/>
          </w:tcPr>
          <w:p w14:paraId="069304B0" w14:textId="287C1C4D" w:rsidR="004144EB" w:rsidRPr="008F6F06" w:rsidRDefault="00E1709C">
            <w:pPr>
              <w:rPr>
                <w:rFonts w:eastAsia="Times New Roman"/>
                <w:b/>
                <w:iCs/>
                <w:noProof/>
                <w:sz w:val="20"/>
                <w:lang w:val="et-EE"/>
              </w:rPr>
            </w:pPr>
            <w:r w:rsidRPr="008F6F06">
              <w:rPr>
                <w:rFonts w:eastAsia="Times New Roman"/>
                <w:b/>
                <w:iCs/>
                <w:noProof/>
                <w:sz w:val="20"/>
                <w:lang w:val="et-EE"/>
              </w:rPr>
              <w:t>Esimene aasta</w:t>
            </w:r>
          </w:p>
        </w:tc>
        <w:tc>
          <w:tcPr>
            <w:tcW w:w="6089" w:type="dxa"/>
          </w:tcPr>
          <w:p w14:paraId="5127901B" w14:textId="3D43576A" w:rsidR="004144EB" w:rsidRPr="008F6F06" w:rsidRDefault="00EE6FC8">
            <w:pPr>
              <w:rPr>
                <w:rFonts w:eastAsia="Times New Roman"/>
                <w:iCs/>
                <w:noProof/>
                <w:sz w:val="20"/>
                <w:lang w:val="et-EE"/>
              </w:rPr>
            </w:pPr>
            <w:r w:rsidRPr="008F6F06">
              <w:rPr>
                <w:rFonts w:eastAsia="Times New Roman"/>
                <w:iCs/>
                <w:noProof/>
                <w:sz w:val="20"/>
                <w:lang w:val="et-EE"/>
              </w:rPr>
              <w:t>2021</w:t>
            </w:r>
          </w:p>
        </w:tc>
      </w:tr>
      <w:tr w:rsidR="004144EB" w:rsidRPr="008F6F06" w14:paraId="5C39F8E9" w14:textId="77777777">
        <w:tc>
          <w:tcPr>
            <w:tcW w:w="3440" w:type="dxa"/>
          </w:tcPr>
          <w:p w14:paraId="4ED51C6B" w14:textId="3C568240" w:rsidR="004144EB" w:rsidRPr="008F6F06" w:rsidRDefault="00E1709C">
            <w:pPr>
              <w:rPr>
                <w:rFonts w:eastAsia="Times New Roman"/>
                <w:b/>
                <w:iCs/>
                <w:noProof/>
                <w:sz w:val="20"/>
                <w:lang w:val="et-EE"/>
              </w:rPr>
            </w:pPr>
            <w:r w:rsidRPr="008F6F06">
              <w:rPr>
                <w:rFonts w:eastAsia="Times New Roman"/>
                <w:b/>
                <w:iCs/>
                <w:noProof/>
                <w:sz w:val="20"/>
                <w:lang w:val="et-EE"/>
              </w:rPr>
              <w:t>Viimane aasta</w:t>
            </w:r>
          </w:p>
        </w:tc>
        <w:tc>
          <w:tcPr>
            <w:tcW w:w="6089" w:type="dxa"/>
          </w:tcPr>
          <w:p w14:paraId="60B00844" w14:textId="26D32B76" w:rsidR="004144EB" w:rsidRPr="008F6F06" w:rsidRDefault="00EE6FC8">
            <w:pPr>
              <w:rPr>
                <w:rFonts w:eastAsia="Times New Roman"/>
                <w:iCs/>
                <w:noProof/>
                <w:sz w:val="20"/>
                <w:lang w:val="et-EE"/>
              </w:rPr>
            </w:pPr>
            <w:r w:rsidRPr="008F6F06">
              <w:rPr>
                <w:rFonts w:eastAsia="Times New Roman"/>
                <w:iCs/>
                <w:noProof/>
                <w:sz w:val="20"/>
                <w:lang w:val="et-EE"/>
              </w:rPr>
              <w:t>2027</w:t>
            </w:r>
          </w:p>
        </w:tc>
      </w:tr>
      <w:tr w:rsidR="004144EB" w:rsidRPr="008F6F06" w14:paraId="6DB3318C" w14:textId="77777777">
        <w:tc>
          <w:tcPr>
            <w:tcW w:w="3440" w:type="dxa"/>
          </w:tcPr>
          <w:p w14:paraId="370EE52D" w14:textId="33BE5241" w:rsidR="004144EB" w:rsidRPr="008F6F06" w:rsidRDefault="00E1709C">
            <w:pPr>
              <w:rPr>
                <w:rFonts w:eastAsia="Times New Roman"/>
                <w:b/>
                <w:iCs/>
                <w:noProof/>
                <w:sz w:val="20"/>
                <w:lang w:val="et-EE"/>
              </w:rPr>
            </w:pPr>
            <w:r w:rsidRPr="008F6F06">
              <w:rPr>
                <w:rFonts w:eastAsia="Times New Roman"/>
                <w:b/>
                <w:iCs/>
                <w:noProof/>
                <w:sz w:val="20"/>
                <w:lang w:val="et-EE"/>
              </w:rPr>
              <w:t>Rahastamiskõlblik alates</w:t>
            </w:r>
          </w:p>
        </w:tc>
        <w:tc>
          <w:tcPr>
            <w:tcW w:w="6089" w:type="dxa"/>
          </w:tcPr>
          <w:p w14:paraId="517AC3B7" w14:textId="385055D2" w:rsidR="004144EB" w:rsidRPr="008F6F06" w:rsidRDefault="004A79AD">
            <w:pPr>
              <w:rPr>
                <w:rFonts w:eastAsia="Times New Roman"/>
                <w:iCs/>
                <w:noProof/>
                <w:sz w:val="20"/>
                <w:lang w:val="et-EE"/>
              </w:rPr>
            </w:pPr>
            <w:r w:rsidRPr="008F6F06">
              <w:rPr>
                <w:rFonts w:eastAsia="Times New Roman"/>
                <w:iCs/>
                <w:noProof/>
                <w:sz w:val="20"/>
                <w:lang w:val="et-EE"/>
              </w:rPr>
              <w:t>01.01.2021</w:t>
            </w:r>
          </w:p>
        </w:tc>
      </w:tr>
      <w:tr w:rsidR="004144EB" w:rsidRPr="008F6F06" w14:paraId="66A774F2" w14:textId="77777777">
        <w:tc>
          <w:tcPr>
            <w:tcW w:w="3440" w:type="dxa"/>
          </w:tcPr>
          <w:p w14:paraId="0E80C18C" w14:textId="1897A45A" w:rsidR="004144EB" w:rsidRPr="008F6F06" w:rsidRDefault="00E1709C">
            <w:pPr>
              <w:rPr>
                <w:rFonts w:eastAsia="Times New Roman"/>
                <w:b/>
                <w:iCs/>
                <w:noProof/>
                <w:sz w:val="20"/>
                <w:lang w:val="et-EE"/>
              </w:rPr>
            </w:pPr>
            <w:r w:rsidRPr="008F6F06">
              <w:rPr>
                <w:rFonts w:eastAsia="Times New Roman"/>
                <w:b/>
                <w:iCs/>
                <w:noProof/>
                <w:sz w:val="20"/>
                <w:lang w:val="et-EE"/>
              </w:rPr>
              <w:t>Rahastamiskõlblik kuni</w:t>
            </w:r>
          </w:p>
        </w:tc>
        <w:tc>
          <w:tcPr>
            <w:tcW w:w="6089" w:type="dxa"/>
          </w:tcPr>
          <w:p w14:paraId="7C8DCABB" w14:textId="0AF456B8" w:rsidR="004144EB" w:rsidRPr="008F6F06" w:rsidRDefault="004A79AD">
            <w:pPr>
              <w:rPr>
                <w:rFonts w:eastAsia="Times New Roman"/>
                <w:iCs/>
                <w:noProof/>
                <w:sz w:val="20"/>
                <w:lang w:val="et-EE"/>
              </w:rPr>
            </w:pPr>
            <w:r w:rsidRPr="008F6F06">
              <w:rPr>
                <w:rFonts w:eastAsia="Times New Roman"/>
                <w:iCs/>
                <w:noProof/>
                <w:sz w:val="20"/>
                <w:lang w:val="et-EE"/>
              </w:rPr>
              <w:t>31.12.2029</w:t>
            </w:r>
          </w:p>
        </w:tc>
      </w:tr>
      <w:tr w:rsidR="004144EB" w:rsidRPr="008F6F06" w14:paraId="2A2D02BD" w14:textId="77777777">
        <w:tc>
          <w:tcPr>
            <w:tcW w:w="3440" w:type="dxa"/>
          </w:tcPr>
          <w:p w14:paraId="413E626C" w14:textId="35325542" w:rsidR="004144EB" w:rsidRPr="008F6F06" w:rsidRDefault="00E1709C">
            <w:pPr>
              <w:rPr>
                <w:rFonts w:eastAsia="Times New Roman"/>
                <w:b/>
                <w:iCs/>
                <w:noProof/>
                <w:sz w:val="20"/>
                <w:lang w:val="et-EE"/>
              </w:rPr>
            </w:pPr>
            <w:r w:rsidRPr="008F6F06">
              <w:rPr>
                <w:rFonts w:eastAsia="Times New Roman"/>
                <w:b/>
                <w:iCs/>
                <w:noProof/>
                <w:sz w:val="20"/>
                <w:lang w:val="et-EE"/>
              </w:rPr>
              <w:t>Komisjoni otsuse number</w:t>
            </w:r>
          </w:p>
        </w:tc>
        <w:tc>
          <w:tcPr>
            <w:tcW w:w="6089" w:type="dxa"/>
          </w:tcPr>
          <w:p w14:paraId="1152A267" w14:textId="430F77AA" w:rsidR="004144EB" w:rsidRPr="008F6F06" w:rsidRDefault="002F4315">
            <w:pPr>
              <w:rPr>
                <w:rFonts w:eastAsia="Times New Roman"/>
                <w:iCs/>
                <w:noProof/>
                <w:sz w:val="20"/>
                <w:lang w:val="et-EE"/>
              </w:rPr>
            </w:pPr>
            <w:r w:rsidRPr="002F4315">
              <w:rPr>
                <w:rFonts w:eastAsia="Times New Roman"/>
                <w:iCs/>
                <w:noProof/>
                <w:sz w:val="20"/>
                <w:lang w:val="et-EE"/>
              </w:rPr>
              <w:t>C(2022)7201</w:t>
            </w:r>
          </w:p>
        </w:tc>
      </w:tr>
      <w:tr w:rsidR="004144EB" w:rsidRPr="008F6F06" w14:paraId="7CA083E3" w14:textId="77777777">
        <w:tc>
          <w:tcPr>
            <w:tcW w:w="3440" w:type="dxa"/>
          </w:tcPr>
          <w:p w14:paraId="1BCEE4C7" w14:textId="43A980FF" w:rsidR="004144EB" w:rsidRPr="008F6F06" w:rsidRDefault="00E1709C">
            <w:pPr>
              <w:rPr>
                <w:rFonts w:eastAsia="Times New Roman"/>
                <w:b/>
                <w:iCs/>
                <w:noProof/>
                <w:sz w:val="20"/>
                <w:lang w:val="et-EE"/>
              </w:rPr>
            </w:pPr>
            <w:r w:rsidRPr="008F6F06">
              <w:rPr>
                <w:rFonts w:eastAsia="Times New Roman"/>
                <w:b/>
                <w:iCs/>
                <w:noProof/>
                <w:sz w:val="20"/>
                <w:lang w:val="et-EE"/>
              </w:rPr>
              <w:t>Komisjoni otsuse kuupäev</w:t>
            </w:r>
          </w:p>
        </w:tc>
        <w:tc>
          <w:tcPr>
            <w:tcW w:w="6089" w:type="dxa"/>
          </w:tcPr>
          <w:p w14:paraId="6B2B7125" w14:textId="13ED295B" w:rsidR="004144EB" w:rsidRPr="00731EC2" w:rsidRDefault="00E83148">
            <w:pPr>
              <w:rPr>
                <w:rFonts w:eastAsia="Times New Roman"/>
                <w:bCs/>
                <w:iCs/>
                <w:noProof/>
                <w:sz w:val="20"/>
                <w:lang w:val="et-EE"/>
              </w:rPr>
            </w:pPr>
            <w:del w:id="3" w:author="Ave Osman" w:date="2025-07-17T17:33:00Z" w16du:dateUtc="2025-07-17T14:33:00Z">
              <w:r w:rsidRPr="006A4A49">
                <w:rPr>
                  <w:rFonts w:eastAsia="Times New Roman"/>
                  <w:sz w:val="20"/>
                  <w:lang w:val="et-EE"/>
                </w:rPr>
                <w:delText>10.10.2022</w:delText>
              </w:r>
            </w:del>
          </w:p>
        </w:tc>
      </w:tr>
      <w:tr w:rsidR="004144EB" w:rsidRPr="008F6F06" w14:paraId="138D0A50" w14:textId="77777777">
        <w:tc>
          <w:tcPr>
            <w:tcW w:w="3440" w:type="dxa"/>
          </w:tcPr>
          <w:p w14:paraId="34F08796" w14:textId="0C5EACE1" w:rsidR="004144EB" w:rsidRPr="008F6F06" w:rsidRDefault="00E1709C">
            <w:pPr>
              <w:rPr>
                <w:rFonts w:eastAsia="Times New Roman"/>
                <w:b/>
                <w:iCs/>
                <w:noProof/>
                <w:sz w:val="20"/>
                <w:lang w:val="et-EE"/>
              </w:rPr>
            </w:pPr>
            <w:r w:rsidRPr="008F6F06">
              <w:rPr>
                <w:rFonts w:eastAsia="Times New Roman"/>
                <w:b/>
                <w:iCs/>
                <w:noProof/>
                <w:sz w:val="20"/>
                <w:lang w:val="et-EE"/>
              </w:rPr>
              <w:t>Liikmesriigi muutmisotsuse number</w:t>
            </w:r>
          </w:p>
        </w:tc>
        <w:tc>
          <w:tcPr>
            <w:tcW w:w="6089" w:type="dxa"/>
          </w:tcPr>
          <w:p w14:paraId="0A8E6388" w14:textId="77777777" w:rsidR="004144EB" w:rsidRPr="008F6F06" w:rsidRDefault="004144EB">
            <w:pPr>
              <w:rPr>
                <w:rFonts w:eastAsia="Times New Roman"/>
                <w:b/>
                <w:iCs/>
                <w:noProof/>
                <w:sz w:val="20"/>
                <w:lang w:val="et-EE"/>
              </w:rPr>
            </w:pPr>
          </w:p>
        </w:tc>
      </w:tr>
      <w:tr w:rsidR="004144EB" w:rsidRPr="008F6F06" w14:paraId="073A72C3" w14:textId="77777777">
        <w:tc>
          <w:tcPr>
            <w:tcW w:w="3440" w:type="dxa"/>
          </w:tcPr>
          <w:p w14:paraId="24D1517E" w14:textId="271AE604" w:rsidR="004144EB" w:rsidRPr="008F6F06" w:rsidRDefault="00E1709C" w:rsidP="00E1709C">
            <w:pPr>
              <w:jc w:val="left"/>
              <w:rPr>
                <w:rFonts w:eastAsia="Times New Roman"/>
                <w:b/>
                <w:iCs/>
                <w:noProof/>
                <w:sz w:val="20"/>
                <w:lang w:val="et-EE"/>
              </w:rPr>
            </w:pPr>
            <w:r w:rsidRPr="008F6F06">
              <w:rPr>
                <w:rFonts w:eastAsia="Times New Roman"/>
                <w:b/>
                <w:iCs/>
                <w:noProof/>
                <w:sz w:val="20"/>
                <w:lang w:val="et-EE"/>
              </w:rPr>
              <w:t>Liikmesriigi muutmisotsuse jõustumise kuupäev</w:t>
            </w:r>
          </w:p>
        </w:tc>
        <w:tc>
          <w:tcPr>
            <w:tcW w:w="6089" w:type="dxa"/>
          </w:tcPr>
          <w:p w14:paraId="0D300B9E" w14:textId="77777777" w:rsidR="004144EB" w:rsidRPr="008F6F06" w:rsidRDefault="004144EB">
            <w:pPr>
              <w:rPr>
                <w:rFonts w:eastAsia="Times New Roman"/>
                <w:b/>
                <w:iCs/>
                <w:noProof/>
                <w:sz w:val="20"/>
                <w:lang w:val="et-EE"/>
              </w:rPr>
            </w:pPr>
          </w:p>
        </w:tc>
      </w:tr>
      <w:tr w:rsidR="00E1709C" w:rsidRPr="008F6F06" w14:paraId="6B0E386B" w14:textId="77777777">
        <w:tc>
          <w:tcPr>
            <w:tcW w:w="3440" w:type="dxa"/>
          </w:tcPr>
          <w:p w14:paraId="0FE6B46F" w14:textId="18F286BF" w:rsidR="00E1709C" w:rsidRPr="008F6F06" w:rsidRDefault="00E1709C" w:rsidP="00E1709C">
            <w:pPr>
              <w:jc w:val="left"/>
              <w:rPr>
                <w:rFonts w:eastAsia="Times New Roman"/>
                <w:b/>
                <w:bCs/>
                <w:iCs/>
                <w:noProof/>
                <w:sz w:val="20"/>
                <w:lang w:val="et-EE"/>
              </w:rPr>
            </w:pPr>
            <w:bookmarkStart w:id="4" w:name="_Hlk93916328"/>
            <w:r w:rsidRPr="008F6F06">
              <w:rPr>
                <w:b/>
                <w:bCs/>
                <w:sz w:val="20"/>
                <w:lang w:val="et-EE"/>
              </w:rPr>
              <w:t>Mitteoluline ümberpaigutamine (</w:t>
            </w:r>
            <w:proofErr w:type="spellStart"/>
            <w:r w:rsidRPr="008F6F06">
              <w:rPr>
                <w:b/>
                <w:bCs/>
                <w:sz w:val="20"/>
                <w:lang w:val="et-EE"/>
              </w:rPr>
              <w:t>ühissätete</w:t>
            </w:r>
            <w:proofErr w:type="spellEnd"/>
            <w:r w:rsidRPr="008F6F06">
              <w:rPr>
                <w:b/>
                <w:bCs/>
                <w:sz w:val="20"/>
                <w:lang w:val="et-EE"/>
              </w:rPr>
              <w:t xml:space="preserve"> määruse artikli 24 lõige 5)</w:t>
            </w:r>
            <w:bookmarkEnd w:id="4"/>
          </w:p>
        </w:tc>
        <w:tc>
          <w:tcPr>
            <w:tcW w:w="6089" w:type="dxa"/>
          </w:tcPr>
          <w:p w14:paraId="20A4BDB3" w14:textId="3470F797" w:rsidR="00E1709C" w:rsidRPr="00731EC2" w:rsidRDefault="00E1709C">
            <w:pPr>
              <w:rPr>
                <w:rFonts w:eastAsia="Times New Roman"/>
                <w:bCs/>
                <w:iCs/>
                <w:noProof/>
                <w:sz w:val="20"/>
                <w:lang w:val="et-EE"/>
              </w:rPr>
            </w:pPr>
            <w:r w:rsidRPr="00731EC2">
              <w:rPr>
                <w:rFonts w:eastAsia="Times New Roman"/>
                <w:bCs/>
                <w:iCs/>
                <w:noProof/>
                <w:sz w:val="20"/>
                <w:lang w:val="et-EE"/>
              </w:rPr>
              <w:t>Ei</w:t>
            </w:r>
          </w:p>
        </w:tc>
      </w:tr>
    </w:tbl>
    <w:p w14:paraId="68514574" w14:textId="77777777" w:rsidR="004144EB" w:rsidRPr="008F6F06" w:rsidRDefault="004144EB">
      <w:pPr>
        <w:rPr>
          <w:rFonts w:eastAsia="Times New Roman"/>
          <w:b/>
          <w:iCs/>
          <w:noProof/>
          <w:szCs w:val="24"/>
          <w:lang w:val="et-EE"/>
        </w:rPr>
      </w:pPr>
    </w:p>
    <w:p w14:paraId="02BB0946" w14:textId="77777777" w:rsidR="00E069C7" w:rsidRPr="008F6F06" w:rsidRDefault="00E069C7">
      <w:pPr>
        <w:spacing w:before="0" w:after="200" w:line="276" w:lineRule="auto"/>
        <w:jc w:val="left"/>
        <w:rPr>
          <w:b/>
          <w:bCs/>
          <w:lang w:val="et-EE"/>
        </w:rPr>
      </w:pPr>
      <w:r w:rsidRPr="008F6F06">
        <w:rPr>
          <w:b/>
          <w:bCs/>
          <w:lang w:val="et-EE"/>
        </w:rPr>
        <w:br w:type="page"/>
      </w:r>
    </w:p>
    <w:p w14:paraId="10E27033" w14:textId="39328CD9" w:rsidR="004144EB" w:rsidRPr="008F6F06" w:rsidRDefault="00E1709C" w:rsidP="00D57467">
      <w:pPr>
        <w:numPr>
          <w:ilvl w:val="0"/>
          <w:numId w:val="32"/>
        </w:numPr>
        <w:spacing w:before="240" w:after="240"/>
        <w:rPr>
          <w:rFonts w:eastAsia="Times New Roman"/>
          <w:b/>
          <w:bCs/>
          <w:iCs/>
          <w:noProof/>
          <w:szCs w:val="24"/>
          <w:lang w:val="et-EE"/>
        </w:rPr>
      </w:pPr>
      <w:r w:rsidRPr="008F6F06">
        <w:rPr>
          <w:b/>
          <w:bCs/>
          <w:lang w:val="et-EE"/>
        </w:rPr>
        <w:lastRenderedPageBreak/>
        <w:t xml:space="preserve">Programmi strateegia: peamised </w:t>
      </w:r>
      <w:r w:rsidR="004369EE" w:rsidRPr="008F6F06">
        <w:rPr>
          <w:b/>
          <w:bCs/>
          <w:lang w:val="et-EE"/>
        </w:rPr>
        <w:t xml:space="preserve">katsumused </w:t>
      </w:r>
      <w:r w:rsidRPr="008F6F06">
        <w:rPr>
          <w:b/>
          <w:bCs/>
          <w:lang w:val="et-EE"/>
        </w:rPr>
        <w:t>ja poliitilised lahendused</w:t>
      </w:r>
    </w:p>
    <w:p w14:paraId="59F70E12" w14:textId="07693153" w:rsidR="004144EB" w:rsidRPr="008F6F06" w:rsidRDefault="00E1709C" w:rsidP="00E1709C">
      <w:pPr>
        <w:rPr>
          <w:rFonts w:eastAsia="Times New Roman"/>
          <w:i/>
          <w:iCs/>
          <w:noProof/>
          <w:sz w:val="18"/>
          <w:szCs w:val="18"/>
          <w:lang w:val="et-EE"/>
        </w:rPr>
      </w:pPr>
      <w:r w:rsidRPr="008F6F06">
        <w:rPr>
          <w:rFonts w:eastAsia="Times New Roman"/>
          <w:i/>
          <w:iCs/>
          <w:noProof/>
          <w:sz w:val="18"/>
          <w:szCs w:val="18"/>
          <w:lang w:val="et-EE"/>
        </w:rPr>
        <w:t xml:space="preserve">Viide: </w:t>
      </w:r>
      <w:r w:rsidR="00C438D1">
        <w:rPr>
          <w:rFonts w:eastAsia="Times New Roman"/>
          <w:i/>
          <w:iCs/>
          <w:noProof/>
          <w:sz w:val="18"/>
          <w:szCs w:val="18"/>
          <w:lang w:val="et-EE"/>
        </w:rPr>
        <w:t>Ü</w:t>
      </w:r>
      <w:r w:rsidRPr="008F6F06">
        <w:rPr>
          <w:rFonts w:eastAsia="Times New Roman"/>
          <w:i/>
          <w:iCs/>
          <w:noProof/>
          <w:sz w:val="18"/>
          <w:szCs w:val="18"/>
          <w:lang w:val="et-EE"/>
        </w:rPr>
        <w:t>hissätete määrus</w:t>
      </w:r>
      <w:r w:rsidR="00C438D1">
        <w:rPr>
          <w:rFonts w:eastAsia="Times New Roman"/>
          <w:i/>
          <w:iCs/>
          <w:noProof/>
          <w:sz w:val="18"/>
          <w:szCs w:val="18"/>
          <w:lang w:val="et-EE"/>
        </w:rPr>
        <w:t>e</w:t>
      </w:r>
      <w:r w:rsidRPr="008F6F06">
        <w:rPr>
          <w:rFonts w:eastAsia="Times New Roman"/>
          <w:i/>
          <w:iCs/>
          <w:noProof/>
          <w:sz w:val="18"/>
          <w:szCs w:val="18"/>
          <w:lang w:val="et-EE"/>
        </w:rPr>
        <w:t xml:space="preserve"> artikli 22 lõike 3 punkti a alapunktid iii, iv, v ja ix</w:t>
      </w:r>
    </w:p>
    <w:tbl>
      <w:tblPr>
        <w:tblStyle w:val="TableGrid"/>
        <w:tblW w:w="0" w:type="auto"/>
        <w:tblLook w:val="04A0" w:firstRow="1" w:lastRow="0" w:firstColumn="1" w:lastColumn="0" w:noHBand="0" w:noVBand="1"/>
      </w:tblPr>
      <w:tblGrid>
        <w:gridCol w:w="9628"/>
      </w:tblGrid>
      <w:tr w:rsidR="004144EB" w:rsidRPr="00AD5431" w14:paraId="3BB913CE" w14:textId="77777777">
        <w:tc>
          <w:tcPr>
            <w:tcW w:w="9889" w:type="dxa"/>
          </w:tcPr>
          <w:p w14:paraId="75E3B58F" w14:textId="63522B9C" w:rsidR="003B200B" w:rsidRPr="008F6F06" w:rsidRDefault="00E1709C" w:rsidP="00E1709C">
            <w:pPr>
              <w:spacing w:after="200" w:line="276" w:lineRule="auto"/>
              <w:rPr>
                <w:rFonts w:eastAsia="Times New Roman"/>
                <w:i/>
                <w:iCs/>
                <w:noProof/>
                <w:lang w:val="et-EE"/>
              </w:rPr>
            </w:pPr>
            <w:r w:rsidRPr="008F6F06">
              <w:rPr>
                <w:i/>
                <w:iCs/>
                <w:color w:val="808080" w:themeColor="background1" w:themeShade="80"/>
                <w:lang w:val="et-EE"/>
              </w:rPr>
              <w:t xml:space="preserve">Selles osas selgitatakse, kuidas programm aitab lahendada riigi tasandil kindlaks tehtud peamisi </w:t>
            </w:r>
            <w:r w:rsidR="004369EE" w:rsidRPr="008F6F06">
              <w:rPr>
                <w:i/>
                <w:iCs/>
                <w:color w:val="808080" w:themeColor="background1" w:themeShade="80"/>
                <w:lang w:val="et-EE"/>
              </w:rPr>
              <w:t>katsumusi</w:t>
            </w:r>
            <w:r w:rsidRPr="008F6F06">
              <w:rPr>
                <w:i/>
                <w:iCs/>
                <w:color w:val="808080" w:themeColor="background1" w:themeShade="80"/>
                <w:lang w:val="et-EE"/>
              </w:rPr>
              <w:t>, tuginedes kohalike, piirkondlike ja riiklike vajaduste hindamisele ja/või strateegiatele. Antakse ülevaade asjaomase liidu õigustiku rakendamise seisust ning liidu tegevuskavadega saavutatud edusammudest ning kirjeldatakse, kuidas fondi kaudu toetatakse nende arendamist programmitöö perioodil.</w:t>
            </w:r>
          </w:p>
        </w:tc>
      </w:tr>
    </w:tbl>
    <w:p w14:paraId="46398C32" w14:textId="77777777" w:rsidR="004144EB" w:rsidRPr="008F6F06" w:rsidRDefault="004144EB" w:rsidP="00E069C7">
      <w:pPr>
        <w:spacing w:before="0" w:after="0"/>
        <w:rPr>
          <w:noProof/>
          <w:lang w:val="et-EE"/>
        </w:rPr>
      </w:pPr>
    </w:p>
    <w:tbl>
      <w:tblPr>
        <w:tblStyle w:val="TableGrid"/>
        <w:tblW w:w="0" w:type="auto"/>
        <w:tblLook w:val="04A0" w:firstRow="1" w:lastRow="0" w:firstColumn="1" w:lastColumn="0" w:noHBand="0" w:noVBand="1"/>
      </w:tblPr>
      <w:tblGrid>
        <w:gridCol w:w="9628"/>
      </w:tblGrid>
      <w:tr w:rsidR="00750D30" w:rsidRPr="00AD5431" w14:paraId="07851923" w14:textId="77777777">
        <w:tc>
          <w:tcPr>
            <w:tcW w:w="9889" w:type="dxa"/>
          </w:tcPr>
          <w:p w14:paraId="151FF52C" w14:textId="62A36B35" w:rsidR="008343E5" w:rsidRPr="008F6F06" w:rsidRDefault="008343E5" w:rsidP="004E6CFE">
            <w:pPr>
              <w:spacing w:before="0" w:after="0"/>
              <w:rPr>
                <w:rFonts w:eastAsia="Times New Roman"/>
                <w:bCs/>
                <w:iCs/>
                <w:noProof/>
                <w:lang w:val="et-EE"/>
              </w:rPr>
            </w:pPr>
            <w:r w:rsidRPr="008F6F06">
              <w:rPr>
                <w:rFonts w:eastAsia="Times New Roman"/>
                <w:bCs/>
                <w:iCs/>
                <w:noProof/>
                <w:lang w:val="et-EE"/>
              </w:rPr>
              <w:t>Varjupaiga-, Rände- ja Integratsioonifondi (</w:t>
            </w:r>
            <w:r w:rsidR="00982D9C">
              <w:rPr>
                <w:rFonts w:eastAsia="Times New Roman"/>
                <w:bCs/>
                <w:iCs/>
                <w:noProof/>
                <w:lang w:val="et-EE"/>
              </w:rPr>
              <w:t xml:space="preserve">edaspidi </w:t>
            </w:r>
            <w:r w:rsidRPr="002F7E4D">
              <w:rPr>
                <w:rFonts w:eastAsia="Times New Roman"/>
                <w:bCs/>
                <w:i/>
                <w:noProof/>
                <w:lang w:val="et-EE"/>
              </w:rPr>
              <w:t>AMIF</w:t>
            </w:r>
            <w:r w:rsidRPr="008F6F06">
              <w:rPr>
                <w:rFonts w:eastAsia="Times New Roman"/>
                <w:bCs/>
                <w:iCs/>
                <w:noProof/>
                <w:lang w:val="et-EE"/>
              </w:rPr>
              <w:t xml:space="preserve">) </w:t>
            </w:r>
            <w:r w:rsidR="006231F9" w:rsidRPr="008F6F06">
              <w:rPr>
                <w:rFonts w:eastAsia="Times New Roman"/>
                <w:bCs/>
                <w:iCs/>
                <w:noProof/>
                <w:lang w:val="et-EE"/>
              </w:rPr>
              <w:t xml:space="preserve">rakenduskava </w:t>
            </w:r>
            <w:r w:rsidRPr="008F6F06">
              <w:rPr>
                <w:rFonts w:eastAsia="Times New Roman"/>
                <w:bCs/>
                <w:iCs/>
                <w:noProof/>
                <w:lang w:val="et-EE"/>
              </w:rPr>
              <w:t>toetab koostoimes teiste programmide ja vahenditega üldises riiklikus strateegias „Eesti 2035“</w:t>
            </w:r>
            <w:ins w:id="5" w:author="Ave Osman" w:date="2025-07-15T16:17:00Z" w16du:dateUtc="2025-07-15T13:17:00Z">
              <w:r w:rsidR="000A3983">
                <w:rPr>
                  <w:rStyle w:val="FootnoteReference"/>
                  <w:rFonts w:eastAsia="Times New Roman"/>
                  <w:bCs/>
                  <w:iCs/>
                  <w:noProof/>
                  <w:lang w:val="et-EE"/>
                </w:rPr>
                <w:footnoteReference w:id="1"/>
              </w:r>
            </w:ins>
            <w:r w:rsidRPr="008F6F06">
              <w:rPr>
                <w:rFonts w:eastAsia="Times New Roman"/>
                <w:bCs/>
                <w:iCs/>
                <w:noProof/>
                <w:lang w:val="et-EE"/>
              </w:rPr>
              <w:t xml:space="preserve"> seatud eesmärke. Strateegia</w:t>
            </w:r>
            <w:r w:rsidR="0076349F" w:rsidRPr="008F6F06">
              <w:rPr>
                <w:rFonts w:eastAsia="Times New Roman"/>
                <w:bCs/>
                <w:iCs/>
                <w:noProof/>
                <w:lang w:val="et-EE"/>
              </w:rPr>
              <w:t>s</w:t>
            </w:r>
            <w:r w:rsidRPr="008F6F06">
              <w:rPr>
                <w:rFonts w:eastAsia="Times New Roman"/>
                <w:bCs/>
                <w:iCs/>
                <w:noProof/>
                <w:lang w:val="et-EE"/>
              </w:rPr>
              <w:t xml:space="preserve"> an</w:t>
            </w:r>
            <w:r w:rsidR="0076349F" w:rsidRPr="008F6F06">
              <w:rPr>
                <w:rFonts w:eastAsia="Times New Roman"/>
                <w:bCs/>
                <w:iCs/>
                <w:noProof/>
                <w:lang w:val="et-EE"/>
              </w:rPr>
              <w:t>takse</w:t>
            </w:r>
            <w:r w:rsidRPr="008F6F06">
              <w:rPr>
                <w:rFonts w:eastAsia="Times New Roman"/>
                <w:bCs/>
                <w:iCs/>
                <w:noProof/>
                <w:lang w:val="et-EE"/>
              </w:rPr>
              <w:t xml:space="preserve"> valdkondade poliitikakujundajatele olulisi suuniseid </w:t>
            </w:r>
            <w:r w:rsidR="0076349F" w:rsidRPr="008F6F06">
              <w:rPr>
                <w:rFonts w:eastAsia="Times New Roman"/>
                <w:bCs/>
                <w:iCs/>
                <w:noProof/>
                <w:lang w:val="et-EE"/>
              </w:rPr>
              <w:t xml:space="preserve">ja </w:t>
            </w:r>
            <w:r w:rsidRPr="008F6F06">
              <w:rPr>
                <w:rFonts w:eastAsia="Times New Roman"/>
                <w:bCs/>
                <w:iCs/>
                <w:noProof/>
                <w:lang w:val="et-EE"/>
              </w:rPr>
              <w:t>sea</w:t>
            </w:r>
            <w:r w:rsidR="0076349F" w:rsidRPr="008F6F06">
              <w:rPr>
                <w:rFonts w:eastAsia="Times New Roman"/>
                <w:bCs/>
                <w:iCs/>
                <w:noProof/>
                <w:lang w:val="et-EE"/>
              </w:rPr>
              <w:t>takse</w:t>
            </w:r>
            <w:r w:rsidR="00691BC4" w:rsidRPr="008F6F06">
              <w:rPr>
                <w:rFonts w:eastAsia="Times New Roman"/>
                <w:bCs/>
                <w:iCs/>
                <w:noProof/>
                <w:lang w:val="et-EE"/>
              </w:rPr>
              <w:t xml:space="preserve"> </w:t>
            </w:r>
            <w:r w:rsidRPr="008F6F06">
              <w:rPr>
                <w:rFonts w:eastAsia="Times New Roman"/>
                <w:bCs/>
                <w:iCs/>
                <w:noProof/>
                <w:lang w:val="et-EE"/>
              </w:rPr>
              <w:t>eesmär</w:t>
            </w:r>
            <w:r w:rsidR="0076349F" w:rsidRPr="008F6F06">
              <w:rPr>
                <w:rFonts w:eastAsia="Times New Roman"/>
                <w:bCs/>
                <w:iCs/>
                <w:noProof/>
                <w:lang w:val="et-EE"/>
              </w:rPr>
              <w:t>gid</w:t>
            </w:r>
            <w:r w:rsidRPr="008F6F06">
              <w:rPr>
                <w:rFonts w:eastAsia="Times New Roman"/>
                <w:bCs/>
                <w:iCs/>
                <w:noProof/>
                <w:lang w:val="et-EE"/>
              </w:rPr>
              <w:t xml:space="preserve">. „Eesti 2035“ eesmärkide täitmiseks töötatakse </w:t>
            </w:r>
            <w:r w:rsidR="0076349F" w:rsidRPr="008F6F06">
              <w:rPr>
                <w:rFonts w:eastAsia="Times New Roman"/>
                <w:bCs/>
                <w:iCs/>
                <w:noProof/>
                <w:lang w:val="et-EE"/>
              </w:rPr>
              <w:t xml:space="preserve">eri poliitikavaldkondades </w:t>
            </w:r>
            <w:r w:rsidRPr="008F6F06">
              <w:rPr>
                <w:rFonts w:eastAsia="Times New Roman"/>
                <w:bCs/>
                <w:iCs/>
                <w:noProof/>
                <w:lang w:val="et-EE"/>
              </w:rPr>
              <w:t>välja mit</w:t>
            </w:r>
            <w:r w:rsidR="00F84B16" w:rsidRPr="008F6F06">
              <w:rPr>
                <w:rFonts w:eastAsia="Times New Roman"/>
                <w:bCs/>
                <w:iCs/>
                <w:noProof/>
                <w:lang w:val="et-EE"/>
              </w:rPr>
              <w:t>u</w:t>
            </w:r>
            <w:r w:rsidRPr="008F6F06">
              <w:rPr>
                <w:rFonts w:eastAsia="Times New Roman"/>
                <w:bCs/>
                <w:iCs/>
                <w:noProof/>
                <w:lang w:val="et-EE"/>
              </w:rPr>
              <w:t xml:space="preserve"> arengukava, kaasates asjaomaseid sidusrühmi. </w:t>
            </w:r>
            <w:r w:rsidR="000111E9" w:rsidRPr="008F6F06">
              <w:rPr>
                <w:rFonts w:eastAsia="Times New Roman"/>
                <w:bCs/>
                <w:iCs/>
                <w:noProof/>
                <w:lang w:val="et-EE"/>
              </w:rPr>
              <w:t>AMIFi</w:t>
            </w:r>
            <w:r w:rsidRPr="008F6F06">
              <w:rPr>
                <w:rFonts w:eastAsia="Times New Roman"/>
                <w:bCs/>
                <w:iCs/>
                <w:noProof/>
                <w:lang w:val="et-EE"/>
              </w:rPr>
              <w:t xml:space="preserve"> </w:t>
            </w:r>
            <w:r w:rsidR="006C4ECB">
              <w:rPr>
                <w:rFonts w:eastAsia="Times New Roman"/>
                <w:bCs/>
                <w:iCs/>
                <w:noProof/>
                <w:lang w:val="et-EE"/>
              </w:rPr>
              <w:t xml:space="preserve">rakenduskava </w:t>
            </w:r>
            <w:r w:rsidRPr="008F6F06">
              <w:rPr>
                <w:rFonts w:eastAsia="Times New Roman"/>
                <w:bCs/>
                <w:iCs/>
                <w:noProof/>
                <w:lang w:val="et-EE"/>
              </w:rPr>
              <w:t>eesmärgid ja asjakohased meetmed</w:t>
            </w:r>
            <w:r w:rsidR="006231F9" w:rsidRPr="008F6F06">
              <w:rPr>
                <w:rFonts w:eastAsia="Times New Roman"/>
                <w:bCs/>
                <w:iCs/>
                <w:noProof/>
                <w:lang w:val="et-EE"/>
              </w:rPr>
              <w:t xml:space="preserve"> </w:t>
            </w:r>
            <w:r w:rsidRPr="008F6F06">
              <w:rPr>
                <w:rFonts w:eastAsia="Times New Roman"/>
                <w:bCs/>
                <w:iCs/>
                <w:noProof/>
                <w:lang w:val="et-EE"/>
              </w:rPr>
              <w:t xml:space="preserve">põhinevad peamiselt </w:t>
            </w:r>
            <w:r w:rsidR="008F6F06">
              <w:rPr>
                <w:rFonts w:eastAsia="Times New Roman"/>
                <w:bCs/>
                <w:iCs/>
                <w:noProof/>
                <w:lang w:val="et-EE"/>
              </w:rPr>
              <w:t>„</w:t>
            </w:r>
            <w:r w:rsidR="006231F9" w:rsidRPr="008F6F06">
              <w:rPr>
                <w:rFonts w:eastAsia="Times New Roman"/>
                <w:b/>
                <w:iCs/>
                <w:noProof/>
                <w:lang w:val="et-EE"/>
              </w:rPr>
              <w:t>S</w:t>
            </w:r>
            <w:r w:rsidRPr="008F6F06">
              <w:rPr>
                <w:rFonts w:eastAsia="Times New Roman"/>
                <w:b/>
                <w:iCs/>
                <w:noProof/>
                <w:lang w:val="et-EE"/>
              </w:rPr>
              <w:t>iseturvalisus</w:t>
            </w:r>
            <w:r w:rsidR="006231F9" w:rsidRPr="008F6F06">
              <w:rPr>
                <w:rFonts w:eastAsia="Times New Roman"/>
                <w:b/>
                <w:iCs/>
                <w:noProof/>
                <w:lang w:val="et-EE"/>
              </w:rPr>
              <w:t>e</w:t>
            </w:r>
            <w:r w:rsidRPr="008F6F06">
              <w:rPr>
                <w:rFonts w:eastAsia="Times New Roman"/>
                <w:b/>
                <w:iCs/>
                <w:noProof/>
                <w:lang w:val="et-EE"/>
              </w:rPr>
              <w:t xml:space="preserve"> arengukaval 2021–2030</w:t>
            </w:r>
            <w:r w:rsidR="008F6F06">
              <w:rPr>
                <w:rFonts w:eastAsia="Times New Roman"/>
                <w:bCs/>
                <w:iCs/>
                <w:noProof/>
                <w:lang w:val="et-EE"/>
              </w:rPr>
              <w:t>“</w:t>
            </w:r>
            <w:ins w:id="9" w:author="Ave Osman" w:date="2025-07-15T16:18:00Z" w16du:dateUtc="2025-07-15T13:18:00Z">
              <w:r w:rsidR="000A3983">
                <w:rPr>
                  <w:rStyle w:val="FootnoteReference"/>
                  <w:rFonts w:eastAsia="Times New Roman"/>
                  <w:bCs/>
                  <w:iCs/>
                  <w:noProof/>
                  <w:lang w:val="et-EE"/>
                </w:rPr>
                <w:footnoteReference w:id="2"/>
              </w:r>
            </w:ins>
            <w:r w:rsidRPr="008F6F06">
              <w:rPr>
                <w:rFonts w:eastAsia="Times New Roman"/>
                <w:bCs/>
                <w:iCs/>
                <w:noProof/>
                <w:lang w:val="et-EE"/>
              </w:rPr>
              <w:t xml:space="preserve"> (</w:t>
            </w:r>
            <w:r w:rsidR="00982D9C">
              <w:rPr>
                <w:rFonts w:eastAsia="Times New Roman"/>
                <w:bCs/>
                <w:iCs/>
                <w:noProof/>
                <w:lang w:val="et-EE"/>
              </w:rPr>
              <w:t xml:space="preserve">edaspidi </w:t>
            </w:r>
            <w:r w:rsidR="00E069C7" w:rsidRPr="002F7E4D">
              <w:rPr>
                <w:rFonts w:eastAsia="Times New Roman"/>
                <w:bCs/>
                <w:i/>
                <w:noProof/>
                <w:lang w:val="et-EE"/>
              </w:rPr>
              <w:t>STAK</w:t>
            </w:r>
            <w:r w:rsidRPr="008F6F06">
              <w:rPr>
                <w:rFonts w:eastAsia="Times New Roman"/>
                <w:bCs/>
                <w:iCs/>
                <w:noProof/>
                <w:lang w:val="et-EE"/>
              </w:rPr>
              <w:t>)</w:t>
            </w:r>
            <w:ins w:id="16" w:author="Ave Osman" w:date="2025-07-15T16:20:00Z" w16du:dateUtc="2025-07-15T13:20:00Z">
              <w:r w:rsidR="000A3983">
                <w:rPr>
                  <w:rFonts w:eastAsia="Times New Roman"/>
                  <w:bCs/>
                  <w:iCs/>
                  <w:noProof/>
                  <w:lang w:val="et-EE"/>
                </w:rPr>
                <w:t xml:space="preserve"> ja selle programmidel, sealhulgas </w:t>
              </w:r>
            </w:ins>
            <w:ins w:id="17" w:author="Ave Osman" w:date="2025-07-15T16:21:00Z" w16du:dateUtc="2025-07-15T13:21:00Z">
              <w:r w:rsidR="000A3983">
                <w:rPr>
                  <w:rFonts w:eastAsia="Times New Roman"/>
                  <w:bCs/>
                  <w:iCs/>
                  <w:noProof/>
                  <w:lang w:val="et-EE"/>
                </w:rPr>
                <w:t>„Eesti arengut toetav kodakondsus-, rände</w:t>
              </w:r>
            </w:ins>
            <w:ins w:id="18" w:author="Ave Osman" w:date="2025-07-15T16:22:00Z" w16du:dateUtc="2025-07-15T13:22:00Z">
              <w:r w:rsidR="000A3983">
                <w:rPr>
                  <w:rFonts w:eastAsia="Times New Roman"/>
                  <w:bCs/>
                  <w:iCs/>
                  <w:noProof/>
                  <w:lang w:val="et-EE"/>
                </w:rPr>
                <w:t>- ja identiteedihalduspoliitika“ ning „Kindel sisejulgeolek“</w:t>
              </w:r>
            </w:ins>
            <w:r w:rsidRPr="008F6F06">
              <w:rPr>
                <w:rFonts w:eastAsia="Times New Roman"/>
                <w:bCs/>
                <w:iCs/>
                <w:noProof/>
                <w:lang w:val="et-EE"/>
              </w:rPr>
              <w:t xml:space="preserve">. Integratsiooni erieesmärgil on </w:t>
            </w:r>
            <w:r w:rsidR="006231F9" w:rsidRPr="008F6F06">
              <w:rPr>
                <w:rFonts w:eastAsia="Times New Roman"/>
                <w:bCs/>
                <w:iCs/>
                <w:noProof/>
                <w:lang w:val="et-EE"/>
              </w:rPr>
              <w:t xml:space="preserve">kõige olulisem seos </w:t>
            </w:r>
            <w:r w:rsidR="008F6F06">
              <w:rPr>
                <w:rFonts w:eastAsia="Times New Roman"/>
                <w:bCs/>
                <w:iCs/>
                <w:noProof/>
                <w:lang w:val="et-EE"/>
              </w:rPr>
              <w:t>„</w:t>
            </w:r>
            <w:r w:rsidR="002A1945" w:rsidRPr="008F6F06">
              <w:rPr>
                <w:rFonts w:eastAsia="Times New Roman"/>
                <w:b/>
                <w:iCs/>
                <w:noProof/>
                <w:lang w:val="et-EE"/>
              </w:rPr>
              <w:t xml:space="preserve">Sidusa Eesti </w:t>
            </w:r>
            <w:r w:rsidRPr="008F6F06">
              <w:rPr>
                <w:rFonts w:eastAsia="Times New Roman"/>
                <w:b/>
                <w:iCs/>
                <w:noProof/>
                <w:lang w:val="et-EE"/>
              </w:rPr>
              <w:t xml:space="preserve">arengukavaga </w:t>
            </w:r>
            <w:r w:rsidR="002A1945" w:rsidRPr="008F6F06">
              <w:rPr>
                <w:rFonts w:eastAsia="Times New Roman"/>
                <w:b/>
                <w:iCs/>
                <w:noProof/>
                <w:lang w:val="et-EE"/>
              </w:rPr>
              <w:t>2021</w:t>
            </w:r>
            <w:r w:rsidR="0069152B">
              <w:rPr>
                <w:rFonts w:eastAsia="Times New Roman"/>
                <w:b/>
                <w:iCs/>
                <w:noProof/>
                <w:lang w:val="et-EE"/>
              </w:rPr>
              <w:t>–</w:t>
            </w:r>
            <w:r w:rsidRPr="008F6F06">
              <w:rPr>
                <w:rFonts w:eastAsia="Times New Roman"/>
                <w:b/>
                <w:iCs/>
                <w:noProof/>
                <w:lang w:val="et-EE"/>
              </w:rPr>
              <w:t>2030</w:t>
            </w:r>
            <w:r w:rsidR="008F6F06">
              <w:rPr>
                <w:rFonts w:eastAsia="Times New Roman"/>
                <w:bCs/>
                <w:iCs/>
                <w:noProof/>
                <w:lang w:val="et-EE"/>
              </w:rPr>
              <w:t>“</w:t>
            </w:r>
            <w:ins w:id="19" w:author="Ave Osman" w:date="2025-07-15T16:23:00Z" w16du:dateUtc="2025-07-15T13:23:00Z">
              <w:r w:rsidR="000A3983">
                <w:rPr>
                  <w:rStyle w:val="FootnoteReference"/>
                  <w:rFonts w:eastAsia="Times New Roman"/>
                  <w:bCs/>
                  <w:iCs/>
                  <w:noProof/>
                  <w:lang w:val="et-EE"/>
                </w:rPr>
                <w:footnoteReference w:id="3"/>
              </w:r>
            </w:ins>
            <w:r w:rsidRPr="008F6F06">
              <w:rPr>
                <w:rFonts w:eastAsia="Times New Roman"/>
                <w:bCs/>
                <w:iCs/>
                <w:noProof/>
                <w:lang w:val="et-EE"/>
              </w:rPr>
              <w:t xml:space="preserve"> (</w:t>
            </w:r>
            <w:r w:rsidR="00982D9C">
              <w:rPr>
                <w:rFonts w:eastAsia="Times New Roman"/>
                <w:bCs/>
                <w:iCs/>
                <w:noProof/>
                <w:lang w:val="et-EE"/>
              </w:rPr>
              <w:t xml:space="preserve">edaspidi </w:t>
            </w:r>
            <w:r w:rsidR="008F6F06" w:rsidRPr="002F7E4D">
              <w:rPr>
                <w:rFonts w:eastAsia="Times New Roman"/>
                <w:bCs/>
                <w:i/>
                <w:noProof/>
                <w:lang w:val="et-EE"/>
              </w:rPr>
              <w:t>s</w:t>
            </w:r>
            <w:r w:rsidR="00F84B16" w:rsidRPr="002F7E4D">
              <w:rPr>
                <w:rFonts w:eastAsia="Times New Roman"/>
                <w:bCs/>
                <w:i/>
                <w:noProof/>
                <w:lang w:val="et-EE"/>
              </w:rPr>
              <w:t xml:space="preserve">idusa </w:t>
            </w:r>
            <w:r w:rsidR="00E069C7" w:rsidRPr="002F7E4D">
              <w:rPr>
                <w:rFonts w:eastAsia="Times New Roman"/>
                <w:bCs/>
                <w:i/>
                <w:noProof/>
                <w:lang w:val="et-EE"/>
              </w:rPr>
              <w:t>Eesti</w:t>
            </w:r>
            <w:r w:rsidR="007063D9" w:rsidRPr="002F7E4D">
              <w:rPr>
                <w:rFonts w:eastAsia="Times New Roman"/>
                <w:bCs/>
                <w:i/>
                <w:noProof/>
                <w:lang w:val="et-EE"/>
              </w:rPr>
              <w:t xml:space="preserve"> arengukava</w:t>
            </w:r>
            <w:r w:rsidRPr="008F6F06">
              <w:rPr>
                <w:rFonts w:eastAsia="Times New Roman"/>
                <w:bCs/>
                <w:iCs/>
                <w:noProof/>
                <w:lang w:val="et-EE"/>
              </w:rPr>
              <w:t xml:space="preserve">). </w:t>
            </w:r>
            <w:r w:rsidR="000111E9" w:rsidRPr="008F6F06">
              <w:rPr>
                <w:rFonts w:eastAsia="Times New Roman"/>
                <w:bCs/>
                <w:iCs/>
                <w:noProof/>
                <w:lang w:val="et-EE"/>
              </w:rPr>
              <w:t>AMIFi</w:t>
            </w:r>
            <w:r w:rsidRPr="008F6F06">
              <w:rPr>
                <w:rFonts w:eastAsia="Times New Roman"/>
                <w:bCs/>
                <w:iCs/>
                <w:noProof/>
                <w:lang w:val="et-EE"/>
              </w:rPr>
              <w:t xml:space="preserve"> </w:t>
            </w:r>
            <w:r w:rsidR="000472D6">
              <w:rPr>
                <w:rFonts w:eastAsia="Times New Roman"/>
                <w:bCs/>
                <w:iCs/>
                <w:noProof/>
                <w:lang w:val="et-EE"/>
              </w:rPr>
              <w:t xml:space="preserve">rakenduskava </w:t>
            </w:r>
            <w:r w:rsidRPr="008F6F06">
              <w:rPr>
                <w:rFonts w:eastAsia="Times New Roman"/>
                <w:bCs/>
                <w:iCs/>
                <w:noProof/>
                <w:lang w:val="et-EE"/>
              </w:rPr>
              <w:t xml:space="preserve">kavandamisel </w:t>
            </w:r>
            <w:r w:rsidR="000472D6" w:rsidRPr="008F6F06">
              <w:rPr>
                <w:rFonts w:eastAsia="Times New Roman"/>
                <w:bCs/>
                <w:iCs/>
                <w:noProof/>
                <w:lang w:val="et-EE"/>
              </w:rPr>
              <w:t>võet</w:t>
            </w:r>
            <w:r w:rsidR="000472D6">
              <w:rPr>
                <w:rFonts w:eastAsia="Times New Roman"/>
                <w:bCs/>
                <w:iCs/>
                <w:noProof/>
                <w:lang w:val="et-EE"/>
              </w:rPr>
              <w:t>i</w:t>
            </w:r>
            <w:r w:rsidR="000472D6" w:rsidRPr="008F6F06">
              <w:rPr>
                <w:rFonts w:eastAsia="Times New Roman"/>
                <w:bCs/>
                <w:iCs/>
                <w:noProof/>
                <w:lang w:val="et-EE"/>
              </w:rPr>
              <w:t xml:space="preserve"> </w:t>
            </w:r>
            <w:r w:rsidRPr="008F6F06">
              <w:rPr>
                <w:rFonts w:eastAsia="Times New Roman"/>
                <w:bCs/>
                <w:iCs/>
                <w:noProof/>
                <w:lang w:val="et-EE"/>
              </w:rPr>
              <w:t xml:space="preserve">arvesse ka </w:t>
            </w:r>
            <w:r w:rsidR="008F6F06">
              <w:rPr>
                <w:rFonts w:eastAsia="Times New Roman"/>
                <w:bCs/>
                <w:iCs/>
                <w:noProof/>
                <w:lang w:val="et-EE"/>
              </w:rPr>
              <w:t>„</w:t>
            </w:r>
            <w:r w:rsidRPr="008F6F06">
              <w:rPr>
                <w:rFonts w:eastAsia="Times New Roman"/>
                <w:bCs/>
                <w:iCs/>
                <w:noProof/>
                <w:lang w:val="et-EE"/>
              </w:rPr>
              <w:t>Eesti keele arengukava aastateks 2021–2035</w:t>
            </w:r>
            <w:r w:rsidR="008F6F06">
              <w:rPr>
                <w:rFonts w:eastAsia="Times New Roman"/>
                <w:bCs/>
                <w:iCs/>
                <w:noProof/>
                <w:lang w:val="et-EE"/>
              </w:rPr>
              <w:t>“</w:t>
            </w:r>
            <w:ins w:id="22" w:author="Ave Osman" w:date="2025-07-15T16:27:00Z" w16du:dateUtc="2025-07-15T13:27:00Z">
              <w:r w:rsidR="005906F8">
                <w:rPr>
                  <w:rStyle w:val="FootnoteReference"/>
                  <w:rFonts w:eastAsia="Times New Roman"/>
                  <w:bCs/>
                  <w:iCs/>
                  <w:noProof/>
                  <w:lang w:val="et-EE"/>
                </w:rPr>
                <w:footnoteReference w:id="4"/>
              </w:r>
            </w:ins>
            <w:ins w:id="25" w:author="Ave Osman" w:date="2025-07-15T16:25:00Z" w16du:dateUtc="2025-07-15T13:25:00Z">
              <w:r w:rsidR="000A3983">
                <w:rPr>
                  <w:rFonts w:eastAsia="Times New Roman"/>
                  <w:bCs/>
                  <w:iCs/>
                  <w:noProof/>
                  <w:lang w:val="et-EE"/>
                </w:rPr>
                <w:t>,</w:t>
              </w:r>
            </w:ins>
            <w:r w:rsidRPr="008F6F06">
              <w:rPr>
                <w:rFonts w:eastAsia="Times New Roman"/>
                <w:bCs/>
                <w:iCs/>
                <w:noProof/>
                <w:lang w:val="et-EE"/>
              </w:rPr>
              <w:t xml:space="preserve"> </w:t>
            </w:r>
            <w:del w:id="26" w:author="Ave Osman" w:date="2025-07-15T16:25:00Z" w16du:dateUtc="2025-07-15T13:25:00Z">
              <w:r w:rsidRPr="008F6F06" w:rsidDel="000A3983">
                <w:rPr>
                  <w:rFonts w:eastAsia="Times New Roman"/>
                  <w:bCs/>
                  <w:iCs/>
                  <w:noProof/>
                  <w:lang w:val="et-EE"/>
                </w:rPr>
                <w:delText xml:space="preserve">ja </w:delText>
              </w:r>
            </w:del>
            <w:r w:rsidR="008F6F06">
              <w:rPr>
                <w:rFonts w:eastAsia="Times New Roman"/>
                <w:bCs/>
                <w:iCs/>
                <w:noProof/>
                <w:lang w:val="et-EE"/>
              </w:rPr>
              <w:t>„</w:t>
            </w:r>
            <w:r w:rsidR="006231F9" w:rsidRPr="008F6F06">
              <w:rPr>
                <w:rFonts w:eastAsia="Times New Roman"/>
                <w:bCs/>
                <w:iCs/>
                <w:noProof/>
                <w:lang w:val="et-EE"/>
              </w:rPr>
              <w:t>H</w:t>
            </w:r>
            <w:r w:rsidRPr="008F6F06">
              <w:rPr>
                <w:rFonts w:eastAsia="Times New Roman"/>
                <w:bCs/>
                <w:iCs/>
                <w:noProof/>
                <w:lang w:val="et-EE"/>
              </w:rPr>
              <w:t>eaolu arengukava 2016–2023</w:t>
            </w:r>
            <w:r w:rsidR="008F6F06">
              <w:rPr>
                <w:rFonts w:eastAsia="Times New Roman"/>
                <w:bCs/>
                <w:iCs/>
                <w:noProof/>
                <w:lang w:val="et-EE"/>
              </w:rPr>
              <w:t>“</w:t>
            </w:r>
            <w:ins w:id="27" w:author="Ave Osman" w:date="2025-07-15T16:26:00Z" w16du:dateUtc="2025-07-15T13:26:00Z">
              <w:r w:rsidR="005906F8">
                <w:rPr>
                  <w:rStyle w:val="FootnoteReference"/>
                  <w:rFonts w:eastAsia="Times New Roman"/>
                  <w:bCs/>
                  <w:iCs/>
                  <w:noProof/>
                  <w:lang w:val="et-EE"/>
                </w:rPr>
                <w:footnoteReference w:id="5"/>
              </w:r>
            </w:ins>
            <w:ins w:id="32" w:author="Ave Osman" w:date="2025-07-15T16:25:00Z" w16du:dateUtc="2025-07-15T13:25:00Z">
              <w:r w:rsidR="000A3983">
                <w:rPr>
                  <w:rFonts w:eastAsia="Times New Roman"/>
                  <w:bCs/>
                  <w:iCs/>
                  <w:noProof/>
                  <w:lang w:val="et-EE"/>
                </w:rPr>
                <w:t xml:space="preserve"> ja „Heaolu arengukava 2023</w:t>
              </w:r>
            </w:ins>
            <w:ins w:id="33" w:author="Ave Osman" w:date="2025-07-21T09:52:00Z" w16du:dateUtc="2025-07-21T06:52:00Z">
              <w:r w:rsidR="00493092">
                <w:rPr>
                  <w:rFonts w:eastAsia="Times New Roman"/>
                  <w:bCs/>
                  <w:iCs/>
                  <w:noProof/>
                  <w:lang w:val="et-EE"/>
                </w:rPr>
                <w:t>–</w:t>
              </w:r>
            </w:ins>
            <w:ins w:id="34" w:author="Ave Osman" w:date="2025-07-15T16:25:00Z" w16du:dateUtc="2025-07-15T13:25:00Z">
              <w:r w:rsidR="000A3983">
                <w:rPr>
                  <w:rFonts w:eastAsia="Times New Roman"/>
                  <w:bCs/>
                  <w:iCs/>
                  <w:noProof/>
                  <w:lang w:val="et-EE"/>
                </w:rPr>
                <w:t>2030</w:t>
              </w:r>
            </w:ins>
            <w:ins w:id="35" w:author="Ave Osman" w:date="2025-07-15T16:26:00Z" w16du:dateUtc="2025-07-15T13:26:00Z">
              <w:r w:rsidR="005906F8">
                <w:rPr>
                  <w:rStyle w:val="FootnoteReference"/>
                  <w:rFonts w:eastAsia="Times New Roman"/>
                  <w:bCs/>
                  <w:iCs/>
                  <w:noProof/>
                  <w:lang w:val="et-EE"/>
                </w:rPr>
                <w:footnoteReference w:id="6"/>
              </w:r>
            </w:ins>
            <w:r w:rsidRPr="008F6F06">
              <w:rPr>
                <w:rFonts w:eastAsia="Times New Roman"/>
                <w:bCs/>
                <w:iCs/>
                <w:noProof/>
                <w:lang w:val="et-EE"/>
              </w:rPr>
              <w:t>.</w:t>
            </w:r>
          </w:p>
          <w:p w14:paraId="5EAFF8AA" w14:textId="77777777" w:rsidR="004E6CFE" w:rsidRPr="008F6F06" w:rsidRDefault="004E6CFE" w:rsidP="004E6CFE">
            <w:pPr>
              <w:spacing w:before="0" w:after="0"/>
              <w:rPr>
                <w:rFonts w:eastAsia="Times New Roman"/>
                <w:bCs/>
                <w:iCs/>
                <w:noProof/>
                <w:lang w:val="et-EE"/>
              </w:rPr>
            </w:pPr>
          </w:p>
          <w:p w14:paraId="5FB4704B" w14:textId="113455E2" w:rsidR="006231F9" w:rsidRPr="008F6F06" w:rsidRDefault="002A1945" w:rsidP="004E6CFE">
            <w:pPr>
              <w:spacing w:before="0" w:after="0"/>
              <w:rPr>
                <w:rFonts w:eastAsia="Times New Roman"/>
                <w:bCs/>
                <w:iCs/>
                <w:noProof/>
                <w:lang w:val="et-EE"/>
              </w:rPr>
            </w:pPr>
            <w:r w:rsidRPr="008F6F06">
              <w:rPr>
                <w:rFonts w:eastAsia="Times New Roman"/>
                <w:bCs/>
                <w:iCs/>
                <w:noProof/>
                <w:lang w:val="et-EE"/>
              </w:rPr>
              <w:t>STAKi</w:t>
            </w:r>
            <w:r w:rsidR="006231F9" w:rsidRPr="008F6F06">
              <w:rPr>
                <w:rFonts w:eastAsia="Times New Roman"/>
                <w:bCs/>
                <w:iCs/>
                <w:noProof/>
                <w:lang w:val="et-EE"/>
              </w:rPr>
              <w:t xml:space="preserve"> kohaselt on Eesti rändepoliitika peamine eesmärk hõlbustada </w:t>
            </w:r>
            <w:r w:rsidR="0086075C" w:rsidRPr="008F6F06">
              <w:rPr>
                <w:rFonts w:eastAsia="Times New Roman"/>
                <w:bCs/>
                <w:iCs/>
                <w:noProof/>
                <w:lang w:val="et-EE"/>
              </w:rPr>
              <w:t xml:space="preserve">Eestisse sisenemist </w:t>
            </w:r>
            <w:r w:rsidR="006231F9" w:rsidRPr="008F6F06">
              <w:rPr>
                <w:rFonts w:eastAsia="Times New Roman"/>
                <w:bCs/>
                <w:iCs/>
                <w:noProof/>
                <w:lang w:val="et-EE"/>
              </w:rPr>
              <w:t>välismaalaste</w:t>
            </w:r>
            <w:r w:rsidR="0086075C" w:rsidRPr="008F6F06">
              <w:rPr>
                <w:rFonts w:eastAsia="Times New Roman"/>
                <w:bCs/>
                <w:iCs/>
                <w:noProof/>
                <w:lang w:val="et-EE"/>
              </w:rPr>
              <w:t>le</w:t>
            </w:r>
            <w:r w:rsidR="006231F9" w:rsidRPr="008F6F06">
              <w:rPr>
                <w:rFonts w:eastAsia="Times New Roman"/>
                <w:bCs/>
                <w:iCs/>
                <w:noProof/>
                <w:lang w:val="et-EE"/>
              </w:rPr>
              <w:t xml:space="preserve">, kes pakuvad ühiskonnale suurt lisaväärtust </w:t>
            </w:r>
            <w:r w:rsidR="0086075C" w:rsidRPr="008F6F06">
              <w:rPr>
                <w:rFonts w:eastAsia="Times New Roman"/>
                <w:bCs/>
                <w:iCs/>
                <w:noProof/>
                <w:lang w:val="et-EE"/>
              </w:rPr>
              <w:t>ning</w:t>
            </w:r>
            <w:r w:rsidR="006231F9" w:rsidRPr="008F6F06">
              <w:rPr>
                <w:rFonts w:eastAsia="Times New Roman"/>
                <w:bCs/>
                <w:iCs/>
                <w:noProof/>
                <w:lang w:val="et-EE"/>
              </w:rPr>
              <w:t xml:space="preserve"> kelle riigis viibimine on kooskõlas avalike huvide, E</w:t>
            </w:r>
            <w:r w:rsidR="00691BC4" w:rsidRPr="008F6F06">
              <w:rPr>
                <w:rFonts w:eastAsia="Times New Roman"/>
                <w:bCs/>
                <w:iCs/>
                <w:noProof/>
                <w:lang w:val="et-EE"/>
              </w:rPr>
              <w:t>uroopa Liidu (</w:t>
            </w:r>
            <w:r w:rsidR="00982D9C">
              <w:rPr>
                <w:rFonts w:eastAsia="Times New Roman"/>
                <w:bCs/>
                <w:iCs/>
                <w:noProof/>
                <w:lang w:val="et-EE"/>
              </w:rPr>
              <w:t>edaspidi</w:t>
            </w:r>
            <w:r w:rsidR="00A850FE">
              <w:rPr>
                <w:rFonts w:eastAsia="Times New Roman"/>
                <w:bCs/>
                <w:iCs/>
                <w:noProof/>
                <w:lang w:val="et-EE"/>
              </w:rPr>
              <w:t xml:space="preserve"> ka</w:t>
            </w:r>
            <w:r w:rsidR="00982D9C">
              <w:rPr>
                <w:rFonts w:eastAsia="Times New Roman"/>
                <w:bCs/>
                <w:iCs/>
                <w:noProof/>
                <w:lang w:val="et-EE"/>
              </w:rPr>
              <w:t xml:space="preserve"> </w:t>
            </w:r>
            <w:r w:rsidR="00691BC4" w:rsidRPr="002F7E4D">
              <w:rPr>
                <w:rFonts w:eastAsia="Times New Roman"/>
                <w:bCs/>
                <w:i/>
                <w:noProof/>
                <w:lang w:val="et-EE"/>
              </w:rPr>
              <w:t>E</w:t>
            </w:r>
            <w:r w:rsidR="006231F9" w:rsidRPr="002F7E4D">
              <w:rPr>
                <w:rFonts w:eastAsia="Times New Roman"/>
                <w:bCs/>
                <w:i/>
                <w:noProof/>
                <w:lang w:val="et-EE"/>
              </w:rPr>
              <w:t>L</w:t>
            </w:r>
            <w:r w:rsidR="00691BC4" w:rsidRPr="008F6F06">
              <w:rPr>
                <w:rFonts w:eastAsia="Times New Roman"/>
                <w:bCs/>
                <w:iCs/>
                <w:noProof/>
                <w:lang w:val="et-EE"/>
              </w:rPr>
              <w:t>)</w:t>
            </w:r>
            <w:r w:rsidR="006231F9" w:rsidRPr="008F6F06">
              <w:rPr>
                <w:rFonts w:eastAsia="Times New Roman"/>
                <w:bCs/>
                <w:iCs/>
                <w:noProof/>
                <w:lang w:val="et-EE"/>
              </w:rPr>
              <w:t xml:space="preserve"> õiguse ja põhivabadustega. </w:t>
            </w:r>
            <w:r w:rsidR="008F6F06">
              <w:rPr>
                <w:rFonts w:eastAsia="Times New Roman"/>
                <w:bCs/>
                <w:iCs/>
                <w:noProof/>
                <w:lang w:val="et-EE"/>
              </w:rPr>
              <w:t>Samuti</w:t>
            </w:r>
            <w:r w:rsidR="008F6F06" w:rsidRPr="008F6F06">
              <w:rPr>
                <w:rFonts w:eastAsia="Times New Roman"/>
                <w:bCs/>
                <w:iCs/>
                <w:noProof/>
                <w:lang w:val="et-EE"/>
              </w:rPr>
              <w:t xml:space="preserve"> </w:t>
            </w:r>
            <w:r w:rsidR="006231F9" w:rsidRPr="008F6F06">
              <w:rPr>
                <w:rFonts w:eastAsia="Times New Roman"/>
                <w:bCs/>
                <w:iCs/>
                <w:noProof/>
                <w:lang w:val="et-EE"/>
              </w:rPr>
              <w:t>on vaja ennetada ebaseaduslikku rännet ja korraldada riigis ebaseaduslikult viibivate kolmandate riikide kodanike tagasisaatmi</w:t>
            </w:r>
            <w:r w:rsidR="0069152B">
              <w:rPr>
                <w:rFonts w:eastAsia="Times New Roman"/>
                <w:bCs/>
                <w:iCs/>
                <w:noProof/>
                <w:lang w:val="et-EE"/>
              </w:rPr>
              <w:t>st</w:t>
            </w:r>
            <w:r w:rsidR="006231F9" w:rsidRPr="008F6F06">
              <w:rPr>
                <w:rFonts w:eastAsia="Times New Roman"/>
                <w:bCs/>
                <w:iCs/>
                <w:noProof/>
                <w:lang w:val="et-EE"/>
              </w:rPr>
              <w:t xml:space="preserve">, et tagada avalik kord ja riigi julgeolek. </w:t>
            </w:r>
            <w:r w:rsidRPr="008F6F06">
              <w:rPr>
                <w:rFonts w:eastAsia="Times New Roman"/>
                <w:bCs/>
                <w:iCs/>
                <w:noProof/>
                <w:lang w:val="et-EE"/>
              </w:rPr>
              <w:t>Sidus</w:t>
            </w:r>
            <w:r w:rsidR="007063D9" w:rsidRPr="008F6F06">
              <w:rPr>
                <w:rFonts w:eastAsia="Times New Roman"/>
                <w:bCs/>
                <w:iCs/>
                <w:noProof/>
                <w:lang w:val="et-EE"/>
              </w:rPr>
              <w:t>a</w:t>
            </w:r>
            <w:r w:rsidRPr="008F6F06">
              <w:rPr>
                <w:rFonts w:eastAsia="Times New Roman"/>
                <w:bCs/>
                <w:iCs/>
                <w:noProof/>
                <w:lang w:val="et-EE"/>
              </w:rPr>
              <w:t xml:space="preserve"> Eesti</w:t>
            </w:r>
            <w:r w:rsidR="006231F9" w:rsidRPr="008F6F06">
              <w:rPr>
                <w:rFonts w:eastAsia="Times New Roman"/>
                <w:bCs/>
                <w:iCs/>
                <w:noProof/>
                <w:lang w:val="et-EE"/>
              </w:rPr>
              <w:t xml:space="preserve"> </w:t>
            </w:r>
            <w:r w:rsidR="007063D9" w:rsidRPr="008F6F06">
              <w:rPr>
                <w:rFonts w:eastAsia="Times New Roman"/>
                <w:bCs/>
                <w:iCs/>
                <w:noProof/>
                <w:lang w:val="et-EE"/>
              </w:rPr>
              <w:t>arengukava</w:t>
            </w:r>
            <w:r w:rsidR="008F6F06">
              <w:rPr>
                <w:rFonts w:eastAsia="Times New Roman"/>
                <w:bCs/>
                <w:iCs/>
                <w:noProof/>
                <w:lang w:val="et-EE"/>
              </w:rPr>
              <w:t>s</w:t>
            </w:r>
            <w:r w:rsidR="007063D9" w:rsidRPr="008F6F06">
              <w:rPr>
                <w:rFonts w:eastAsia="Times New Roman"/>
                <w:bCs/>
                <w:iCs/>
                <w:noProof/>
                <w:lang w:val="et-EE"/>
              </w:rPr>
              <w:t xml:space="preserve"> </w:t>
            </w:r>
            <w:r w:rsidR="006231F9" w:rsidRPr="008F6F06">
              <w:rPr>
                <w:rFonts w:eastAsia="Times New Roman"/>
                <w:bCs/>
                <w:iCs/>
                <w:noProof/>
                <w:lang w:val="et-EE"/>
              </w:rPr>
              <w:t>pööra</w:t>
            </w:r>
            <w:r w:rsidR="008F6F06">
              <w:rPr>
                <w:rFonts w:eastAsia="Times New Roman"/>
                <w:bCs/>
                <w:iCs/>
                <w:noProof/>
                <w:lang w:val="et-EE"/>
              </w:rPr>
              <w:t>takse</w:t>
            </w:r>
            <w:r w:rsidR="006231F9" w:rsidRPr="008F6F06">
              <w:rPr>
                <w:rFonts w:eastAsia="Times New Roman"/>
                <w:bCs/>
                <w:iCs/>
                <w:noProof/>
                <w:lang w:val="et-EE"/>
              </w:rPr>
              <w:t xml:space="preserve"> tähelepanu </w:t>
            </w:r>
            <w:r w:rsidR="008F6F06" w:rsidRPr="008F6F06">
              <w:rPr>
                <w:rFonts w:eastAsia="Times New Roman"/>
                <w:bCs/>
                <w:iCs/>
                <w:noProof/>
                <w:lang w:val="et-EE"/>
              </w:rPr>
              <w:t>toetusele</w:t>
            </w:r>
            <w:r w:rsidR="008F6F06">
              <w:rPr>
                <w:rFonts w:eastAsia="Times New Roman"/>
                <w:bCs/>
                <w:iCs/>
                <w:noProof/>
                <w:lang w:val="et-EE"/>
              </w:rPr>
              <w:t>, mida vajavad</w:t>
            </w:r>
            <w:r w:rsidR="008F6F06" w:rsidRPr="008F6F06">
              <w:rPr>
                <w:rFonts w:eastAsia="Times New Roman"/>
                <w:bCs/>
                <w:iCs/>
                <w:noProof/>
                <w:lang w:val="et-EE"/>
              </w:rPr>
              <w:t xml:space="preserve"> </w:t>
            </w:r>
            <w:r w:rsidR="006231F9" w:rsidRPr="008F6F06">
              <w:rPr>
                <w:rFonts w:eastAsia="Times New Roman"/>
                <w:bCs/>
                <w:iCs/>
                <w:noProof/>
                <w:lang w:val="et-EE"/>
              </w:rPr>
              <w:t>Eestis nii lühi</w:t>
            </w:r>
            <w:r w:rsidR="008F6F06">
              <w:rPr>
                <w:rFonts w:eastAsia="Times New Roman"/>
                <w:bCs/>
                <w:iCs/>
                <w:noProof/>
                <w:lang w:val="et-EE"/>
              </w:rPr>
              <w:t>kest</w:t>
            </w:r>
            <w:r w:rsidR="006231F9" w:rsidRPr="008F6F06">
              <w:rPr>
                <w:rFonts w:eastAsia="Times New Roman"/>
                <w:bCs/>
                <w:iCs/>
                <w:noProof/>
                <w:lang w:val="et-EE"/>
              </w:rPr>
              <w:t xml:space="preserve"> kui ka pik</w:t>
            </w:r>
            <w:r w:rsidR="008F6F06">
              <w:rPr>
                <w:rFonts w:eastAsia="Times New Roman"/>
                <w:bCs/>
                <w:iCs/>
                <w:noProof/>
                <w:lang w:val="et-EE"/>
              </w:rPr>
              <w:t>k</w:t>
            </w:r>
            <w:r w:rsidR="006231F9" w:rsidRPr="008F6F06">
              <w:rPr>
                <w:rFonts w:eastAsia="Times New Roman"/>
                <w:bCs/>
                <w:iCs/>
                <w:noProof/>
                <w:lang w:val="et-EE"/>
              </w:rPr>
              <w:t>a</w:t>
            </w:r>
            <w:r w:rsidR="008F6F06">
              <w:rPr>
                <w:rFonts w:eastAsia="Times New Roman"/>
                <w:bCs/>
                <w:iCs/>
                <w:noProof/>
                <w:lang w:val="et-EE"/>
              </w:rPr>
              <w:t xml:space="preserve"> </w:t>
            </w:r>
            <w:r w:rsidR="006231F9" w:rsidRPr="008F6F06">
              <w:rPr>
                <w:rFonts w:eastAsia="Times New Roman"/>
                <w:bCs/>
                <w:iCs/>
                <w:noProof/>
                <w:lang w:val="et-EE"/>
              </w:rPr>
              <w:t>a</w:t>
            </w:r>
            <w:r w:rsidR="008F6F06">
              <w:rPr>
                <w:rFonts w:eastAsia="Times New Roman"/>
                <w:bCs/>
                <w:iCs/>
                <w:noProof/>
                <w:lang w:val="et-EE"/>
              </w:rPr>
              <w:t>ega</w:t>
            </w:r>
            <w:r w:rsidR="006231F9" w:rsidRPr="008F6F06">
              <w:rPr>
                <w:rFonts w:eastAsia="Times New Roman"/>
                <w:bCs/>
                <w:iCs/>
                <w:noProof/>
                <w:lang w:val="et-EE"/>
              </w:rPr>
              <w:t xml:space="preserve"> viibiva</w:t>
            </w:r>
            <w:r w:rsidR="008F6F06">
              <w:rPr>
                <w:rFonts w:eastAsia="Times New Roman"/>
                <w:bCs/>
                <w:iCs/>
                <w:noProof/>
                <w:lang w:val="et-EE"/>
              </w:rPr>
              <w:t>d</w:t>
            </w:r>
            <w:r w:rsidR="006231F9" w:rsidRPr="008F6F06">
              <w:rPr>
                <w:rFonts w:eastAsia="Times New Roman"/>
                <w:bCs/>
                <w:iCs/>
                <w:noProof/>
                <w:lang w:val="et-EE"/>
              </w:rPr>
              <w:t xml:space="preserve"> </w:t>
            </w:r>
            <w:r w:rsidR="007063D9" w:rsidRPr="008F6F06">
              <w:rPr>
                <w:rFonts w:eastAsia="Times New Roman"/>
                <w:bCs/>
                <w:iCs/>
                <w:noProof/>
                <w:lang w:val="et-EE"/>
              </w:rPr>
              <w:t>sisse</w:t>
            </w:r>
            <w:r w:rsidR="006231F9" w:rsidRPr="008F6F06">
              <w:rPr>
                <w:rFonts w:eastAsia="Times New Roman"/>
                <w:bCs/>
                <w:iCs/>
                <w:noProof/>
                <w:lang w:val="et-EE"/>
              </w:rPr>
              <w:t>rändaja</w:t>
            </w:r>
            <w:r w:rsidR="008F6F06">
              <w:rPr>
                <w:rFonts w:eastAsia="Times New Roman"/>
                <w:bCs/>
                <w:iCs/>
                <w:noProof/>
                <w:lang w:val="et-EE"/>
              </w:rPr>
              <w:t>d,</w:t>
            </w:r>
            <w:r w:rsidR="006231F9" w:rsidRPr="008F6F06">
              <w:rPr>
                <w:rFonts w:eastAsia="Times New Roman"/>
                <w:bCs/>
                <w:iCs/>
                <w:noProof/>
                <w:lang w:val="et-EE"/>
              </w:rPr>
              <w:t xml:space="preserve"> ning toeta</w:t>
            </w:r>
            <w:r w:rsidR="008F6F06">
              <w:rPr>
                <w:rFonts w:eastAsia="Times New Roman"/>
                <w:bCs/>
                <w:iCs/>
                <w:noProof/>
                <w:lang w:val="et-EE"/>
              </w:rPr>
              <w:t>takse</w:t>
            </w:r>
            <w:r w:rsidR="006231F9" w:rsidRPr="008F6F06">
              <w:rPr>
                <w:rFonts w:eastAsia="Times New Roman"/>
                <w:bCs/>
                <w:iCs/>
                <w:noProof/>
                <w:lang w:val="et-EE"/>
              </w:rPr>
              <w:t xml:space="preserve"> sihipäraste </w:t>
            </w:r>
            <w:r w:rsidR="001D2AAC" w:rsidRPr="008F6F06">
              <w:rPr>
                <w:rFonts w:eastAsia="Times New Roman"/>
                <w:bCs/>
                <w:iCs/>
                <w:noProof/>
                <w:lang w:val="et-EE"/>
              </w:rPr>
              <w:t xml:space="preserve">lõimumis-, sh </w:t>
            </w:r>
            <w:r w:rsidR="006231F9" w:rsidRPr="008F6F06">
              <w:rPr>
                <w:rFonts w:eastAsia="Times New Roman"/>
                <w:bCs/>
                <w:iCs/>
                <w:noProof/>
                <w:lang w:val="et-EE"/>
              </w:rPr>
              <w:t>kohanemismeetmete kaudu nende aktiivset osalemist ühiskonnas ja elukestvat õpet.</w:t>
            </w:r>
          </w:p>
          <w:p w14:paraId="76A350A6" w14:textId="77777777" w:rsidR="004E6CFE" w:rsidRPr="008F6F06" w:rsidRDefault="004E6CFE" w:rsidP="004E6CFE">
            <w:pPr>
              <w:spacing w:before="0" w:after="0"/>
              <w:rPr>
                <w:rFonts w:eastAsia="Times New Roman"/>
                <w:bCs/>
                <w:iCs/>
                <w:noProof/>
                <w:lang w:val="et-EE"/>
              </w:rPr>
            </w:pPr>
          </w:p>
          <w:p w14:paraId="417631F6" w14:textId="2202814D" w:rsidR="00691BC4" w:rsidRPr="008F6F06" w:rsidRDefault="007063D9" w:rsidP="00691BC4">
            <w:pPr>
              <w:spacing w:after="0"/>
              <w:rPr>
                <w:rFonts w:eastAsia="Times New Roman"/>
                <w:bCs/>
                <w:iCs/>
                <w:noProof/>
                <w:lang w:val="et-EE"/>
              </w:rPr>
            </w:pPr>
            <w:r w:rsidRPr="00314111">
              <w:rPr>
                <w:rFonts w:eastAsia="Times New Roman"/>
                <w:bCs/>
                <w:iCs/>
                <w:noProof/>
                <w:lang w:val="et-EE"/>
              </w:rPr>
              <w:t>AMIFi</w:t>
            </w:r>
            <w:r w:rsidR="006231F9" w:rsidRPr="00314111">
              <w:rPr>
                <w:rFonts w:eastAsia="Times New Roman"/>
                <w:bCs/>
                <w:iCs/>
                <w:noProof/>
                <w:lang w:val="et-EE"/>
              </w:rPr>
              <w:t xml:space="preserve"> </w:t>
            </w:r>
            <w:r w:rsidR="00F409A5" w:rsidRPr="00314111">
              <w:rPr>
                <w:rFonts w:eastAsia="Times New Roman"/>
                <w:bCs/>
                <w:iCs/>
                <w:noProof/>
                <w:lang w:val="et-EE"/>
              </w:rPr>
              <w:t>rakenduskava</w:t>
            </w:r>
            <w:r w:rsidR="006231F9" w:rsidRPr="00314111">
              <w:rPr>
                <w:rFonts w:eastAsia="Times New Roman"/>
                <w:bCs/>
                <w:iCs/>
                <w:noProof/>
                <w:lang w:val="et-EE"/>
              </w:rPr>
              <w:t xml:space="preserve"> 2021–2027</w:t>
            </w:r>
            <w:r w:rsidR="006231F9" w:rsidRPr="008F6F06">
              <w:rPr>
                <w:rFonts w:eastAsia="Times New Roman"/>
                <w:bCs/>
                <w:iCs/>
                <w:noProof/>
                <w:lang w:val="et-EE"/>
              </w:rPr>
              <w:t xml:space="preserve"> keskendub </w:t>
            </w:r>
            <w:r w:rsidR="00F409A5" w:rsidRPr="008F6F06">
              <w:rPr>
                <w:rFonts w:eastAsia="Times New Roman"/>
                <w:bCs/>
                <w:iCs/>
                <w:noProof/>
                <w:lang w:val="et-EE"/>
              </w:rPr>
              <w:t xml:space="preserve">sarnastele tegevustele nagu </w:t>
            </w:r>
            <w:r w:rsidR="008F6F06">
              <w:rPr>
                <w:rFonts w:eastAsia="Times New Roman"/>
                <w:bCs/>
                <w:iCs/>
                <w:noProof/>
                <w:lang w:val="et-EE"/>
              </w:rPr>
              <w:t>aastatel</w:t>
            </w:r>
            <w:r w:rsidR="008F6F06" w:rsidRPr="008F6F06">
              <w:rPr>
                <w:rFonts w:eastAsia="Times New Roman"/>
                <w:bCs/>
                <w:iCs/>
                <w:noProof/>
                <w:lang w:val="et-EE"/>
              </w:rPr>
              <w:t xml:space="preserve"> </w:t>
            </w:r>
            <w:r w:rsidR="00F409A5" w:rsidRPr="008F6F06">
              <w:rPr>
                <w:rFonts w:eastAsia="Times New Roman"/>
                <w:bCs/>
                <w:iCs/>
                <w:noProof/>
                <w:lang w:val="et-EE"/>
              </w:rPr>
              <w:t>2014</w:t>
            </w:r>
            <w:r w:rsidR="009A0BD2">
              <w:rPr>
                <w:rFonts w:eastAsia="Times New Roman"/>
                <w:bCs/>
                <w:iCs/>
                <w:noProof/>
                <w:lang w:val="et-EE"/>
              </w:rPr>
              <w:t>–</w:t>
            </w:r>
            <w:r w:rsidR="00F409A5" w:rsidRPr="008F6F06">
              <w:rPr>
                <w:rFonts w:eastAsia="Times New Roman"/>
                <w:bCs/>
                <w:iCs/>
                <w:noProof/>
                <w:lang w:val="et-EE"/>
              </w:rPr>
              <w:t>2020</w:t>
            </w:r>
            <w:r w:rsidR="006231F9" w:rsidRPr="008F6F06">
              <w:rPr>
                <w:rFonts w:eastAsia="Times New Roman"/>
                <w:bCs/>
                <w:iCs/>
                <w:noProof/>
                <w:lang w:val="et-EE"/>
              </w:rPr>
              <w:t xml:space="preserve">. </w:t>
            </w:r>
            <w:r w:rsidR="0069152B">
              <w:rPr>
                <w:rFonts w:eastAsia="Times New Roman"/>
                <w:bCs/>
                <w:iCs/>
                <w:noProof/>
                <w:lang w:val="et-EE"/>
              </w:rPr>
              <w:t>Katsumused</w:t>
            </w:r>
            <w:r w:rsidR="0069152B" w:rsidRPr="008F6F06">
              <w:rPr>
                <w:rFonts w:eastAsia="Times New Roman"/>
                <w:bCs/>
                <w:iCs/>
                <w:noProof/>
                <w:lang w:val="et-EE"/>
              </w:rPr>
              <w:t xml:space="preserve"> </w:t>
            </w:r>
            <w:r w:rsidR="006231F9" w:rsidRPr="008F6F06">
              <w:rPr>
                <w:rFonts w:eastAsia="Times New Roman"/>
                <w:bCs/>
                <w:iCs/>
                <w:noProof/>
                <w:lang w:val="et-EE"/>
              </w:rPr>
              <w:t xml:space="preserve">jäävad suures osas samaks, samuti </w:t>
            </w:r>
            <w:r w:rsidR="003F11A0">
              <w:rPr>
                <w:rFonts w:eastAsia="Times New Roman"/>
                <w:bCs/>
                <w:iCs/>
                <w:noProof/>
                <w:lang w:val="et-EE"/>
              </w:rPr>
              <w:t>arvestatakse</w:t>
            </w:r>
            <w:r w:rsidR="003F11A0" w:rsidRPr="008F6F06">
              <w:rPr>
                <w:rFonts w:eastAsia="Times New Roman"/>
                <w:bCs/>
                <w:iCs/>
                <w:noProof/>
                <w:lang w:val="et-EE"/>
              </w:rPr>
              <w:t xml:space="preserve"> </w:t>
            </w:r>
            <w:r w:rsidR="006231F9" w:rsidRPr="008F6F06">
              <w:rPr>
                <w:rFonts w:eastAsia="Times New Roman"/>
                <w:bCs/>
                <w:iCs/>
                <w:noProof/>
                <w:lang w:val="et-EE"/>
              </w:rPr>
              <w:t>eelmise programm</w:t>
            </w:r>
            <w:r w:rsidR="009A0BD2">
              <w:rPr>
                <w:rFonts w:eastAsia="Times New Roman"/>
                <w:bCs/>
                <w:iCs/>
                <w:noProof/>
                <w:lang w:val="et-EE"/>
              </w:rPr>
              <w:t>i</w:t>
            </w:r>
            <w:r w:rsidR="003F11A0">
              <w:rPr>
                <w:rFonts w:eastAsia="Times New Roman"/>
                <w:bCs/>
                <w:iCs/>
                <w:noProof/>
                <w:lang w:val="et-EE"/>
              </w:rPr>
              <w:t xml:space="preserve">töö </w:t>
            </w:r>
            <w:r w:rsidR="006231F9" w:rsidRPr="008F6F06">
              <w:rPr>
                <w:rFonts w:eastAsia="Times New Roman"/>
                <w:bCs/>
                <w:iCs/>
                <w:noProof/>
                <w:lang w:val="et-EE"/>
              </w:rPr>
              <w:t>perioodi eesmärkide saavutamise ja meetmete rakendamise</w:t>
            </w:r>
            <w:r w:rsidR="009A0BD2" w:rsidRPr="008F6F06">
              <w:rPr>
                <w:rFonts w:eastAsia="Times New Roman"/>
                <w:bCs/>
                <w:iCs/>
                <w:noProof/>
                <w:lang w:val="et-EE"/>
              </w:rPr>
              <w:t xml:space="preserve"> häid </w:t>
            </w:r>
            <w:r w:rsidR="009A0BD2">
              <w:rPr>
                <w:rFonts w:eastAsia="Times New Roman"/>
                <w:bCs/>
                <w:iCs/>
                <w:noProof/>
                <w:lang w:val="et-EE"/>
              </w:rPr>
              <w:t>tavasid</w:t>
            </w:r>
            <w:r w:rsidR="006231F9" w:rsidRPr="008F6F06">
              <w:rPr>
                <w:rFonts w:eastAsia="Times New Roman"/>
                <w:bCs/>
                <w:iCs/>
                <w:noProof/>
                <w:lang w:val="et-EE"/>
              </w:rPr>
              <w:t xml:space="preserve">. </w:t>
            </w:r>
            <w:r w:rsidRPr="008F6F06">
              <w:rPr>
                <w:rFonts w:eastAsia="Times New Roman"/>
                <w:bCs/>
                <w:iCs/>
                <w:noProof/>
                <w:lang w:val="et-EE"/>
              </w:rPr>
              <w:t>Lisaks võetakse</w:t>
            </w:r>
            <w:r w:rsidR="006231F9" w:rsidRPr="008F6F06">
              <w:rPr>
                <w:rFonts w:eastAsia="Times New Roman"/>
                <w:bCs/>
                <w:iCs/>
                <w:noProof/>
                <w:lang w:val="et-EE"/>
              </w:rPr>
              <w:t xml:space="preserve"> </w:t>
            </w:r>
            <w:r w:rsidR="00F409A5" w:rsidRPr="008F6F06">
              <w:rPr>
                <w:rFonts w:eastAsia="Times New Roman"/>
                <w:bCs/>
                <w:iCs/>
                <w:noProof/>
                <w:lang w:val="et-EE"/>
              </w:rPr>
              <w:t>rakenduskavas</w:t>
            </w:r>
            <w:r w:rsidR="006231F9" w:rsidRPr="008F6F06">
              <w:rPr>
                <w:rFonts w:eastAsia="Times New Roman"/>
                <w:bCs/>
                <w:iCs/>
                <w:noProof/>
                <w:lang w:val="et-EE"/>
              </w:rPr>
              <w:t xml:space="preserve"> arvesse haldussuutlikkus</w:t>
            </w:r>
            <w:r w:rsidRPr="008F6F06">
              <w:rPr>
                <w:rFonts w:eastAsia="Times New Roman"/>
                <w:bCs/>
                <w:iCs/>
                <w:noProof/>
                <w:lang w:val="et-EE"/>
              </w:rPr>
              <w:t>e</w:t>
            </w:r>
            <w:r w:rsidR="006231F9" w:rsidRPr="008F6F06">
              <w:rPr>
                <w:rFonts w:eastAsia="Times New Roman"/>
                <w:bCs/>
                <w:iCs/>
                <w:noProof/>
                <w:lang w:val="et-EE"/>
              </w:rPr>
              <w:t xml:space="preserve"> ja tõhususe </w:t>
            </w:r>
            <w:r w:rsidR="00F409A5" w:rsidRPr="008F6F06">
              <w:rPr>
                <w:rFonts w:eastAsia="Times New Roman"/>
                <w:bCs/>
                <w:iCs/>
                <w:noProof/>
                <w:lang w:val="et-EE"/>
              </w:rPr>
              <w:t>meetmeid</w:t>
            </w:r>
            <w:r w:rsidR="006231F9" w:rsidRPr="008F6F06">
              <w:rPr>
                <w:rFonts w:eastAsia="Times New Roman"/>
                <w:bCs/>
                <w:iCs/>
                <w:noProof/>
                <w:lang w:val="et-EE"/>
              </w:rPr>
              <w:t>, samuti lihtsust</w:t>
            </w:r>
            <w:r w:rsidR="009A0BD2">
              <w:rPr>
                <w:rFonts w:eastAsia="Times New Roman"/>
                <w:bCs/>
                <w:iCs/>
                <w:noProof/>
                <w:lang w:val="et-EE"/>
              </w:rPr>
              <w:t>us</w:t>
            </w:r>
            <w:r w:rsidRPr="008F6F06">
              <w:rPr>
                <w:rFonts w:eastAsia="Times New Roman"/>
                <w:bCs/>
                <w:iCs/>
                <w:noProof/>
                <w:lang w:val="et-EE"/>
              </w:rPr>
              <w:t>võimalusi</w:t>
            </w:r>
            <w:r w:rsidR="009A0BD2">
              <w:rPr>
                <w:rFonts w:eastAsia="Times New Roman"/>
                <w:bCs/>
                <w:iCs/>
                <w:noProof/>
                <w:lang w:val="et-EE"/>
              </w:rPr>
              <w:t>, et</w:t>
            </w:r>
            <w:r w:rsidR="006231F9" w:rsidRPr="008F6F06">
              <w:rPr>
                <w:rFonts w:eastAsia="Times New Roman"/>
                <w:bCs/>
                <w:iCs/>
                <w:noProof/>
                <w:lang w:val="et-EE"/>
              </w:rPr>
              <w:t xml:space="preserve"> </w:t>
            </w:r>
            <w:r w:rsidR="009A0BD2" w:rsidRPr="008F6F06">
              <w:rPr>
                <w:rFonts w:eastAsia="Times New Roman"/>
                <w:bCs/>
                <w:iCs/>
                <w:noProof/>
                <w:lang w:val="et-EE"/>
              </w:rPr>
              <w:t>vähenda</w:t>
            </w:r>
            <w:r w:rsidR="009A0BD2">
              <w:rPr>
                <w:rFonts w:eastAsia="Times New Roman"/>
                <w:bCs/>
                <w:iCs/>
                <w:noProof/>
                <w:lang w:val="et-EE"/>
              </w:rPr>
              <w:t>da</w:t>
            </w:r>
            <w:r w:rsidR="009A0BD2" w:rsidRPr="008F6F06">
              <w:rPr>
                <w:rFonts w:eastAsia="Times New Roman"/>
                <w:bCs/>
                <w:iCs/>
                <w:noProof/>
                <w:lang w:val="et-EE"/>
              </w:rPr>
              <w:t xml:space="preserve"> </w:t>
            </w:r>
            <w:r w:rsidR="006231F9" w:rsidRPr="008F6F06">
              <w:rPr>
                <w:rFonts w:eastAsia="Times New Roman"/>
                <w:bCs/>
                <w:iCs/>
                <w:noProof/>
                <w:lang w:val="et-EE"/>
              </w:rPr>
              <w:t>halduskoormus</w:t>
            </w:r>
            <w:r w:rsidR="009A0BD2">
              <w:rPr>
                <w:rFonts w:eastAsia="Times New Roman"/>
                <w:bCs/>
                <w:iCs/>
                <w:noProof/>
                <w:lang w:val="et-EE"/>
              </w:rPr>
              <w:t>t</w:t>
            </w:r>
            <w:r w:rsidR="006231F9" w:rsidRPr="008F6F06">
              <w:rPr>
                <w:rFonts w:eastAsia="Times New Roman"/>
                <w:bCs/>
                <w:iCs/>
                <w:noProof/>
                <w:lang w:val="et-EE"/>
              </w:rPr>
              <w:t xml:space="preserve"> </w:t>
            </w:r>
            <w:r w:rsidR="009A0BD2">
              <w:rPr>
                <w:rFonts w:eastAsia="Times New Roman"/>
                <w:bCs/>
                <w:iCs/>
                <w:noProof/>
                <w:lang w:val="et-EE"/>
              </w:rPr>
              <w:t>ja</w:t>
            </w:r>
            <w:r w:rsidR="006231F9" w:rsidRPr="008F6F06">
              <w:rPr>
                <w:rFonts w:eastAsia="Times New Roman"/>
                <w:bCs/>
                <w:iCs/>
                <w:noProof/>
                <w:lang w:val="et-EE"/>
              </w:rPr>
              <w:t xml:space="preserve"> </w:t>
            </w:r>
            <w:r w:rsidR="009A0BD2" w:rsidRPr="008F6F06">
              <w:rPr>
                <w:rFonts w:eastAsia="Times New Roman"/>
                <w:bCs/>
                <w:iCs/>
                <w:noProof/>
                <w:lang w:val="et-EE"/>
              </w:rPr>
              <w:t>taga</w:t>
            </w:r>
            <w:r w:rsidR="009A0BD2">
              <w:rPr>
                <w:rFonts w:eastAsia="Times New Roman"/>
                <w:bCs/>
                <w:iCs/>
                <w:noProof/>
                <w:lang w:val="et-EE"/>
              </w:rPr>
              <w:t>da</w:t>
            </w:r>
            <w:r w:rsidR="009A0BD2" w:rsidRPr="008F6F06">
              <w:rPr>
                <w:rFonts w:eastAsia="Times New Roman"/>
                <w:bCs/>
                <w:iCs/>
                <w:noProof/>
                <w:lang w:val="et-EE"/>
              </w:rPr>
              <w:t xml:space="preserve"> </w:t>
            </w:r>
            <w:r w:rsidR="006231F9" w:rsidRPr="008F6F06">
              <w:rPr>
                <w:rFonts w:eastAsia="Times New Roman"/>
                <w:bCs/>
                <w:iCs/>
                <w:noProof/>
                <w:lang w:val="et-EE"/>
              </w:rPr>
              <w:t xml:space="preserve">tulemuslikkus. Kavandatud meetmed toetavad peamiselt </w:t>
            </w:r>
            <w:r w:rsidRPr="008F6F06">
              <w:rPr>
                <w:rFonts w:eastAsia="Times New Roman"/>
                <w:bCs/>
                <w:iCs/>
                <w:noProof/>
                <w:lang w:val="et-EE"/>
              </w:rPr>
              <w:t>ligipääsu</w:t>
            </w:r>
            <w:r w:rsidR="006231F9" w:rsidRPr="008F6F06">
              <w:rPr>
                <w:rFonts w:eastAsia="Times New Roman"/>
                <w:bCs/>
                <w:iCs/>
                <w:noProof/>
                <w:lang w:val="et-EE"/>
              </w:rPr>
              <w:t xml:space="preserve"> </w:t>
            </w:r>
            <w:r w:rsidR="007F42A0" w:rsidRPr="008F6F06">
              <w:rPr>
                <w:rFonts w:eastAsia="Times New Roman"/>
                <w:bCs/>
                <w:iCs/>
                <w:noProof/>
                <w:lang w:val="et-EE"/>
              </w:rPr>
              <w:t>rahvusva</w:t>
            </w:r>
            <w:r w:rsidR="009A0BD2">
              <w:rPr>
                <w:rFonts w:eastAsia="Times New Roman"/>
                <w:bCs/>
                <w:iCs/>
                <w:noProof/>
                <w:lang w:val="et-EE"/>
              </w:rPr>
              <w:t>h</w:t>
            </w:r>
            <w:r w:rsidR="007F42A0" w:rsidRPr="008F6F06">
              <w:rPr>
                <w:rFonts w:eastAsia="Times New Roman"/>
                <w:bCs/>
                <w:iCs/>
                <w:noProof/>
                <w:lang w:val="et-EE"/>
              </w:rPr>
              <w:t xml:space="preserve">elise kaitse </w:t>
            </w:r>
            <w:r w:rsidR="006231F9" w:rsidRPr="008F6F06">
              <w:rPr>
                <w:rFonts w:eastAsia="Times New Roman"/>
                <w:bCs/>
                <w:iCs/>
                <w:noProof/>
                <w:lang w:val="et-EE"/>
              </w:rPr>
              <w:t>menetlus</w:t>
            </w:r>
            <w:r w:rsidRPr="008F6F06">
              <w:rPr>
                <w:rFonts w:eastAsia="Times New Roman"/>
                <w:bCs/>
                <w:iCs/>
                <w:noProof/>
                <w:lang w:val="et-EE"/>
              </w:rPr>
              <w:t>ele</w:t>
            </w:r>
            <w:r w:rsidR="006231F9" w:rsidRPr="008F6F06">
              <w:rPr>
                <w:rFonts w:eastAsia="Times New Roman"/>
                <w:bCs/>
                <w:iCs/>
                <w:noProof/>
                <w:lang w:val="et-EE"/>
              </w:rPr>
              <w:t>, kvaliteetsete vastuvõtutingimuste tagamis</w:t>
            </w:r>
            <w:r w:rsidR="00346E97" w:rsidRPr="008F6F06">
              <w:rPr>
                <w:rFonts w:eastAsia="Times New Roman"/>
                <w:bCs/>
                <w:iCs/>
                <w:noProof/>
                <w:lang w:val="et-EE"/>
              </w:rPr>
              <w:t>t</w:t>
            </w:r>
            <w:r w:rsidR="006231F9" w:rsidRPr="008F6F06">
              <w:rPr>
                <w:rFonts w:eastAsia="Times New Roman"/>
                <w:bCs/>
                <w:iCs/>
                <w:noProof/>
                <w:lang w:val="et-EE"/>
              </w:rPr>
              <w:t xml:space="preserve">, </w:t>
            </w:r>
            <w:r w:rsidR="00346E97" w:rsidRPr="008F6F06">
              <w:rPr>
                <w:rFonts w:eastAsia="Times New Roman"/>
                <w:bCs/>
                <w:iCs/>
                <w:noProof/>
                <w:lang w:val="et-EE"/>
              </w:rPr>
              <w:t xml:space="preserve">kohanemise ja </w:t>
            </w:r>
            <w:r w:rsidR="006231F9" w:rsidRPr="008F6F06">
              <w:rPr>
                <w:rFonts w:eastAsia="Times New Roman"/>
                <w:bCs/>
                <w:iCs/>
                <w:noProof/>
                <w:lang w:val="et-EE"/>
              </w:rPr>
              <w:t xml:space="preserve">kultuurilise </w:t>
            </w:r>
            <w:r w:rsidR="00924FFC" w:rsidRPr="008F6F06">
              <w:rPr>
                <w:rFonts w:eastAsia="Times New Roman"/>
                <w:bCs/>
                <w:iCs/>
                <w:noProof/>
                <w:lang w:val="et-EE"/>
              </w:rPr>
              <w:t>lõimumise</w:t>
            </w:r>
            <w:r w:rsidR="006231F9" w:rsidRPr="008F6F06">
              <w:rPr>
                <w:rFonts w:eastAsia="Times New Roman"/>
                <w:bCs/>
                <w:iCs/>
                <w:noProof/>
                <w:lang w:val="et-EE"/>
              </w:rPr>
              <w:t xml:space="preserve"> tegevuste jätkamis</w:t>
            </w:r>
            <w:r w:rsidR="00346E97" w:rsidRPr="008F6F06">
              <w:rPr>
                <w:rFonts w:eastAsia="Times New Roman"/>
                <w:bCs/>
                <w:iCs/>
                <w:noProof/>
                <w:lang w:val="et-EE"/>
              </w:rPr>
              <w:t>t</w:t>
            </w:r>
            <w:r w:rsidR="006231F9" w:rsidRPr="008F6F06">
              <w:rPr>
                <w:rFonts w:eastAsia="Times New Roman"/>
                <w:bCs/>
                <w:iCs/>
                <w:noProof/>
                <w:lang w:val="et-EE"/>
              </w:rPr>
              <w:t xml:space="preserve"> ning nii vabatahtliku kui ka sunniviisilise tagasisaatmisega seotud tegevus</w:t>
            </w:r>
            <w:r w:rsidR="00346E97" w:rsidRPr="008F6F06">
              <w:rPr>
                <w:rFonts w:eastAsia="Times New Roman"/>
                <w:bCs/>
                <w:iCs/>
                <w:noProof/>
                <w:lang w:val="et-EE"/>
              </w:rPr>
              <w:t>i</w:t>
            </w:r>
            <w:r w:rsidR="006231F9" w:rsidRPr="008F6F06">
              <w:rPr>
                <w:rFonts w:eastAsia="Times New Roman"/>
                <w:bCs/>
                <w:iCs/>
                <w:noProof/>
                <w:lang w:val="et-EE"/>
              </w:rPr>
              <w:t xml:space="preserve">. </w:t>
            </w:r>
            <w:r w:rsidR="002E771E" w:rsidRPr="002E771E">
              <w:rPr>
                <w:rFonts w:eastAsia="Times New Roman"/>
                <w:bCs/>
                <w:iCs/>
                <w:noProof/>
                <w:lang w:val="et-EE"/>
              </w:rPr>
              <w:t xml:space="preserve">Tegevuste kavandamisel võetakse kindlasti arvesse muutuvat olukorda maailmas, sh 2022. aastal alanud sõda Ukrainas. Võimalikud tulevased rakendusmeetmed, mis kooskõlas määruse (EL)2021/1060 artikli 22 lõike 4 punktiga d, on tabelites </w:t>
            </w:r>
            <w:r w:rsidR="002E771E" w:rsidRPr="002E771E">
              <w:rPr>
                <w:rFonts w:eastAsia="Times New Roman"/>
                <w:bCs/>
                <w:iCs/>
                <w:noProof/>
                <w:lang w:val="et-EE"/>
              </w:rPr>
              <w:lastRenderedPageBreak/>
              <w:t xml:space="preserve">3, 6, 9 ja 10 märgitud 0 euroga, </w:t>
            </w:r>
            <w:bookmarkStart w:id="39" w:name="_Hlk100824349"/>
            <w:r w:rsidR="002E771E" w:rsidRPr="002E771E">
              <w:rPr>
                <w:rFonts w:eastAsia="Times New Roman"/>
                <w:bCs/>
                <w:iCs/>
                <w:noProof/>
                <w:lang w:val="et-EE"/>
              </w:rPr>
              <w:t xml:space="preserve">et </w:t>
            </w:r>
            <w:r w:rsidR="002E771E">
              <w:rPr>
                <w:rFonts w:eastAsia="Times New Roman"/>
                <w:bCs/>
                <w:iCs/>
                <w:noProof/>
                <w:lang w:val="et-EE"/>
              </w:rPr>
              <w:t xml:space="preserve">olukorra muutumisel ja </w:t>
            </w:r>
            <w:r w:rsidR="002E771E" w:rsidRPr="002E771E">
              <w:rPr>
                <w:rFonts w:eastAsia="Times New Roman"/>
                <w:bCs/>
                <w:iCs/>
                <w:noProof/>
                <w:lang w:val="et-EE"/>
              </w:rPr>
              <w:t>lisaraha saamisel tagada võimalike kulude tagasiulatuv abikõlblikkus</w:t>
            </w:r>
            <w:bookmarkEnd w:id="39"/>
            <w:r w:rsidR="002E771E" w:rsidRPr="002E771E">
              <w:rPr>
                <w:rFonts w:eastAsia="Times New Roman"/>
                <w:bCs/>
                <w:iCs/>
                <w:noProof/>
                <w:lang w:val="et-EE"/>
              </w:rPr>
              <w:t xml:space="preserve">. </w:t>
            </w:r>
            <w:r w:rsidR="00346E97" w:rsidRPr="008F6F06">
              <w:rPr>
                <w:rFonts w:eastAsia="Times New Roman"/>
                <w:bCs/>
                <w:iCs/>
                <w:noProof/>
                <w:lang w:val="et-EE"/>
              </w:rPr>
              <w:t>AMIFi</w:t>
            </w:r>
            <w:r w:rsidR="006231F9" w:rsidRPr="008F6F06">
              <w:rPr>
                <w:rFonts w:eastAsia="Times New Roman"/>
                <w:bCs/>
                <w:iCs/>
                <w:noProof/>
                <w:lang w:val="et-EE"/>
              </w:rPr>
              <w:t xml:space="preserve"> </w:t>
            </w:r>
            <w:r w:rsidR="00F409A5" w:rsidRPr="008F6F06">
              <w:rPr>
                <w:rFonts w:eastAsia="Times New Roman"/>
                <w:bCs/>
                <w:iCs/>
                <w:noProof/>
                <w:lang w:val="et-EE"/>
              </w:rPr>
              <w:t>rakenduskava</w:t>
            </w:r>
            <w:r w:rsidR="006231F9" w:rsidRPr="008F6F06">
              <w:rPr>
                <w:rFonts w:eastAsia="Times New Roman"/>
                <w:bCs/>
                <w:iCs/>
                <w:noProof/>
                <w:lang w:val="et-EE"/>
              </w:rPr>
              <w:t xml:space="preserve"> eesmär</w:t>
            </w:r>
            <w:r w:rsidR="00D7774F" w:rsidRPr="008F6F06">
              <w:rPr>
                <w:rFonts w:eastAsia="Times New Roman"/>
                <w:bCs/>
                <w:iCs/>
                <w:noProof/>
                <w:lang w:val="et-EE"/>
              </w:rPr>
              <w:t xml:space="preserve">ke </w:t>
            </w:r>
            <w:r w:rsidR="009A0BD2">
              <w:rPr>
                <w:rFonts w:eastAsia="Times New Roman"/>
                <w:bCs/>
                <w:iCs/>
                <w:noProof/>
                <w:lang w:val="et-EE"/>
              </w:rPr>
              <w:t xml:space="preserve">aitavad </w:t>
            </w:r>
            <w:r w:rsidR="00D7774F" w:rsidRPr="008F6F06">
              <w:rPr>
                <w:rFonts w:eastAsia="Times New Roman"/>
                <w:bCs/>
                <w:iCs/>
                <w:noProof/>
                <w:lang w:val="et-EE"/>
              </w:rPr>
              <w:t>saavuta</w:t>
            </w:r>
            <w:r w:rsidR="009A0BD2">
              <w:rPr>
                <w:rFonts w:eastAsia="Times New Roman"/>
                <w:bCs/>
                <w:iCs/>
                <w:noProof/>
                <w:lang w:val="et-EE"/>
              </w:rPr>
              <w:t>da</w:t>
            </w:r>
            <w:r w:rsidR="00D7774F" w:rsidRPr="008F6F06">
              <w:rPr>
                <w:rFonts w:eastAsia="Times New Roman"/>
                <w:bCs/>
                <w:iCs/>
                <w:noProof/>
                <w:lang w:val="et-EE"/>
              </w:rPr>
              <w:t xml:space="preserve"> </w:t>
            </w:r>
            <w:r w:rsidR="00F409A5" w:rsidRPr="008F6F06">
              <w:rPr>
                <w:rFonts w:eastAsia="Times New Roman"/>
                <w:bCs/>
                <w:iCs/>
                <w:noProof/>
                <w:lang w:val="et-EE"/>
              </w:rPr>
              <w:t>eri asutus</w:t>
            </w:r>
            <w:r w:rsidR="00D7774F" w:rsidRPr="008F6F06">
              <w:rPr>
                <w:rFonts w:eastAsia="Times New Roman"/>
                <w:bCs/>
                <w:iCs/>
                <w:noProof/>
                <w:lang w:val="et-EE"/>
              </w:rPr>
              <w:t>ed</w:t>
            </w:r>
            <w:r w:rsidR="006231F9" w:rsidRPr="008F6F06">
              <w:rPr>
                <w:rFonts w:eastAsia="Times New Roman"/>
                <w:bCs/>
                <w:iCs/>
                <w:noProof/>
                <w:lang w:val="et-EE"/>
              </w:rPr>
              <w:t>.</w:t>
            </w:r>
            <w:r w:rsidR="00F409A5" w:rsidRPr="008F6F06">
              <w:rPr>
                <w:rFonts w:eastAsia="Times New Roman"/>
                <w:bCs/>
                <w:iCs/>
                <w:noProof/>
                <w:lang w:val="et-EE"/>
              </w:rPr>
              <w:t xml:space="preserve"> </w:t>
            </w:r>
            <w:r w:rsidR="00691BC4" w:rsidRPr="008F6F06">
              <w:rPr>
                <w:rFonts w:eastAsia="Times New Roman"/>
                <w:bCs/>
                <w:iCs/>
                <w:noProof/>
                <w:lang w:val="et-EE"/>
              </w:rPr>
              <w:t>Abi pakutakse rahalise toetuse</w:t>
            </w:r>
            <w:r w:rsidR="009A0BD2">
              <w:rPr>
                <w:rFonts w:eastAsia="Times New Roman"/>
                <w:bCs/>
                <w:iCs/>
                <w:noProof/>
                <w:lang w:val="et-EE"/>
              </w:rPr>
              <w:t>na</w:t>
            </w:r>
            <w:r w:rsidR="00691BC4" w:rsidRPr="008F6F06">
              <w:rPr>
                <w:rFonts w:eastAsia="Times New Roman"/>
                <w:bCs/>
                <w:iCs/>
                <w:noProof/>
                <w:lang w:val="et-EE"/>
              </w:rPr>
              <w:t>.</w:t>
            </w:r>
          </w:p>
          <w:p w14:paraId="32472817" w14:textId="77777777" w:rsidR="002A1945" w:rsidRDefault="002A1945" w:rsidP="004E6CFE">
            <w:pPr>
              <w:spacing w:before="0" w:after="0"/>
              <w:rPr>
                <w:ins w:id="40" w:author="Ave Osman" w:date="2025-07-15T16:30:00Z" w16du:dateUtc="2025-07-15T13:30:00Z"/>
                <w:rFonts w:eastAsia="Times New Roman"/>
                <w:bCs/>
                <w:iCs/>
                <w:noProof/>
                <w:lang w:val="et-EE"/>
              </w:rPr>
            </w:pPr>
          </w:p>
          <w:p w14:paraId="554454FA" w14:textId="454D1C35" w:rsidR="005906F8" w:rsidRPr="008F6F06" w:rsidRDefault="001F0CC0" w:rsidP="004E6CFE">
            <w:pPr>
              <w:spacing w:before="0" w:after="0"/>
              <w:rPr>
                <w:ins w:id="41" w:author="Ave Osman" w:date="2025-07-15T17:48:00Z" w16du:dateUtc="2025-07-15T14:48:00Z"/>
                <w:rFonts w:eastAsia="Times New Roman"/>
                <w:bCs/>
                <w:iCs/>
                <w:noProof/>
                <w:lang w:val="et-EE"/>
              </w:rPr>
            </w:pPr>
            <w:ins w:id="42" w:author="Ave Osman" w:date="2025-07-15T16:45:00Z" w16du:dateUtc="2025-07-15T13:45:00Z">
              <w:r>
                <w:rPr>
                  <w:rFonts w:eastAsia="Times New Roman"/>
                  <w:bCs/>
                  <w:iCs/>
                  <w:noProof/>
                  <w:lang w:val="et-EE"/>
                </w:rPr>
                <w:t>Euroopa Liidu varjupaiga</w:t>
              </w:r>
            </w:ins>
            <w:ins w:id="43" w:author="Ave Osman" w:date="2025-07-15T16:46:00Z" w16du:dateUtc="2025-07-15T13:46:00Z">
              <w:r>
                <w:rPr>
                  <w:rFonts w:eastAsia="Times New Roman"/>
                  <w:bCs/>
                  <w:iCs/>
                  <w:noProof/>
                  <w:lang w:val="et-EE"/>
                </w:rPr>
                <w:t>- ja rände</w:t>
              </w:r>
            </w:ins>
            <w:ins w:id="44" w:author="Ave Osman" w:date="2025-07-15T16:47:00Z" w16du:dateUtc="2025-07-15T13:47:00Z">
              <w:r>
                <w:rPr>
                  <w:rFonts w:eastAsia="Times New Roman"/>
                  <w:bCs/>
                  <w:iCs/>
                  <w:noProof/>
                  <w:lang w:val="et-EE"/>
                </w:rPr>
                <w:t xml:space="preserve">halduse </w:t>
              </w:r>
            </w:ins>
            <w:ins w:id="45" w:author="Ave Osman" w:date="2025-07-15T16:45:00Z" w16du:dateUtc="2025-07-15T13:45:00Z">
              <w:r>
                <w:rPr>
                  <w:rFonts w:eastAsia="Times New Roman"/>
                  <w:bCs/>
                  <w:iCs/>
                  <w:noProof/>
                  <w:lang w:val="et-EE"/>
                </w:rPr>
                <w:t xml:space="preserve">reformi </w:t>
              </w:r>
            </w:ins>
            <w:ins w:id="46" w:author="Ave Osman" w:date="2025-07-15T16:46:00Z" w16du:dateUtc="2025-07-15T13:46:00Z">
              <w:r>
                <w:rPr>
                  <w:rFonts w:eastAsia="Times New Roman"/>
                  <w:bCs/>
                  <w:iCs/>
                  <w:noProof/>
                  <w:lang w:val="et-EE"/>
                </w:rPr>
                <w:t xml:space="preserve">(edaspidi: </w:t>
              </w:r>
              <w:r w:rsidRPr="002B36D3">
                <w:rPr>
                  <w:rFonts w:eastAsia="Times New Roman"/>
                  <w:bCs/>
                  <w:i/>
                  <w:noProof/>
                  <w:lang w:val="et-EE"/>
                </w:rPr>
                <w:t>varjupaiga- ja rä</w:t>
              </w:r>
            </w:ins>
            <w:ins w:id="47" w:author="Ave Osman" w:date="2025-07-15T16:47:00Z" w16du:dateUtc="2025-07-15T13:47:00Z">
              <w:r w:rsidRPr="002B36D3">
                <w:rPr>
                  <w:rFonts w:eastAsia="Times New Roman"/>
                  <w:bCs/>
                  <w:i/>
                  <w:noProof/>
                  <w:lang w:val="et-EE"/>
                </w:rPr>
                <w:t>ndereform</w:t>
              </w:r>
            </w:ins>
            <w:ins w:id="48" w:author="Ave Osman" w:date="2025-07-21T08:11:00Z" w16du:dateUtc="2025-07-21T05:11:00Z">
              <w:r w:rsidR="00C4618B">
                <w:rPr>
                  <w:rFonts w:eastAsia="Times New Roman"/>
                  <w:bCs/>
                  <w:i/>
                  <w:noProof/>
                  <w:lang w:val="et-EE"/>
                </w:rPr>
                <w:t xml:space="preserve"> </w:t>
              </w:r>
              <w:r w:rsidR="00C4618B">
                <w:rPr>
                  <w:rFonts w:eastAsia="Times New Roman"/>
                  <w:bCs/>
                  <w:iCs/>
                  <w:noProof/>
                  <w:lang w:val="et-EE"/>
                </w:rPr>
                <w:t xml:space="preserve">või </w:t>
              </w:r>
              <w:r w:rsidR="00C4618B">
                <w:rPr>
                  <w:rFonts w:eastAsia="Times New Roman"/>
                  <w:bCs/>
                  <w:i/>
                  <w:noProof/>
                  <w:lang w:val="et-EE"/>
                </w:rPr>
                <w:t>rände- ja varjupaigapakt</w:t>
              </w:r>
            </w:ins>
            <w:ins w:id="49" w:author="Ave Osman" w:date="2025-07-15T16:47:00Z" w16du:dateUtc="2025-07-15T13:47:00Z">
              <w:r>
                <w:rPr>
                  <w:rFonts w:eastAsia="Times New Roman"/>
                  <w:bCs/>
                  <w:iCs/>
                  <w:noProof/>
                  <w:lang w:val="et-EE"/>
                </w:rPr>
                <w:t>)</w:t>
              </w:r>
            </w:ins>
            <w:ins w:id="50" w:author="Ave Osman" w:date="2025-07-15T16:50:00Z" w16du:dateUtc="2025-07-15T13:50:00Z">
              <w:r>
                <w:rPr>
                  <w:rFonts w:eastAsia="Times New Roman"/>
                  <w:bCs/>
                  <w:iCs/>
                  <w:noProof/>
                  <w:lang w:val="et-EE"/>
                </w:rPr>
                <w:t xml:space="preserve"> </w:t>
              </w:r>
            </w:ins>
            <w:ins w:id="51" w:author="Ave Osman" w:date="2025-07-15T16:51:00Z" w16du:dateUtc="2025-07-15T13:51:00Z">
              <w:r>
                <w:rPr>
                  <w:rFonts w:eastAsia="Times New Roman"/>
                  <w:bCs/>
                  <w:iCs/>
                  <w:noProof/>
                  <w:lang w:val="et-EE"/>
                </w:rPr>
                <w:t>rakendamise</w:t>
              </w:r>
            </w:ins>
            <w:ins w:id="52" w:author="Ave Osman" w:date="2025-07-15T17:08:00Z" w16du:dateUtc="2025-07-15T14:08:00Z">
              <w:r w:rsidR="009F31F1">
                <w:rPr>
                  <w:rFonts w:eastAsia="Times New Roman"/>
                  <w:bCs/>
                  <w:iCs/>
                  <w:noProof/>
                  <w:lang w:val="et-EE"/>
                </w:rPr>
                <w:t>ks</w:t>
              </w:r>
            </w:ins>
            <w:ins w:id="53" w:author="Ave Osman" w:date="2025-07-15T16:51:00Z" w16du:dateUtc="2025-07-15T13:51:00Z">
              <w:r>
                <w:rPr>
                  <w:rFonts w:eastAsia="Times New Roman"/>
                  <w:bCs/>
                  <w:iCs/>
                  <w:noProof/>
                  <w:lang w:val="et-EE"/>
                </w:rPr>
                <w:t xml:space="preserve"> eraldatud </w:t>
              </w:r>
            </w:ins>
            <w:ins w:id="54" w:author="Ave Osman" w:date="2025-07-15T16:50:00Z" w16du:dateUtc="2025-07-15T13:50:00Z">
              <w:r>
                <w:rPr>
                  <w:rFonts w:eastAsia="Times New Roman"/>
                  <w:bCs/>
                  <w:iCs/>
                  <w:noProof/>
                  <w:lang w:val="et-EE"/>
                </w:rPr>
                <w:t xml:space="preserve">erimeetme </w:t>
              </w:r>
            </w:ins>
            <w:ins w:id="55" w:author="Ave Osman" w:date="2025-07-15T16:51:00Z" w16du:dateUtc="2025-07-15T13:51:00Z">
              <w:r>
                <w:rPr>
                  <w:rFonts w:eastAsia="Times New Roman"/>
                  <w:bCs/>
                  <w:iCs/>
                  <w:noProof/>
                  <w:lang w:val="et-EE"/>
                </w:rPr>
                <w:t>vahendeid kasutatakse</w:t>
              </w:r>
            </w:ins>
            <w:ins w:id="56" w:author="Ave Osman" w:date="2025-07-15T17:09:00Z" w16du:dateUtc="2025-07-15T14:09:00Z">
              <w:r w:rsidR="009F31F1">
                <w:rPr>
                  <w:rFonts w:eastAsia="Times New Roman"/>
                  <w:bCs/>
                  <w:iCs/>
                  <w:noProof/>
                  <w:lang w:val="et-EE"/>
                </w:rPr>
                <w:t xml:space="preserve"> </w:t>
              </w:r>
            </w:ins>
            <w:ins w:id="57" w:author="Ave Osman" w:date="2025-07-15T16:53:00Z" w16du:dateUtc="2025-07-15T13:53:00Z">
              <w:r>
                <w:rPr>
                  <w:rFonts w:eastAsia="Times New Roman"/>
                  <w:bCs/>
                  <w:iCs/>
                  <w:noProof/>
                  <w:lang w:val="et-EE"/>
                </w:rPr>
                <w:t xml:space="preserve">Euroopa Komisjoni </w:t>
              </w:r>
            </w:ins>
            <w:ins w:id="58" w:author="Ave Osman" w:date="2025-07-16T10:06:00Z" w16du:dateUtc="2025-07-16T07:06:00Z">
              <w:r w:rsidR="003315D0">
                <w:rPr>
                  <w:rFonts w:eastAsia="Times New Roman"/>
                  <w:bCs/>
                  <w:iCs/>
                  <w:noProof/>
                  <w:lang w:val="et-EE"/>
                </w:rPr>
                <w:t>võimelünkade</w:t>
              </w:r>
            </w:ins>
            <w:ins w:id="59" w:author="Ave Osman" w:date="2025-07-15T16:53:00Z" w16du:dateUtc="2025-07-15T13:53:00Z">
              <w:r>
                <w:rPr>
                  <w:rFonts w:eastAsia="Times New Roman"/>
                  <w:bCs/>
                  <w:iCs/>
                  <w:noProof/>
                  <w:lang w:val="et-EE"/>
                </w:rPr>
                <w:t xml:space="preserve"> analüüsis </w:t>
              </w:r>
            </w:ins>
            <w:ins w:id="60" w:author="Ave Osman" w:date="2025-07-16T10:09:00Z" w16du:dateUtc="2025-07-16T07:09:00Z">
              <w:r w:rsidR="003315D0">
                <w:rPr>
                  <w:rFonts w:eastAsia="Times New Roman"/>
                  <w:bCs/>
                  <w:iCs/>
                  <w:noProof/>
                  <w:lang w:val="et-EE"/>
                </w:rPr>
                <w:t>ning</w:t>
              </w:r>
            </w:ins>
            <w:ins w:id="61" w:author="Ave Osman" w:date="2025-07-15T16:53:00Z" w16du:dateUtc="2025-07-15T13:53:00Z">
              <w:r>
                <w:rPr>
                  <w:rFonts w:eastAsia="Times New Roman"/>
                  <w:bCs/>
                  <w:iCs/>
                  <w:noProof/>
                  <w:lang w:val="et-EE"/>
                </w:rPr>
                <w:t xml:space="preserve"> </w:t>
              </w:r>
            </w:ins>
            <w:ins w:id="62" w:author="Ave Osman" w:date="2025-07-15T16:54:00Z" w16du:dateUtc="2025-07-15T13:54:00Z">
              <w:r>
                <w:rPr>
                  <w:rFonts w:eastAsia="Times New Roman"/>
                  <w:bCs/>
                  <w:iCs/>
                  <w:noProof/>
                  <w:lang w:val="et-EE"/>
                </w:rPr>
                <w:t xml:space="preserve">varjupaiga- ja rändereformi </w:t>
              </w:r>
            </w:ins>
            <w:ins w:id="63" w:author="Ave Osman" w:date="2025-07-15T16:53:00Z" w16du:dateUtc="2025-07-15T13:53:00Z">
              <w:r>
                <w:rPr>
                  <w:rFonts w:eastAsia="Times New Roman"/>
                  <w:bCs/>
                  <w:iCs/>
                  <w:noProof/>
                  <w:lang w:val="et-EE"/>
                </w:rPr>
                <w:t>riiklikus rakenduskavas</w:t>
              </w:r>
            </w:ins>
            <w:ins w:id="64" w:author="Ave Osman" w:date="2025-07-16T10:08:00Z" w16du:dateUtc="2025-07-16T07:08:00Z">
              <w:r w:rsidR="003315D0">
                <w:rPr>
                  <w:rFonts w:eastAsia="Times New Roman"/>
                  <w:bCs/>
                  <w:iCs/>
                  <w:noProof/>
                  <w:lang w:val="et-EE"/>
                </w:rPr>
                <w:t xml:space="preserve"> </w:t>
              </w:r>
            </w:ins>
            <w:ins w:id="65" w:author="Ave Osman" w:date="2025-07-18T11:37:00Z" w16du:dateUtc="2025-07-18T08:37:00Z">
              <w:r w:rsidR="00131165">
                <w:rPr>
                  <w:rFonts w:eastAsia="Times New Roman"/>
                  <w:bCs/>
                  <w:iCs/>
                  <w:noProof/>
                  <w:lang w:val="et-EE"/>
                </w:rPr>
                <w:t>kajastatud</w:t>
              </w:r>
            </w:ins>
            <w:ins w:id="66" w:author="Ave Osman" w:date="2025-07-16T10:08:00Z" w16du:dateUtc="2025-07-16T07:08:00Z">
              <w:r w:rsidR="003315D0">
                <w:rPr>
                  <w:rFonts w:eastAsia="Times New Roman"/>
                  <w:bCs/>
                  <w:iCs/>
                  <w:noProof/>
                  <w:lang w:val="et-EE"/>
                </w:rPr>
                <w:t xml:space="preserve"> pe</w:t>
              </w:r>
            </w:ins>
            <w:ins w:id="67" w:author="Ave Osman" w:date="2025-07-16T10:09:00Z" w16du:dateUtc="2025-07-16T07:09:00Z">
              <w:r w:rsidR="003315D0">
                <w:rPr>
                  <w:rFonts w:eastAsia="Times New Roman"/>
                  <w:bCs/>
                  <w:iCs/>
                  <w:noProof/>
                  <w:lang w:val="et-EE"/>
                </w:rPr>
                <w:t>amiste prioriteetidega tegelemiseks</w:t>
              </w:r>
            </w:ins>
            <w:ins w:id="68" w:author="Ave Osman" w:date="2025-07-15T16:53:00Z" w16du:dateUtc="2025-07-15T13:53:00Z">
              <w:r>
                <w:rPr>
                  <w:rFonts w:eastAsia="Times New Roman"/>
                  <w:bCs/>
                  <w:iCs/>
                  <w:noProof/>
                  <w:lang w:val="et-EE"/>
                </w:rPr>
                <w:t xml:space="preserve">. </w:t>
              </w:r>
            </w:ins>
            <w:ins w:id="69" w:author="Ave Osman" w:date="2025-07-18T11:37:00Z" w16du:dateUtc="2025-07-18T08:37:00Z">
              <w:r w:rsidR="00131165">
                <w:rPr>
                  <w:rFonts w:eastAsia="Times New Roman"/>
                  <w:bCs/>
                  <w:iCs/>
                  <w:noProof/>
                  <w:lang w:val="et-EE"/>
                </w:rPr>
                <w:t>Nende hulka kuuluvad tõhusalt</w:t>
              </w:r>
            </w:ins>
            <w:ins w:id="70" w:author="Ave Osman" w:date="2025-07-15T16:54:00Z" w16du:dateUtc="2025-07-15T13:54:00Z">
              <w:r>
                <w:rPr>
                  <w:rFonts w:eastAsia="Times New Roman"/>
                  <w:bCs/>
                  <w:iCs/>
                  <w:noProof/>
                  <w:lang w:val="et-EE"/>
                </w:rPr>
                <w:t xml:space="preserve"> toimiva piirimenetluse loomine</w:t>
              </w:r>
            </w:ins>
            <w:ins w:id="71" w:author="Ave Osman" w:date="2025-07-15T16:57:00Z" w16du:dateUtc="2025-07-15T13:57:00Z">
              <w:r w:rsidR="006E6C53">
                <w:rPr>
                  <w:rFonts w:eastAsia="Times New Roman"/>
                  <w:bCs/>
                  <w:iCs/>
                  <w:noProof/>
                  <w:lang w:val="et-EE"/>
                </w:rPr>
                <w:t xml:space="preserve"> </w:t>
              </w:r>
            </w:ins>
            <w:ins w:id="72" w:author="Ave Osman" w:date="2025-07-15T16:58:00Z" w16du:dateUtc="2025-07-15T13:58:00Z">
              <w:r w:rsidR="006E6C53">
                <w:rPr>
                  <w:rFonts w:eastAsia="Times New Roman"/>
                  <w:bCs/>
                  <w:iCs/>
                  <w:noProof/>
                  <w:lang w:val="et-EE"/>
                </w:rPr>
                <w:t>s</w:t>
              </w:r>
            </w:ins>
            <w:ins w:id="73" w:author="Ave Osman" w:date="2025-07-15T16:59:00Z" w16du:dateUtc="2025-07-15T13:59:00Z">
              <w:r w:rsidR="006E6C53">
                <w:rPr>
                  <w:rFonts w:eastAsia="Times New Roman"/>
                  <w:bCs/>
                  <w:iCs/>
                  <w:noProof/>
                  <w:lang w:val="et-EE"/>
                </w:rPr>
                <w:t>idustatuna</w:t>
              </w:r>
            </w:ins>
            <w:ins w:id="74" w:author="Ave Osman" w:date="2025-07-15T16:57:00Z" w16du:dateUtc="2025-07-15T13:57:00Z">
              <w:r w:rsidR="006E6C53">
                <w:rPr>
                  <w:rFonts w:eastAsia="Times New Roman"/>
                  <w:bCs/>
                  <w:iCs/>
                  <w:noProof/>
                  <w:lang w:val="et-EE"/>
                </w:rPr>
                <w:t xml:space="preserve"> taustakontrolli</w:t>
              </w:r>
            </w:ins>
            <w:ins w:id="75" w:author="Ave Osman" w:date="2025-07-15T16:59:00Z" w16du:dateUtc="2025-07-15T13:59:00Z">
              <w:r w:rsidR="006E6C53">
                <w:rPr>
                  <w:rFonts w:eastAsia="Times New Roman"/>
                  <w:bCs/>
                  <w:iCs/>
                  <w:noProof/>
                  <w:lang w:val="et-EE"/>
                </w:rPr>
                <w:t>ga</w:t>
              </w:r>
            </w:ins>
            <w:ins w:id="76" w:author="Ave Osman" w:date="2025-07-15T16:54:00Z" w16du:dateUtc="2025-07-15T13:54:00Z">
              <w:r>
                <w:rPr>
                  <w:rFonts w:eastAsia="Times New Roman"/>
                  <w:bCs/>
                  <w:iCs/>
                  <w:noProof/>
                  <w:lang w:val="et-EE"/>
                </w:rPr>
                <w:t>,</w:t>
              </w:r>
            </w:ins>
            <w:ins w:id="77" w:author="Ave Osman" w:date="2025-07-15T16:59:00Z" w16du:dateUtc="2025-07-15T13:59:00Z">
              <w:r w:rsidR="006E6C53">
                <w:rPr>
                  <w:rFonts w:eastAsia="Times New Roman"/>
                  <w:bCs/>
                  <w:iCs/>
                  <w:noProof/>
                  <w:lang w:val="et-EE"/>
                </w:rPr>
                <w:t xml:space="preserve"> sujuv</w:t>
              </w:r>
            </w:ins>
            <w:ins w:id="78" w:author="Ave Osman" w:date="2025-07-15T17:00:00Z" w16du:dateUtc="2025-07-15T14:00:00Z">
              <w:r w:rsidR="006E6C53">
                <w:rPr>
                  <w:rFonts w:eastAsia="Times New Roman"/>
                  <w:bCs/>
                  <w:iCs/>
                  <w:noProof/>
                  <w:lang w:val="et-EE"/>
                </w:rPr>
                <w:t>ate ja õiglaste menetluste</w:t>
              </w:r>
            </w:ins>
            <w:ins w:id="79" w:author="Ave Osman" w:date="2025-07-15T17:15:00Z" w16du:dateUtc="2025-07-15T14:15:00Z">
              <w:r w:rsidR="009F31F1">
                <w:rPr>
                  <w:rFonts w:eastAsia="Times New Roman"/>
                  <w:bCs/>
                  <w:iCs/>
                  <w:noProof/>
                  <w:lang w:val="et-EE"/>
                </w:rPr>
                <w:t xml:space="preserve"> ning</w:t>
              </w:r>
            </w:ins>
            <w:ins w:id="80" w:author="Ave Osman" w:date="2025-07-15T17:00:00Z" w16du:dateUtc="2025-07-15T14:00:00Z">
              <w:r w:rsidR="006E6C53">
                <w:rPr>
                  <w:rFonts w:eastAsia="Times New Roman"/>
                  <w:bCs/>
                  <w:iCs/>
                  <w:noProof/>
                  <w:lang w:val="et-EE"/>
                </w:rPr>
                <w:t xml:space="preserve"> </w:t>
              </w:r>
            </w:ins>
            <w:ins w:id="81" w:author="Ave Osman" w:date="2025-07-15T17:05:00Z" w16du:dateUtc="2025-07-15T14:05:00Z">
              <w:r w:rsidR="006E6C53">
                <w:rPr>
                  <w:rFonts w:eastAsia="Times New Roman"/>
                  <w:bCs/>
                  <w:iCs/>
                  <w:noProof/>
                  <w:lang w:val="et-EE"/>
                </w:rPr>
                <w:t xml:space="preserve">menetluslike </w:t>
              </w:r>
            </w:ins>
            <w:ins w:id="82" w:author="Ave Osman" w:date="2025-07-18T11:38:00Z" w16du:dateUtc="2025-07-18T08:38:00Z">
              <w:r w:rsidR="00131165">
                <w:rPr>
                  <w:rFonts w:eastAsia="Times New Roman"/>
                  <w:bCs/>
                  <w:iCs/>
                  <w:noProof/>
                  <w:lang w:val="et-EE"/>
                </w:rPr>
                <w:t>kaitsemeetmete</w:t>
              </w:r>
            </w:ins>
            <w:ins w:id="83" w:author="Ave Osman" w:date="2025-07-15T17:15:00Z" w16du:dateUtc="2025-07-15T14:15:00Z">
              <w:r w:rsidR="009F31F1">
                <w:rPr>
                  <w:rFonts w:eastAsia="Times New Roman"/>
                  <w:bCs/>
                  <w:iCs/>
                  <w:noProof/>
                  <w:lang w:val="et-EE"/>
                </w:rPr>
                <w:t xml:space="preserve"> tagamine</w:t>
              </w:r>
            </w:ins>
            <w:ins w:id="84" w:author="Ave Osman" w:date="2025-07-18T11:39:00Z" w16du:dateUtc="2025-07-18T08:39:00Z">
              <w:r w:rsidR="00131165">
                <w:rPr>
                  <w:rFonts w:eastAsia="Times New Roman"/>
                  <w:bCs/>
                  <w:iCs/>
                  <w:noProof/>
                  <w:lang w:val="et-EE"/>
                </w:rPr>
                <w:t>, samuti</w:t>
              </w:r>
            </w:ins>
            <w:ins w:id="85" w:author="Ave Osman" w:date="2025-07-15T17:10:00Z" w16du:dateUtc="2025-07-15T14:10:00Z">
              <w:r w:rsidR="009F31F1">
                <w:rPr>
                  <w:rFonts w:eastAsia="Times New Roman"/>
                  <w:bCs/>
                  <w:iCs/>
                  <w:noProof/>
                  <w:lang w:val="et-EE"/>
                </w:rPr>
                <w:t xml:space="preserve"> </w:t>
              </w:r>
            </w:ins>
            <w:ins w:id="86" w:author="Ave Osman" w:date="2025-07-15T17:08:00Z" w16du:dateUtc="2025-07-15T14:08:00Z">
              <w:r w:rsidR="009F31F1">
                <w:rPr>
                  <w:rFonts w:eastAsia="Times New Roman"/>
                  <w:bCs/>
                  <w:iCs/>
                  <w:noProof/>
                  <w:lang w:val="et-EE"/>
                </w:rPr>
                <w:t>varase kohanemise toetamine</w:t>
              </w:r>
            </w:ins>
            <w:ins w:id="87" w:author="Ave Osman" w:date="2025-07-15T17:06:00Z" w16du:dateUtc="2025-07-15T14:06:00Z">
              <w:r w:rsidR="009F31F1">
                <w:rPr>
                  <w:rFonts w:eastAsia="Times New Roman"/>
                  <w:bCs/>
                  <w:iCs/>
                  <w:noProof/>
                  <w:lang w:val="et-EE"/>
                </w:rPr>
                <w:t xml:space="preserve"> </w:t>
              </w:r>
            </w:ins>
            <w:ins w:id="88" w:author="Ave Osman" w:date="2025-07-15T17:10:00Z" w16du:dateUtc="2025-07-15T14:10:00Z">
              <w:r w:rsidR="009F31F1">
                <w:rPr>
                  <w:rFonts w:eastAsia="Times New Roman"/>
                  <w:bCs/>
                  <w:iCs/>
                  <w:noProof/>
                  <w:lang w:val="et-EE"/>
                </w:rPr>
                <w:t xml:space="preserve">rahvusvahelise kaitse taotlejatele ning </w:t>
              </w:r>
            </w:ins>
            <w:ins w:id="89" w:author="Ave Osman" w:date="2025-07-18T15:23:00Z" w16du:dateUtc="2025-07-18T12:23:00Z">
              <w:r w:rsidR="00A7319A">
                <w:rPr>
                  <w:rFonts w:eastAsia="Times New Roman"/>
                  <w:bCs/>
                  <w:iCs/>
                  <w:noProof/>
                  <w:lang w:val="et-EE"/>
                </w:rPr>
                <w:t>ebaseaduslikult riigis viibivate kolmandate riikide kodanike</w:t>
              </w:r>
            </w:ins>
            <w:ins w:id="90" w:author="Ave Osman" w:date="2025-07-15T17:14:00Z" w16du:dateUtc="2025-07-15T14:14:00Z">
              <w:r w:rsidR="009F31F1">
                <w:rPr>
                  <w:rFonts w:eastAsia="Times New Roman"/>
                  <w:bCs/>
                  <w:iCs/>
                  <w:noProof/>
                  <w:lang w:val="et-EE"/>
                </w:rPr>
                <w:t xml:space="preserve"> k</w:t>
              </w:r>
            </w:ins>
            <w:ins w:id="91" w:author="Ave Osman" w:date="2025-07-15T17:10:00Z" w16du:dateUtc="2025-07-15T14:10:00Z">
              <w:r w:rsidR="009F31F1">
                <w:rPr>
                  <w:rFonts w:eastAsia="Times New Roman"/>
                  <w:bCs/>
                  <w:iCs/>
                  <w:noProof/>
                  <w:lang w:val="et-EE"/>
                </w:rPr>
                <w:t>iire tagasisaatmi</w:t>
              </w:r>
            </w:ins>
            <w:ins w:id="92" w:author="Ave Osman" w:date="2025-07-15T17:15:00Z" w16du:dateUtc="2025-07-15T14:15:00Z">
              <w:r w:rsidR="009F31F1">
                <w:rPr>
                  <w:rFonts w:eastAsia="Times New Roman"/>
                  <w:bCs/>
                  <w:iCs/>
                  <w:noProof/>
                  <w:lang w:val="et-EE"/>
                </w:rPr>
                <w:t>n</w:t>
              </w:r>
            </w:ins>
            <w:ins w:id="93" w:author="Ave Osman" w:date="2025-07-15T17:10:00Z" w16du:dateUtc="2025-07-15T14:10:00Z">
              <w:r w:rsidR="009F31F1">
                <w:rPr>
                  <w:rFonts w:eastAsia="Times New Roman"/>
                  <w:bCs/>
                  <w:iCs/>
                  <w:noProof/>
                  <w:lang w:val="et-EE"/>
                </w:rPr>
                <w:t>e</w:t>
              </w:r>
            </w:ins>
            <w:ins w:id="94" w:author="Ave Osman" w:date="2025-07-15T17:14:00Z" w16du:dateUtc="2025-07-15T14:14:00Z">
              <w:r w:rsidR="009F31F1">
                <w:rPr>
                  <w:rFonts w:eastAsia="Times New Roman"/>
                  <w:bCs/>
                  <w:iCs/>
                  <w:noProof/>
                  <w:lang w:val="et-EE"/>
                </w:rPr>
                <w:t>.</w:t>
              </w:r>
            </w:ins>
            <w:ins w:id="95" w:author="Ave Osman" w:date="2025-07-15T17:15:00Z" w16du:dateUtc="2025-07-15T14:15:00Z">
              <w:r w:rsidR="002472F8">
                <w:rPr>
                  <w:rFonts w:eastAsia="Times New Roman"/>
                  <w:bCs/>
                  <w:iCs/>
                  <w:noProof/>
                  <w:lang w:val="et-EE"/>
                </w:rPr>
                <w:t xml:space="preserve"> Ne</w:t>
              </w:r>
            </w:ins>
            <w:ins w:id="96" w:author="Ave Osman" w:date="2025-07-16T10:15:00Z" w16du:dateUtc="2025-07-16T07:15:00Z">
              <w:r w:rsidR="004E147D">
                <w:rPr>
                  <w:rFonts w:eastAsia="Times New Roman"/>
                  <w:bCs/>
                  <w:iCs/>
                  <w:noProof/>
                  <w:lang w:val="et-EE"/>
                </w:rPr>
                <w:t xml:space="preserve">nde prioriteetidega ei tegeleta </w:t>
              </w:r>
            </w:ins>
            <w:ins w:id="97" w:author="Ave Osman" w:date="2025-07-15T17:16:00Z" w16du:dateUtc="2025-07-15T14:16:00Z">
              <w:r w:rsidR="002472F8">
                <w:rPr>
                  <w:rFonts w:eastAsia="Times New Roman"/>
                  <w:bCs/>
                  <w:iCs/>
                  <w:noProof/>
                  <w:lang w:val="et-EE"/>
                </w:rPr>
                <w:t xml:space="preserve">üksnes AMIF-i </w:t>
              </w:r>
            </w:ins>
            <w:ins w:id="98" w:author="Ave Osman" w:date="2025-07-16T10:21:00Z" w16du:dateUtc="2025-07-16T07:21:00Z">
              <w:r w:rsidR="004E147D">
                <w:rPr>
                  <w:rFonts w:eastAsia="Times New Roman"/>
                  <w:bCs/>
                  <w:iCs/>
                  <w:noProof/>
                  <w:lang w:val="et-EE"/>
                </w:rPr>
                <w:t>vahendite ja selleks eraldatud riikliku kaasfinantseeringu</w:t>
              </w:r>
            </w:ins>
            <w:ins w:id="99" w:author="Ave Osman" w:date="2025-07-16T10:18:00Z" w16du:dateUtc="2025-07-16T07:18:00Z">
              <w:r w:rsidR="004E147D">
                <w:rPr>
                  <w:rFonts w:eastAsia="Times New Roman"/>
                  <w:bCs/>
                  <w:iCs/>
                  <w:noProof/>
                  <w:lang w:val="et-EE"/>
                </w:rPr>
                <w:t xml:space="preserve"> abil. </w:t>
              </w:r>
            </w:ins>
            <w:ins w:id="100" w:author="Ave Osman" w:date="2025-07-16T10:19:00Z" w16du:dateUtc="2025-07-16T07:19:00Z">
              <w:r w:rsidR="004E147D">
                <w:rPr>
                  <w:rFonts w:eastAsia="Times New Roman"/>
                  <w:bCs/>
                  <w:iCs/>
                  <w:noProof/>
                  <w:lang w:val="et-EE"/>
                </w:rPr>
                <w:t>Mitmes valdkonnas kasutatakse olemasolevaid r</w:t>
              </w:r>
            </w:ins>
            <w:ins w:id="101" w:author="Ave Osman" w:date="2025-07-15T17:17:00Z" w16du:dateUtc="2025-07-15T14:17:00Z">
              <w:r w:rsidR="002472F8">
                <w:rPr>
                  <w:rFonts w:eastAsia="Times New Roman"/>
                  <w:bCs/>
                  <w:iCs/>
                  <w:noProof/>
                  <w:lang w:val="et-EE"/>
                </w:rPr>
                <w:t>iigieelarve</w:t>
              </w:r>
            </w:ins>
            <w:ins w:id="102" w:author="Ave Osman" w:date="2025-07-15T17:18:00Z" w16du:dateUtc="2025-07-15T14:18:00Z">
              <w:r w:rsidR="002472F8">
                <w:rPr>
                  <w:rFonts w:eastAsia="Times New Roman"/>
                  <w:bCs/>
                  <w:iCs/>
                  <w:noProof/>
                  <w:lang w:val="et-EE"/>
                </w:rPr>
                <w:t xml:space="preserve"> vahend</w:t>
              </w:r>
            </w:ins>
            <w:ins w:id="103" w:author="Ave Osman" w:date="2025-07-16T10:18:00Z" w16du:dateUtc="2025-07-16T07:18:00Z">
              <w:r w:rsidR="004E147D">
                <w:rPr>
                  <w:rFonts w:eastAsia="Times New Roman"/>
                  <w:bCs/>
                  <w:iCs/>
                  <w:noProof/>
                  <w:lang w:val="et-EE"/>
                </w:rPr>
                <w:t>eid</w:t>
              </w:r>
            </w:ins>
            <w:ins w:id="104" w:author="Ave Osman" w:date="2025-07-15T17:18:00Z" w16du:dateUtc="2025-07-15T14:18:00Z">
              <w:r w:rsidR="002472F8">
                <w:rPr>
                  <w:rFonts w:eastAsia="Times New Roman"/>
                  <w:bCs/>
                  <w:iCs/>
                  <w:noProof/>
                  <w:lang w:val="et-EE"/>
                </w:rPr>
                <w:t xml:space="preserve">. </w:t>
              </w:r>
            </w:ins>
            <w:ins w:id="105" w:author="Ave Osman" w:date="2025-07-16T10:22:00Z" w16du:dateUtc="2025-07-16T07:22:00Z">
              <w:r w:rsidR="004E147D">
                <w:rPr>
                  <w:rFonts w:eastAsia="Times New Roman"/>
                  <w:bCs/>
                  <w:iCs/>
                  <w:noProof/>
                  <w:lang w:val="et-EE"/>
                </w:rPr>
                <w:t>Viimast</w:t>
              </w:r>
            </w:ins>
            <w:ins w:id="106" w:author="Ave Osman" w:date="2025-07-15T17:26:00Z" w16du:dateUtc="2025-07-15T14:26:00Z">
              <w:r w:rsidR="0013387A">
                <w:rPr>
                  <w:rFonts w:eastAsia="Times New Roman"/>
                  <w:bCs/>
                  <w:iCs/>
                  <w:noProof/>
                  <w:lang w:val="et-EE"/>
                </w:rPr>
                <w:t xml:space="preserve"> kasutatakse</w:t>
              </w:r>
            </w:ins>
            <w:ins w:id="107" w:author="Ave Osman" w:date="2025-07-16T10:22:00Z" w16du:dateUtc="2025-07-16T07:22:00Z">
              <w:r w:rsidR="004E147D">
                <w:rPr>
                  <w:rFonts w:eastAsia="Times New Roman"/>
                  <w:bCs/>
                  <w:iCs/>
                  <w:noProof/>
                  <w:lang w:val="et-EE"/>
                </w:rPr>
                <w:t xml:space="preserve"> jätkuvalt</w:t>
              </w:r>
            </w:ins>
            <w:ins w:id="108" w:author="Ave Osman" w:date="2025-07-15T17:23:00Z" w16du:dateUtc="2025-07-15T14:23:00Z">
              <w:r w:rsidR="002472F8">
                <w:rPr>
                  <w:rFonts w:eastAsia="Times New Roman"/>
                  <w:bCs/>
                  <w:iCs/>
                  <w:noProof/>
                  <w:lang w:val="et-EE"/>
                </w:rPr>
                <w:t xml:space="preserve"> </w:t>
              </w:r>
            </w:ins>
            <w:ins w:id="109" w:author="Ave Osman" w:date="2025-07-15T17:39:00Z" w16du:dateUtc="2025-07-15T14:39:00Z">
              <w:r w:rsidR="00DF30DC">
                <w:rPr>
                  <w:rFonts w:eastAsia="Times New Roman"/>
                  <w:bCs/>
                  <w:iCs/>
                  <w:noProof/>
                  <w:lang w:val="et-EE"/>
                </w:rPr>
                <w:t>kohanemise ja</w:t>
              </w:r>
            </w:ins>
            <w:ins w:id="110" w:author="Ave Osman" w:date="2025-07-15T17:22:00Z" w16du:dateUtc="2025-07-15T14:22:00Z">
              <w:r w:rsidR="002472F8">
                <w:rPr>
                  <w:rFonts w:eastAsia="Times New Roman"/>
                  <w:bCs/>
                  <w:iCs/>
                  <w:noProof/>
                  <w:lang w:val="et-EE"/>
                </w:rPr>
                <w:t xml:space="preserve"> </w:t>
              </w:r>
            </w:ins>
            <w:ins w:id="111" w:author="Ave Osman" w:date="2025-07-15T17:19:00Z" w16du:dateUtc="2025-07-15T14:19:00Z">
              <w:r w:rsidR="002472F8">
                <w:rPr>
                  <w:rFonts w:eastAsia="Times New Roman"/>
                  <w:bCs/>
                  <w:iCs/>
                  <w:noProof/>
                  <w:lang w:val="et-EE"/>
                </w:rPr>
                <w:t>lõimumise toetamis</w:t>
              </w:r>
            </w:ins>
            <w:ins w:id="112" w:author="Ave Osman" w:date="2025-07-15T17:26:00Z" w16du:dateUtc="2025-07-15T14:26:00Z">
              <w:r w:rsidR="0013387A">
                <w:rPr>
                  <w:rFonts w:eastAsia="Times New Roman"/>
                  <w:bCs/>
                  <w:iCs/>
                  <w:noProof/>
                  <w:lang w:val="et-EE"/>
                </w:rPr>
                <w:t>eks</w:t>
              </w:r>
            </w:ins>
            <w:ins w:id="113" w:author="Ave Osman" w:date="2025-07-15T17:19:00Z" w16du:dateUtc="2025-07-15T14:19:00Z">
              <w:r w:rsidR="002472F8">
                <w:rPr>
                  <w:rFonts w:eastAsia="Times New Roman"/>
                  <w:bCs/>
                  <w:iCs/>
                  <w:noProof/>
                  <w:lang w:val="et-EE"/>
                </w:rPr>
                <w:t>,</w:t>
              </w:r>
            </w:ins>
            <w:ins w:id="114" w:author="Ave Osman" w:date="2025-07-15T17:20:00Z" w16du:dateUtc="2025-07-15T14:20:00Z">
              <w:r w:rsidR="002472F8">
                <w:rPr>
                  <w:rFonts w:eastAsia="Times New Roman"/>
                  <w:bCs/>
                  <w:iCs/>
                  <w:noProof/>
                  <w:lang w:val="et-EE"/>
                </w:rPr>
                <w:t xml:space="preserve"> sealhulgas </w:t>
              </w:r>
            </w:ins>
            <w:ins w:id="115" w:author="Ave Osman" w:date="2025-07-16T10:28:00Z" w16du:dateUtc="2025-07-16T07:28:00Z">
              <w:r w:rsidR="0059109C">
                <w:rPr>
                  <w:rFonts w:eastAsia="Times New Roman"/>
                  <w:bCs/>
                  <w:iCs/>
                  <w:noProof/>
                  <w:lang w:val="et-EE"/>
                </w:rPr>
                <w:t>tagat</w:t>
              </w:r>
            </w:ins>
            <w:ins w:id="116" w:author="Ave Osman" w:date="2025-07-16T10:29:00Z" w16du:dateUtc="2025-07-16T07:29:00Z">
              <w:r w:rsidR="0059109C">
                <w:rPr>
                  <w:rFonts w:eastAsia="Times New Roman"/>
                  <w:bCs/>
                  <w:iCs/>
                  <w:noProof/>
                  <w:lang w:val="et-EE"/>
                </w:rPr>
                <w:t>akse</w:t>
              </w:r>
            </w:ins>
            <w:ins w:id="117" w:author="Ave Osman" w:date="2025-07-15T17:26:00Z" w16du:dateUtc="2025-07-15T14:26:00Z">
              <w:r w:rsidR="0013387A">
                <w:rPr>
                  <w:rFonts w:eastAsia="Times New Roman"/>
                  <w:bCs/>
                  <w:iCs/>
                  <w:noProof/>
                  <w:lang w:val="et-EE"/>
                </w:rPr>
                <w:t xml:space="preserve"> </w:t>
              </w:r>
            </w:ins>
            <w:ins w:id="118" w:author="Ave Osman" w:date="2025-07-15T17:20:00Z" w16du:dateUtc="2025-07-15T14:20:00Z">
              <w:r w:rsidR="002472F8">
                <w:rPr>
                  <w:rFonts w:eastAsia="Times New Roman"/>
                  <w:bCs/>
                  <w:iCs/>
                  <w:noProof/>
                  <w:lang w:val="et-EE"/>
                </w:rPr>
                <w:t>juurdepääs haridusele</w:t>
              </w:r>
            </w:ins>
            <w:ins w:id="119" w:author="Ave Osman" w:date="2025-07-15T17:21:00Z" w16du:dateUtc="2025-07-15T14:21:00Z">
              <w:r w:rsidR="002472F8">
                <w:rPr>
                  <w:rFonts w:eastAsia="Times New Roman"/>
                  <w:bCs/>
                  <w:iCs/>
                  <w:noProof/>
                  <w:lang w:val="et-EE"/>
                </w:rPr>
                <w:t xml:space="preserve">, tööturumeetmetele ning </w:t>
              </w:r>
            </w:ins>
            <w:ins w:id="120" w:author="Ave Osman" w:date="2025-07-16T10:29:00Z" w16du:dateUtc="2025-07-16T07:29:00Z">
              <w:r w:rsidR="0059109C">
                <w:rPr>
                  <w:rFonts w:eastAsia="Times New Roman"/>
                  <w:bCs/>
                  <w:iCs/>
                  <w:noProof/>
                  <w:lang w:val="et-EE"/>
                </w:rPr>
                <w:t xml:space="preserve">õigus </w:t>
              </w:r>
            </w:ins>
            <w:ins w:id="121" w:author="Ave Osman" w:date="2025-07-15T17:26:00Z" w16du:dateUtc="2025-07-15T14:26:00Z">
              <w:r w:rsidR="0013387A">
                <w:rPr>
                  <w:rFonts w:eastAsia="Times New Roman"/>
                  <w:bCs/>
                  <w:iCs/>
                  <w:noProof/>
                  <w:lang w:val="et-EE"/>
                </w:rPr>
                <w:t xml:space="preserve">säilitada </w:t>
              </w:r>
            </w:ins>
            <w:ins w:id="122" w:author="Ave Osman" w:date="2025-07-15T17:23:00Z" w16du:dateUtc="2025-07-15T14:23:00Z">
              <w:r w:rsidR="002472F8">
                <w:rPr>
                  <w:rFonts w:eastAsia="Times New Roman"/>
                  <w:bCs/>
                  <w:iCs/>
                  <w:noProof/>
                  <w:lang w:val="et-EE"/>
                </w:rPr>
                <w:t>emakeel.</w:t>
              </w:r>
            </w:ins>
            <w:ins w:id="123" w:author="Ave Osman" w:date="2025-07-15T17:24:00Z" w16du:dateUtc="2025-07-15T14:24:00Z">
              <w:r w:rsidR="002472F8">
                <w:rPr>
                  <w:rFonts w:eastAsia="Times New Roman"/>
                  <w:bCs/>
                  <w:iCs/>
                  <w:noProof/>
                  <w:lang w:val="et-EE"/>
                </w:rPr>
                <w:t xml:space="preserve"> </w:t>
              </w:r>
            </w:ins>
            <w:ins w:id="124" w:author="Ave Osman" w:date="2025-07-20T23:06:00Z" w16du:dateUtc="2025-07-20T20:06:00Z">
              <w:r w:rsidR="008F46D5" w:rsidRPr="008F46D5">
                <w:rPr>
                  <w:rFonts w:eastAsia="Times New Roman"/>
                  <w:bCs/>
                  <w:iCs/>
                  <w:noProof/>
                  <w:lang w:val="et-EE"/>
                </w:rPr>
                <w:t xml:space="preserve">Riigieelarvest tagatakse </w:t>
              </w:r>
            </w:ins>
            <w:ins w:id="125" w:author="Ave Osman" w:date="2025-07-20T23:09:00Z" w16du:dateUtc="2025-07-20T20:09:00Z">
              <w:r w:rsidR="008F46D5" w:rsidRPr="008F46D5">
                <w:rPr>
                  <w:rFonts w:eastAsia="Times New Roman"/>
                  <w:bCs/>
                  <w:iCs/>
                  <w:noProof/>
                  <w:lang w:val="et-EE"/>
                </w:rPr>
                <w:t xml:space="preserve">jätkuvalt </w:t>
              </w:r>
            </w:ins>
            <w:ins w:id="126" w:author="Ave Osman" w:date="2025-07-20T23:06:00Z" w16du:dateUtc="2025-07-20T20:06:00Z">
              <w:r w:rsidR="008F46D5" w:rsidRPr="008F46D5">
                <w:rPr>
                  <w:rFonts w:eastAsia="Times New Roman"/>
                  <w:bCs/>
                  <w:iCs/>
                  <w:noProof/>
                  <w:lang w:val="et-EE"/>
                </w:rPr>
                <w:t xml:space="preserve">ka vajaduspõhised tervishoiuteenused </w:t>
              </w:r>
            </w:ins>
            <w:ins w:id="127" w:author="Ave Osman" w:date="2025-07-20T23:07:00Z" w16du:dateUtc="2025-07-20T20:07:00Z">
              <w:r w:rsidR="008A287D" w:rsidRPr="008F46D5">
                <w:rPr>
                  <w:rFonts w:eastAsia="Times New Roman"/>
                  <w:bCs/>
                  <w:iCs/>
                  <w:noProof/>
                  <w:lang w:val="et-EE"/>
                </w:rPr>
                <w:t>kolmandate riikide kodanike</w:t>
              </w:r>
            </w:ins>
            <w:ins w:id="128" w:author="Ave Osman" w:date="2025-07-20T23:09:00Z" w16du:dateUtc="2025-07-20T20:09:00Z">
              <w:r w:rsidR="008A287D">
                <w:rPr>
                  <w:rFonts w:eastAsia="Times New Roman"/>
                  <w:bCs/>
                  <w:iCs/>
                  <w:noProof/>
                  <w:lang w:val="et-EE"/>
                </w:rPr>
                <w:t>st</w:t>
              </w:r>
            </w:ins>
            <w:ins w:id="129" w:author="Ave Osman" w:date="2025-07-20T23:07:00Z" w16du:dateUtc="2025-07-20T20:07:00Z">
              <w:r w:rsidR="00DF30DC" w:rsidDel="008F46D5">
                <w:rPr>
                  <w:rFonts w:eastAsia="Times New Roman"/>
                  <w:bCs/>
                  <w:iCs/>
                  <w:noProof/>
                  <w:lang w:val="et-EE"/>
                </w:rPr>
                <w:t xml:space="preserve"> </w:t>
              </w:r>
            </w:ins>
            <w:ins w:id="130" w:author="Ave Osman" w:date="2025-07-20T23:06:00Z" w16du:dateUtc="2025-07-20T20:06:00Z">
              <w:r w:rsidR="00DF30DC" w:rsidDel="008F46D5">
                <w:rPr>
                  <w:rFonts w:eastAsia="Times New Roman"/>
                  <w:bCs/>
                  <w:iCs/>
                  <w:noProof/>
                  <w:lang w:val="et-EE"/>
                </w:rPr>
                <w:t>varjupaiga- ja tagasisaatmismenetluse subjektidele</w:t>
              </w:r>
            </w:ins>
            <w:ins w:id="131" w:author="Ave Osman" w:date="2025-07-15T17:41:00Z" w16du:dateUtc="2025-07-15T14:41:00Z">
              <w:r w:rsidR="00DF30DC">
                <w:rPr>
                  <w:rFonts w:eastAsia="Times New Roman"/>
                  <w:bCs/>
                  <w:iCs/>
                  <w:noProof/>
                  <w:lang w:val="et-EE"/>
                </w:rPr>
                <w:t>. Lisaks kasutatakse</w:t>
              </w:r>
            </w:ins>
            <w:ins w:id="132" w:author="Ave Osman" w:date="2025-07-15T17:40:00Z" w16du:dateUtc="2025-07-15T14:40:00Z">
              <w:r w:rsidR="00DF30DC">
                <w:rPr>
                  <w:rFonts w:eastAsia="Times New Roman"/>
                  <w:bCs/>
                  <w:iCs/>
                  <w:noProof/>
                  <w:lang w:val="et-EE"/>
                </w:rPr>
                <w:t xml:space="preserve"> </w:t>
              </w:r>
            </w:ins>
            <w:ins w:id="133" w:author="Ave Osman" w:date="2025-07-15T17:41:00Z" w16du:dateUtc="2025-07-15T14:41:00Z">
              <w:r w:rsidR="00DF30DC">
                <w:rPr>
                  <w:rFonts w:eastAsia="Times New Roman"/>
                  <w:bCs/>
                  <w:iCs/>
                  <w:noProof/>
                  <w:lang w:val="et-EE"/>
                </w:rPr>
                <w:t>r</w:t>
              </w:r>
            </w:ins>
            <w:ins w:id="134" w:author="Ave Osman" w:date="2025-07-15T17:24:00Z" w16du:dateUtc="2025-07-15T14:24:00Z">
              <w:r w:rsidR="002472F8">
                <w:rPr>
                  <w:rFonts w:eastAsia="Times New Roman"/>
                  <w:bCs/>
                  <w:iCs/>
                  <w:noProof/>
                  <w:lang w:val="et-EE"/>
                </w:rPr>
                <w:t>iigieelarv</w:t>
              </w:r>
            </w:ins>
            <w:ins w:id="135" w:author="Ave Osman" w:date="2025-07-15T17:27:00Z" w16du:dateUtc="2025-07-15T14:27:00Z">
              <w:r w:rsidR="0013387A">
                <w:rPr>
                  <w:rFonts w:eastAsia="Times New Roman"/>
                  <w:bCs/>
                  <w:iCs/>
                  <w:noProof/>
                  <w:lang w:val="et-EE"/>
                </w:rPr>
                <w:t xml:space="preserve">e vahendeid </w:t>
              </w:r>
            </w:ins>
            <w:ins w:id="136" w:author="Ave Osman" w:date="2025-07-15T17:49:00Z" w16du:dateUtc="2025-07-15T14:49:00Z">
              <w:r w:rsidR="00DB3772">
                <w:rPr>
                  <w:rFonts w:eastAsia="Times New Roman"/>
                  <w:bCs/>
                  <w:iCs/>
                  <w:noProof/>
                  <w:lang w:val="et-EE"/>
                </w:rPr>
                <w:t>erinevaid menetlus</w:t>
              </w:r>
            </w:ins>
            <w:ins w:id="137" w:author="Ave Osman" w:date="2025-07-15T18:07:00Z" w16du:dateUtc="2025-07-15T15:07:00Z">
              <w:r w:rsidR="008C492C">
                <w:rPr>
                  <w:rFonts w:eastAsia="Times New Roman"/>
                  <w:bCs/>
                  <w:iCs/>
                  <w:noProof/>
                  <w:lang w:val="et-EE"/>
                </w:rPr>
                <w:t>i</w:t>
              </w:r>
            </w:ins>
            <w:ins w:id="138" w:author="Ave Osman" w:date="2025-07-15T17:49:00Z" w16du:dateUtc="2025-07-15T14:49:00Z">
              <w:r w:rsidR="00DB3772">
                <w:rPr>
                  <w:rFonts w:eastAsia="Times New Roman"/>
                  <w:bCs/>
                  <w:iCs/>
                  <w:noProof/>
                  <w:lang w:val="et-EE"/>
                </w:rPr>
                <w:t xml:space="preserve"> läbi viivate </w:t>
              </w:r>
            </w:ins>
            <w:ins w:id="139" w:author="Ave Osman" w:date="2025-07-15T17:48:00Z" w16du:dateUtc="2025-07-15T14:48:00Z">
              <w:r w:rsidR="00DB3772">
                <w:rPr>
                  <w:rFonts w:eastAsia="Times New Roman"/>
                  <w:bCs/>
                  <w:iCs/>
                  <w:noProof/>
                  <w:lang w:val="et-EE"/>
                </w:rPr>
                <w:t>kohtunike</w:t>
              </w:r>
            </w:ins>
            <w:ins w:id="140" w:author="Ave Osman" w:date="2025-07-15T17:49:00Z" w16du:dateUtc="2025-07-15T14:49:00Z">
              <w:r w:rsidR="00DB3772">
                <w:rPr>
                  <w:rFonts w:eastAsia="Times New Roman"/>
                  <w:bCs/>
                  <w:iCs/>
                  <w:noProof/>
                  <w:lang w:val="et-EE"/>
                </w:rPr>
                <w:t xml:space="preserve"> palkade</w:t>
              </w:r>
            </w:ins>
            <w:ins w:id="141" w:author="Ave Osman" w:date="2025-07-20T23:10:00Z" w16du:dateUtc="2025-07-20T20:10:00Z">
              <w:r w:rsidR="00C04FFA">
                <w:rPr>
                  <w:rFonts w:eastAsia="Times New Roman"/>
                  <w:bCs/>
                  <w:iCs/>
                  <w:noProof/>
                  <w:lang w:val="et-EE"/>
                </w:rPr>
                <w:t xml:space="preserve"> </w:t>
              </w:r>
            </w:ins>
            <w:ins w:id="142" w:author="Ave Osman" w:date="2025-07-20T23:05:00Z" w16du:dateUtc="2025-07-20T20:05:00Z">
              <w:r w:rsidR="00C04FFA">
                <w:rPr>
                  <w:rFonts w:eastAsia="Times New Roman"/>
                  <w:bCs/>
                  <w:iCs/>
                  <w:noProof/>
                  <w:lang w:val="et-EE"/>
                </w:rPr>
                <w:t>katmise</w:t>
              </w:r>
            </w:ins>
            <w:ins w:id="143" w:author="Ave Osman" w:date="2025-07-15T17:49:00Z" w16du:dateUtc="2025-07-15T14:49:00Z">
              <w:r w:rsidR="00DB3772">
                <w:rPr>
                  <w:rFonts w:eastAsia="Times New Roman"/>
                  <w:bCs/>
                  <w:iCs/>
                  <w:noProof/>
                  <w:lang w:val="et-EE"/>
                </w:rPr>
                <w:t>ks</w:t>
              </w:r>
            </w:ins>
            <w:ins w:id="144" w:author="Ave Osman" w:date="2025-07-16T10:31:00Z" w16du:dateUtc="2025-07-16T07:31:00Z">
              <w:r w:rsidR="0059109C">
                <w:rPr>
                  <w:rFonts w:eastAsia="Times New Roman"/>
                  <w:bCs/>
                  <w:iCs/>
                  <w:noProof/>
                  <w:lang w:val="et-EE"/>
                </w:rPr>
                <w:t>. Riigieelarve vahendeid kasutatakse vastavalt</w:t>
              </w:r>
            </w:ins>
            <w:ins w:id="145" w:author="Ave Osman" w:date="2025-07-16T11:03:00Z" w16du:dateUtc="2025-07-16T08:03:00Z">
              <w:r w:rsidR="00301E66">
                <w:rPr>
                  <w:rFonts w:eastAsia="Times New Roman"/>
                  <w:bCs/>
                  <w:iCs/>
                  <w:noProof/>
                  <w:lang w:val="et-EE"/>
                </w:rPr>
                <w:t xml:space="preserve"> </w:t>
              </w:r>
            </w:ins>
            <w:ins w:id="146" w:author="Ave Osman" w:date="2025-07-16T10:32:00Z" w16du:dateUtc="2025-07-16T07:32:00Z">
              <w:r w:rsidR="0059109C">
                <w:rPr>
                  <w:rFonts w:eastAsia="Times New Roman"/>
                  <w:bCs/>
                  <w:iCs/>
                  <w:noProof/>
                  <w:lang w:val="et-EE"/>
                </w:rPr>
                <w:t>vajadusele koos</w:t>
              </w:r>
            </w:ins>
            <w:ins w:id="147" w:author="Ave Osman" w:date="2025-07-16T10:34:00Z" w16du:dateUtc="2025-07-16T07:34:00Z">
              <w:r w:rsidR="00350C5A">
                <w:rPr>
                  <w:rFonts w:eastAsia="Times New Roman"/>
                  <w:bCs/>
                  <w:iCs/>
                  <w:noProof/>
                  <w:lang w:val="et-EE"/>
                </w:rPr>
                <w:t>toimes</w:t>
              </w:r>
            </w:ins>
            <w:ins w:id="148" w:author="Ave Osman" w:date="2025-07-16T10:32:00Z" w16du:dateUtc="2025-07-16T07:32:00Z">
              <w:r w:rsidR="0059109C">
                <w:rPr>
                  <w:rFonts w:eastAsia="Times New Roman"/>
                  <w:bCs/>
                  <w:iCs/>
                  <w:noProof/>
                  <w:lang w:val="et-EE"/>
                </w:rPr>
                <w:t xml:space="preserve"> EL-i vahenditega (</w:t>
              </w:r>
            </w:ins>
            <w:ins w:id="149" w:author="Ave Osman" w:date="2025-07-15T17:27:00Z" w16du:dateUtc="2025-07-15T14:27:00Z">
              <w:r w:rsidR="0013387A">
                <w:rPr>
                  <w:rFonts w:eastAsia="Times New Roman"/>
                  <w:bCs/>
                  <w:iCs/>
                  <w:noProof/>
                  <w:lang w:val="et-EE"/>
                </w:rPr>
                <w:t xml:space="preserve">AMIF </w:t>
              </w:r>
            </w:ins>
            <w:ins w:id="150" w:author="Ave Osman" w:date="2025-07-15T17:28:00Z" w16du:dateUtc="2025-07-15T14:28:00Z">
              <w:r w:rsidR="003362E8">
                <w:rPr>
                  <w:rFonts w:eastAsia="Times New Roman"/>
                  <w:bCs/>
                  <w:iCs/>
                  <w:noProof/>
                  <w:lang w:val="et-EE"/>
                </w:rPr>
                <w:t>ning</w:t>
              </w:r>
            </w:ins>
            <w:ins w:id="151" w:author="Ave Osman" w:date="2025-07-15T17:27:00Z" w16du:dateUtc="2025-07-15T14:27:00Z">
              <w:r w:rsidR="0013387A">
                <w:rPr>
                  <w:rFonts w:eastAsia="Times New Roman"/>
                  <w:bCs/>
                  <w:iCs/>
                  <w:noProof/>
                  <w:lang w:val="et-EE"/>
                </w:rPr>
                <w:t xml:space="preserve"> </w:t>
              </w:r>
            </w:ins>
            <w:ins w:id="152" w:author="Ave Osman" w:date="2025-07-15T17:28:00Z" w16du:dateUtc="2025-07-15T14:28:00Z">
              <w:r w:rsidR="003362E8" w:rsidRPr="008F6F06">
                <w:rPr>
                  <w:rFonts w:eastAsia="Times New Roman"/>
                  <w:iCs/>
                  <w:noProof/>
                  <w:lang w:val="et-EE"/>
                </w:rPr>
                <w:t>piirihalduse ja viisa</w:t>
              </w:r>
              <w:r w:rsidR="003362E8">
                <w:rPr>
                  <w:rFonts w:eastAsia="Times New Roman"/>
                  <w:iCs/>
                  <w:noProof/>
                  <w:lang w:val="et-EE"/>
                </w:rPr>
                <w:t>poliitika</w:t>
              </w:r>
              <w:r w:rsidR="003362E8" w:rsidRPr="008F6F06">
                <w:rPr>
                  <w:rFonts w:eastAsia="Times New Roman"/>
                  <w:iCs/>
                  <w:noProof/>
                  <w:lang w:val="et-EE"/>
                </w:rPr>
                <w:t xml:space="preserve"> rahast</w:t>
              </w:r>
              <w:r w:rsidR="003362E8">
                <w:rPr>
                  <w:rFonts w:eastAsia="Times New Roman"/>
                  <w:iCs/>
                  <w:noProof/>
                  <w:lang w:val="et-EE"/>
                </w:rPr>
                <w:t>u</w:t>
              </w:r>
            </w:ins>
            <w:ins w:id="153" w:author="Ave Osman" w:date="2025-07-16T10:35:00Z" w16du:dateUtc="2025-07-16T07:35:00Z">
              <w:r w:rsidR="00350C5A">
                <w:rPr>
                  <w:rFonts w:eastAsia="Times New Roman"/>
                  <w:iCs/>
                  <w:noProof/>
                  <w:lang w:val="et-EE"/>
                </w:rPr>
                <w:t>) kohtusüsteemi võimekuse tõstmiseks, et</w:t>
              </w:r>
            </w:ins>
            <w:ins w:id="154" w:author="Ave Osman" w:date="2025-07-16T10:33:00Z" w16du:dateUtc="2025-07-16T07:33:00Z">
              <w:r w:rsidR="00350C5A">
                <w:rPr>
                  <w:rFonts w:eastAsia="Times New Roman"/>
                  <w:iCs/>
                  <w:noProof/>
                  <w:lang w:val="et-EE"/>
                </w:rPr>
                <w:t xml:space="preserve"> taga</w:t>
              </w:r>
            </w:ins>
            <w:ins w:id="155" w:author="Ave Osman" w:date="2025-07-16T10:35:00Z" w16du:dateUtc="2025-07-16T07:35:00Z">
              <w:r w:rsidR="00350C5A">
                <w:rPr>
                  <w:rFonts w:eastAsia="Times New Roman"/>
                  <w:iCs/>
                  <w:noProof/>
                  <w:lang w:val="et-EE"/>
                </w:rPr>
                <w:t>da</w:t>
              </w:r>
            </w:ins>
            <w:ins w:id="156" w:author="Ave Osman" w:date="2025-07-16T10:33:00Z" w16du:dateUtc="2025-07-16T07:33:00Z">
              <w:r w:rsidR="00350C5A">
                <w:rPr>
                  <w:rFonts w:eastAsia="Times New Roman"/>
                  <w:iCs/>
                  <w:noProof/>
                  <w:lang w:val="et-EE"/>
                </w:rPr>
                <w:t xml:space="preserve"> </w:t>
              </w:r>
            </w:ins>
            <w:ins w:id="157" w:author="Ave Osman" w:date="2025-07-16T10:34:00Z" w16du:dateUtc="2025-07-16T07:34:00Z">
              <w:r w:rsidR="00350C5A">
                <w:rPr>
                  <w:rFonts w:eastAsia="Times New Roman"/>
                  <w:iCs/>
                  <w:noProof/>
                  <w:lang w:val="et-EE"/>
                </w:rPr>
                <w:t>õiglased ja sujuvad menetlused (sealhulgas piirimenetlus)</w:t>
              </w:r>
            </w:ins>
            <w:ins w:id="158" w:author="Ave Osman" w:date="2025-07-16T10:35:00Z" w16du:dateUtc="2025-07-16T07:35:00Z">
              <w:r w:rsidR="00350C5A">
                <w:rPr>
                  <w:rFonts w:eastAsia="Times New Roman"/>
                  <w:iCs/>
                  <w:noProof/>
                  <w:lang w:val="et-EE"/>
                </w:rPr>
                <w:t>.</w:t>
              </w:r>
            </w:ins>
            <w:ins w:id="159" w:author="Ave Osman" w:date="2025-07-16T11:03:00Z" w16du:dateUtc="2025-07-16T08:03:00Z">
              <w:r w:rsidR="00301E66">
                <w:rPr>
                  <w:rFonts w:eastAsia="Times New Roman"/>
                  <w:iCs/>
                  <w:noProof/>
                  <w:lang w:val="et-EE"/>
                </w:rPr>
                <w:t xml:space="preserve"> </w:t>
              </w:r>
            </w:ins>
            <w:ins w:id="160" w:author="Ave Osman" w:date="2025-07-16T11:05:00Z" w16du:dateUtc="2025-07-16T08:05:00Z">
              <w:r w:rsidR="00301E66">
                <w:rPr>
                  <w:rFonts w:eastAsia="Times New Roman"/>
                  <w:iCs/>
                  <w:noProof/>
                  <w:lang w:val="et-EE"/>
                </w:rPr>
                <w:t>Võimalustest sõltuvad</w:t>
              </w:r>
            </w:ins>
            <w:ins w:id="161" w:author="Ave Osman" w:date="2025-07-16T10:35:00Z" w16du:dateUtc="2025-07-16T07:35:00Z">
              <w:r w:rsidR="00350C5A">
                <w:rPr>
                  <w:rFonts w:eastAsia="Times New Roman"/>
                  <w:iCs/>
                  <w:noProof/>
                  <w:lang w:val="et-EE"/>
                </w:rPr>
                <w:t xml:space="preserve"> meetmed selles valdkonnas on personali palkamine</w:t>
              </w:r>
            </w:ins>
            <w:ins w:id="162" w:author="Ave Osman" w:date="2025-07-16T10:59:00Z" w16du:dateUtc="2025-07-16T07:59:00Z">
              <w:r w:rsidR="00301E66">
                <w:rPr>
                  <w:rFonts w:eastAsia="Times New Roman"/>
                  <w:iCs/>
                  <w:noProof/>
                  <w:lang w:val="et-EE"/>
                </w:rPr>
                <w:t>,</w:t>
              </w:r>
            </w:ins>
            <w:ins w:id="163" w:author="Ave Osman" w:date="2025-07-15T17:49:00Z" w16du:dateUtc="2025-07-15T14:49:00Z">
              <w:r w:rsidR="00DB3772">
                <w:rPr>
                  <w:rFonts w:eastAsia="Times New Roman"/>
                  <w:bCs/>
                  <w:iCs/>
                  <w:noProof/>
                  <w:lang w:val="et-EE"/>
                </w:rPr>
                <w:t xml:space="preserve"> </w:t>
              </w:r>
            </w:ins>
            <w:ins w:id="164" w:author="Ave Osman" w:date="2025-07-15T17:52:00Z" w16du:dateUtc="2025-07-15T14:52:00Z">
              <w:r w:rsidR="00DB3772">
                <w:rPr>
                  <w:rFonts w:eastAsia="Times New Roman"/>
                  <w:bCs/>
                  <w:iCs/>
                  <w:noProof/>
                  <w:lang w:val="et-EE"/>
                </w:rPr>
                <w:t>maa- ja ringkon</w:t>
              </w:r>
            </w:ins>
            <w:ins w:id="165" w:author="Ave Osman" w:date="2025-07-15T17:53:00Z" w16du:dateUtc="2025-07-15T14:53:00Z">
              <w:r w:rsidR="00DB3772">
                <w:rPr>
                  <w:rFonts w:eastAsia="Times New Roman"/>
                  <w:bCs/>
                  <w:iCs/>
                  <w:noProof/>
                  <w:lang w:val="et-EE"/>
                </w:rPr>
                <w:t>nakohtuni</w:t>
              </w:r>
            </w:ins>
            <w:ins w:id="166" w:author="Ave Osman" w:date="2025-07-15T17:56:00Z" w16du:dateUtc="2025-07-15T14:56:00Z">
              <w:r w:rsidR="00675208">
                <w:rPr>
                  <w:rFonts w:eastAsia="Times New Roman"/>
                  <w:bCs/>
                  <w:iCs/>
                  <w:noProof/>
                  <w:lang w:val="et-EE"/>
                </w:rPr>
                <w:t>k</w:t>
              </w:r>
            </w:ins>
            <w:ins w:id="167" w:author="Ave Osman" w:date="2025-07-15T17:53:00Z" w16du:dateUtc="2025-07-15T14:53:00Z">
              <w:r w:rsidR="00DB3772">
                <w:rPr>
                  <w:rFonts w:eastAsia="Times New Roman"/>
                  <w:bCs/>
                  <w:iCs/>
                  <w:noProof/>
                  <w:lang w:val="et-EE"/>
                </w:rPr>
                <w:t xml:space="preserve">e </w:t>
              </w:r>
            </w:ins>
            <w:ins w:id="168" w:author="Ave Osman" w:date="2025-07-16T10:59:00Z" w16du:dateUtc="2025-07-16T07:59:00Z">
              <w:r w:rsidR="00301E66">
                <w:rPr>
                  <w:rFonts w:eastAsia="Times New Roman"/>
                  <w:bCs/>
                  <w:iCs/>
                  <w:noProof/>
                  <w:lang w:val="et-EE"/>
                </w:rPr>
                <w:t>ajuti</w:t>
              </w:r>
            </w:ins>
            <w:ins w:id="169" w:author="Ave Osman" w:date="2025-07-18T11:57:00Z" w16du:dateUtc="2025-07-18T08:57:00Z">
              <w:r w:rsidR="001B7A4F">
                <w:rPr>
                  <w:rFonts w:eastAsia="Times New Roman"/>
                  <w:bCs/>
                  <w:iCs/>
                  <w:noProof/>
                  <w:lang w:val="et-EE"/>
                </w:rPr>
                <w:t>ne</w:t>
              </w:r>
            </w:ins>
            <w:ins w:id="170" w:author="Ave Osman" w:date="2025-07-16T10:59:00Z" w16du:dateUtc="2025-07-16T07:59:00Z">
              <w:r w:rsidR="00301E66">
                <w:rPr>
                  <w:rFonts w:eastAsia="Times New Roman"/>
                  <w:bCs/>
                  <w:iCs/>
                  <w:noProof/>
                  <w:lang w:val="et-EE"/>
                </w:rPr>
                <w:t xml:space="preserve"> </w:t>
              </w:r>
            </w:ins>
            <w:ins w:id="171" w:author="Ave Osman" w:date="2025-07-18T11:57:00Z" w16du:dateUtc="2025-07-18T08:57:00Z">
              <w:r w:rsidR="001B7A4F">
                <w:rPr>
                  <w:rFonts w:eastAsia="Times New Roman"/>
                  <w:bCs/>
                  <w:iCs/>
                  <w:noProof/>
                  <w:lang w:val="et-EE"/>
                </w:rPr>
                <w:t>suunamine</w:t>
              </w:r>
            </w:ins>
            <w:ins w:id="172" w:author="Ave Osman" w:date="2025-07-15T17:53:00Z" w16du:dateUtc="2025-07-15T14:53:00Z">
              <w:r w:rsidR="00DB3772">
                <w:rPr>
                  <w:rFonts w:eastAsia="Times New Roman"/>
                  <w:bCs/>
                  <w:iCs/>
                  <w:noProof/>
                  <w:lang w:val="et-EE"/>
                </w:rPr>
                <w:t xml:space="preserve"> halduskohtu</w:t>
              </w:r>
            </w:ins>
            <w:ins w:id="173" w:author="Ave Osman" w:date="2025-07-15T17:57:00Z" w16du:dateUtc="2025-07-15T14:57:00Z">
              <w:r w:rsidR="00675208">
                <w:rPr>
                  <w:rFonts w:eastAsia="Times New Roman"/>
                  <w:bCs/>
                  <w:iCs/>
                  <w:noProof/>
                  <w:lang w:val="et-EE"/>
                </w:rPr>
                <w:t>te</w:t>
              </w:r>
            </w:ins>
            <w:ins w:id="174" w:author="Ave Osman" w:date="2025-07-15T17:53:00Z" w16du:dateUtc="2025-07-15T14:53:00Z">
              <w:r w:rsidR="00DB3772">
                <w:rPr>
                  <w:rFonts w:eastAsia="Times New Roman"/>
                  <w:bCs/>
                  <w:iCs/>
                  <w:noProof/>
                  <w:lang w:val="et-EE"/>
                </w:rPr>
                <w:t xml:space="preserve">sse, </w:t>
              </w:r>
            </w:ins>
            <w:ins w:id="175" w:author="Ave Osman" w:date="2025-07-15T17:54:00Z" w16du:dateUtc="2025-07-15T14:54:00Z">
              <w:r w:rsidR="00DB3772">
                <w:rPr>
                  <w:rFonts w:eastAsia="Times New Roman"/>
                  <w:bCs/>
                  <w:iCs/>
                  <w:noProof/>
                  <w:lang w:val="et-EE"/>
                </w:rPr>
                <w:t>mis on kehtiva õiguse kohaselt võimalik</w:t>
              </w:r>
            </w:ins>
            <w:ins w:id="176" w:author="Ave Osman" w:date="2025-07-15T17:53:00Z" w16du:dateUtc="2025-07-15T14:53:00Z">
              <w:r w:rsidR="00DB3772">
                <w:rPr>
                  <w:rFonts w:eastAsia="Times New Roman"/>
                  <w:bCs/>
                  <w:iCs/>
                  <w:noProof/>
                  <w:lang w:val="et-EE"/>
                </w:rPr>
                <w:t xml:space="preserve"> </w:t>
              </w:r>
            </w:ins>
            <w:ins w:id="177" w:author="Ave Osman" w:date="2025-07-20T23:10:00Z" w16du:dateUtc="2025-07-20T20:10:00Z">
              <w:r w:rsidR="008A287D">
                <w:rPr>
                  <w:rFonts w:eastAsia="Times New Roman"/>
                  <w:bCs/>
                  <w:iCs/>
                  <w:noProof/>
                  <w:lang w:val="et-EE"/>
                </w:rPr>
                <w:t>massilisest</w:t>
              </w:r>
              <w:r w:rsidR="00DF1018">
                <w:rPr>
                  <w:rFonts w:eastAsia="Times New Roman"/>
                  <w:bCs/>
                  <w:iCs/>
                  <w:noProof/>
                  <w:lang w:val="et-EE"/>
                </w:rPr>
                <w:t xml:space="preserve"> sisserändest põhjustatud </w:t>
              </w:r>
              <w:r w:rsidR="00DB3772">
                <w:rPr>
                  <w:rFonts w:eastAsia="Times New Roman"/>
                  <w:bCs/>
                  <w:iCs/>
                  <w:noProof/>
                  <w:lang w:val="et-EE"/>
                </w:rPr>
                <w:t>hädaolukorra</w:t>
              </w:r>
              <w:r w:rsidR="00DF1018">
                <w:rPr>
                  <w:rFonts w:eastAsia="Times New Roman"/>
                  <w:bCs/>
                  <w:iCs/>
                  <w:noProof/>
                  <w:lang w:val="et-EE"/>
                </w:rPr>
                <w:t>, erakorralise</w:t>
              </w:r>
            </w:ins>
            <w:ins w:id="178" w:author="Ave Osman" w:date="2025-07-15T17:54:00Z" w16du:dateUtc="2025-07-15T14:54:00Z">
              <w:r w:rsidR="00DB3772">
                <w:rPr>
                  <w:rFonts w:eastAsia="Times New Roman"/>
                  <w:bCs/>
                  <w:iCs/>
                  <w:noProof/>
                  <w:lang w:val="et-EE"/>
                </w:rPr>
                <w:t xml:space="preserve"> või </w:t>
              </w:r>
            </w:ins>
            <w:ins w:id="179" w:author="Ave Osman" w:date="2025-07-20T23:10:00Z" w16du:dateUtc="2025-07-20T20:10:00Z">
              <w:r w:rsidR="008A287D">
                <w:rPr>
                  <w:rFonts w:eastAsia="Times New Roman"/>
                  <w:bCs/>
                  <w:iCs/>
                  <w:noProof/>
                  <w:lang w:val="et-EE"/>
                </w:rPr>
                <w:t>sõjaseisukorra</w:t>
              </w:r>
              <w:r w:rsidR="00DF1018">
                <w:rPr>
                  <w:rFonts w:eastAsia="Times New Roman"/>
                  <w:bCs/>
                  <w:iCs/>
                  <w:noProof/>
                  <w:lang w:val="et-EE"/>
                </w:rPr>
                <w:t xml:space="preserve"> ajal</w:t>
              </w:r>
            </w:ins>
            <w:ins w:id="180" w:author="Ave Osman" w:date="2025-07-16T10:59:00Z" w16du:dateUtc="2025-07-16T07:59:00Z">
              <w:r w:rsidR="00301E66">
                <w:rPr>
                  <w:rFonts w:eastAsia="Times New Roman"/>
                  <w:bCs/>
                  <w:iCs/>
                  <w:noProof/>
                  <w:lang w:val="et-EE"/>
                </w:rPr>
                <w:t>,</w:t>
              </w:r>
            </w:ins>
            <w:ins w:id="181" w:author="Ave Osman" w:date="2025-07-15T17:29:00Z" w16du:dateUtc="2025-07-15T14:29:00Z">
              <w:r w:rsidR="003362E8">
                <w:rPr>
                  <w:rFonts w:eastAsia="Times New Roman"/>
                  <w:iCs/>
                  <w:noProof/>
                  <w:lang w:val="et-EE"/>
                </w:rPr>
                <w:t xml:space="preserve"> kohtusüsteemi personali koolitamine </w:t>
              </w:r>
            </w:ins>
            <w:ins w:id="182" w:author="Ave Osman" w:date="2025-07-16T11:00:00Z" w16du:dateUtc="2025-07-16T08:00:00Z">
              <w:r w:rsidR="00301E66">
                <w:rPr>
                  <w:rFonts w:eastAsia="Times New Roman"/>
                  <w:iCs/>
                  <w:noProof/>
                  <w:lang w:val="et-EE"/>
                </w:rPr>
                <w:t>ja</w:t>
              </w:r>
            </w:ins>
            <w:ins w:id="183" w:author="Ave Osman" w:date="2025-07-15T17:29:00Z" w16du:dateUtc="2025-07-15T14:29:00Z">
              <w:r w:rsidR="003362E8">
                <w:rPr>
                  <w:rFonts w:eastAsia="Times New Roman"/>
                  <w:iCs/>
                  <w:noProof/>
                  <w:lang w:val="et-EE"/>
                </w:rPr>
                <w:t xml:space="preserve"> digitaal</w:t>
              </w:r>
            </w:ins>
            <w:ins w:id="184" w:author="Ave Osman" w:date="2025-07-16T11:00:00Z" w16du:dateUtc="2025-07-16T08:00:00Z">
              <w:r w:rsidR="00301E66">
                <w:rPr>
                  <w:rFonts w:eastAsia="Times New Roman"/>
                  <w:iCs/>
                  <w:noProof/>
                  <w:lang w:val="et-EE"/>
                </w:rPr>
                <w:t>s</w:t>
              </w:r>
            </w:ins>
            <w:ins w:id="185" w:author="Ave Osman" w:date="2025-07-15T17:29:00Z" w16du:dateUtc="2025-07-15T14:29:00Z">
              <w:r w:rsidR="003362E8">
                <w:rPr>
                  <w:rFonts w:eastAsia="Times New Roman"/>
                  <w:iCs/>
                  <w:noProof/>
                  <w:lang w:val="et-EE"/>
                </w:rPr>
                <w:t>e juhtumikorraldus</w:t>
              </w:r>
            </w:ins>
            <w:ins w:id="186" w:author="Ave Osman" w:date="2025-07-16T11:00:00Z" w16du:dateUtc="2025-07-16T08:00:00Z">
              <w:r w:rsidR="00301E66">
                <w:rPr>
                  <w:rFonts w:eastAsia="Times New Roman"/>
                  <w:iCs/>
                  <w:noProof/>
                  <w:lang w:val="et-EE"/>
                </w:rPr>
                <w:t>e arendamine</w:t>
              </w:r>
            </w:ins>
            <w:ins w:id="187" w:author="Ave Osman" w:date="2025-07-15T17:29:00Z" w16du:dateUtc="2025-07-15T14:29:00Z">
              <w:r w:rsidR="003362E8">
                <w:rPr>
                  <w:rFonts w:eastAsia="Times New Roman"/>
                  <w:iCs/>
                  <w:noProof/>
                  <w:lang w:val="et-EE"/>
                </w:rPr>
                <w:t xml:space="preserve"> (Politsei- ja Piirival</w:t>
              </w:r>
            </w:ins>
            <w:ins w:id="188" w:author="Ave Osman" w:date="2025-07-15T17:30:00Z" w16du:dateUtc="2025-07-15T14:30:00Z">
              <w:r w:rsidR="003362E8">
                <w:rPr>
                  <w:rFonts w:eastAsia="Times New Roman"/>
                  <w:iCs/>
                  <w:noProof/>
                  <w:lang w:val="et-EE"/>
                </w:rPr>
                <w:t xml:space="preserve">veameti ning kohtute infosüsteemi liidestamine </w:t>
              </w:r>
            </w:ins>
            <w:ins w:id="189" w:author="Ave Osman" w:date="2025-07-17T17:24:00Z" w16du:dateUtc="2025-07-17T14:24:00Z">
              <w:r w:rsidR="00D76889">
                <w:rPr>
                  <w:rFonts w:eastAsia="Times New Roman"/>
                  <w:iCs/>
                  <w:noProof/>
                  <w:lang w:val="et-EE"/>
                </w:rPr>
                <w:t>E</w:t>
              </w:r>
            </w:ins>
            <w:ins w:id="190" w:author="Ave Osman" w:date="2025-07-15T17:30:00Z" w16du:dateUtc="2025-07-15T14:30:00Z">
              <w:r w:rsidR="003362E8">
                <w:rPr>
                  <w:rFonts w:eastAsia="Times New Roman"/>
                  <w:iCs/>
                  <w:noProof/>
                  <w:lang w:val="et-EE"/>
                </w:rPr>
                <w:t>-</w:t>
              </w:r>
            </w:ins>
            <w:ins w:id="191" w:author="Ave Osman" w:date="2025-07-17T17:24:00Z" w16du:dateUtc="2025-07-17T14:24:00Z">
              <w:r w:rsidR="00D76889">
                <w:rPr>
                  <w:rFonts w:eastAsia="Times New Roman"/>
                  <w:iCs/>
                  <w:noProof/>
                  <w:lang w:val="et-EE"/>
                </w:rPr>
                <w:t>t</w:t>
              </w:r>
            </w:ins>
            <w:ins w:id="192" w:author="Ave Osman" w:date="2025-07-15T17:30:00Z" w16du:dateUtc="2025-07-15T14:30:00Z">
              <w:r w:rsidR="003362E8">
                <w:rPr>
                  <w:rFonts w:eastAsia="Times New Roman"/>
                  <w:iCs/>
                  <w:noProof/>
                  <w:lang w:val="et-EE"/>
                </w:rPr>
                <w:t>oimiku vahendusel</w:t>
              </w:r>
            </w:ins>
            <w:ins w:id="193" w:author="Ave Osman" w:date="2025-07-15T17:57:00Z" w16du:dateUtc="2025-07-15T14:57:00Z">
              <w:r w:rsidR="00675208">
                <w:rPr>
                  <w:rFonts w:eastAsia="Times New Roman"/>
                  <w:iCs/>
                  <w:noProof/>
                  <w:lang w:val="et-EE"/>
                </w:rPr>
                <w:t>)</w:t>
              </w:r>
            </w:ins>
            <w:ins w:id="194" w:author="Ave Osman" w:date="2025-07-15T17:30:00Z" w16du:dateUtc="2025-07-15T14:30:00Z">
              <w:r w:rsidR="003362E8">
                <w:rPr>
                  <w:rFonts w:eastAsia="Times New Roman"/>
                  <w:iCs/>
                  <w:noProof/>
                  <w:lang w:val="et-EE"/>
                </w:rPr>
                <w:t xml:space="preserve">. </w:t>
              </w:r>
            </w:ins>
            <w:ins w:id="195" w:author="Ave Osman" w:date="2025-07-15T17:31:00Z" w16du:dateUtc="2025-07-15T14:31:00Z">
              <w:r w:rsidR="003362E8">
                <w:rPr>
                  <w:rFonts w:eastAsia="Times New Roman"/>
                  <w:iCs/>
                  <w:noProof/>
                  <w:lang w:val="et-EE"/>
                </w:rPr>
                <w:t>Riigeelarve vahend</w:t>
              </w:r>
            </w:ins>
            <w:ins w:id="196" w:author="Ave Osman" w:date="2025-07-16T11:01:00Z" w16du:dateUtc="2025-07-16T08:01:00Z">
              <w:r w:rsidR="00301E66">
                <w:rPr>
                  <w:rFonts w:eastAsia="Times New Roman"/>
                  <w:iCs/>
                  <w:noProof/>
                  <w:lang w:val="et-EE"/>
                </w:rPr>
                <w:t>id</w:t>
              </w:r>
            </w:ins>
            <w:ins w:id="197" w:author="Ave Osman" w:date="2025-07-15T17:31:00Z" w16du:dateUtc="2025-07-15T14:31:00Z">
              <w:r w:rsidR="003362E8">
                <w:rPr>
                  <w:rFonts w:eastAsia="Times New Roman"/>
                  <w:iCs/>
                  <w:noProof/>
                  <w:lang w:val="et-EE"/>
                </w:rPr>
                <w:t xml:space="preserve"> </w:t>
              </w:r>
            </w:ins>
            <w:ins w:id="198" w:author="Ave Osman" w:date="2025-07-16T11:01:00Z" w16du:dateUtc="2025-07-16T08:01:00Z">
              <w:r w:rsidR="00301E66">
                <w:rPr>
                  <w:rFonts w:eastAsia="Times New Roman"/>
                  <w:iCs/>
                  <w:noProof/>
                  <w:lang w:val="et-EE"/>
                </w:rPr>
                <w:t>panustavad</w:t>
              </w:r>
            </w:ins>
            <w:ins w:id="199" w:author="Ave Osman" w:date="2025-07-15T17:31:00Z" w16du:dateUtc="2025-07-15T14:31:00Z">
              <w:r w:rsidR="003362E8">
                <w:rPr>
                  <w:rFonts w:eastAsia="Times New Roman"/>
                  <w:iCs/>
                  <w:noProof/>
                  <w:lang w:val="et-EE"/>
                </w:rPr>
                <w:t xml:space="preserve"> ka riigi õigusabi </w:t>
              </w:r>
            </w:ins>
            <w:ins w:id="200" w:author="Ave Osman" w:date="2025-07-16T11:00:00Z" w16du:dateUtc="2025-07-16T08:00:00Z">
              <w:r w:rsidR="00301E66">
                <w:rPr>
                  <w:rFonts w:eastAsia="Times New Roman"/>
                  <w:iCs/>
                  <w:noProof/>
                  <w:lang w:val="et-EE"/>
                </w:rPr>
                <w:t>tagamis</w:t>
              </w:r>
            </w:ins>
            <w:ins w:id="201" w:author="Ave Osman" w:date="2025-07-16T11:36:00Z" w16du:dateUtc="2025-07-16T08:36:00Z">
              <w:r w:rsidR="00DA62D7">
                <w:rPr>
                  <w:rFonts w:eastAsia="Times New Roman"/>
                  <w:iCs/>
                  <w:noProof/>
                  <w:lang w:val="et-EE"/>
                </w:rPr>
                <w:t>se</w:t>
              </w:r>
            </w:ins>
            <w:ins w:id="202" w:author="Ave Osman" w:date="2025-07-16T11:34:00Z" w16du:dateUtc="2025-07-16T08:34:00Z">
              <w:r w:rsidR="00DA62D7">
                <w:rPr>
                  <w:rFonts w:eastAsia="Times New Roman"/>
                  <w:iCs/>
                  <w:noProof/>
                  <w:lang w:val="et-EE"/>
                </w:rPr>
                <w:t>,</w:t>
              </w:r>
            </w:ins>
            <w:ins w:id="203" w:author="Ave Osman" w:date="2025-07-15T17:43:00Z" w16du:dateUtc="2025-07-15T14:43:00Z">
              <w:r w:rsidR="00DF30DC">
                <w:rPr>
                  <w:rFonts w:eastAsia="Times New Roman"/>
                  <w:iCs/>
                  <w:noProof/>
                  <w:lang w:val="et-EE"/>
                </w:rPr>
                <w:t xml:space="preserve"> </w:t>
              </w:r>
            </w:ins>
            <w:ins w:id="204" w:author="Ave Osman" w:date="2025-07-15T17:44:00Z" w16du:dateUtc="2025-07-15T14:44:00Z">
              <w:r w:rsidR="00DF30DC">
                <w:rPr>
                  <w:rFonts w:eastAsia="Times New Roman"/>
                  <w:iCs/>
                  <w:noProof/>
                  <w:lang w:val="et-EE"/>
                </w:rPr>
                <w:t xml:space="preserve">kolmandate riikide kodanike </w:t>
              </w:r>
            </w:ins>
            <w:ins w:id="205" w:author="Ave Osman" w:date="2025-07-20T23:11:00Z" w16du:dateUtc="2025-07-20T20:11:00Z">
              <w:r w:rsidR="008A287D">
                <w:rPr>
                  <w:rFonts w:eastAsia="Times New Roman"/>
                  <w:iCs/>
                  <w:noProof/>
                  <w:lang w:val="et-EE"/>
                </w:rPr>
                <w:t>üle andmise</w:t>
              </w:r>
            </w:ins>
            <w:ins w:id="206" w:author="Ave Osman" w:date="2025-07-21T09:55:00Z" w16du:dateUtc="2025-07-21T06:55:00Z">
              <w:r w:rsidR="00493092">
                <w:rPr>
                  <w:rFonts w:eastAsia="Times New Roman"/>
                  <w:iCs/>
                  <w:noProof/>
                  <w:lang w:val="et-EE"/>
                </w:rPr>
                <w:t>sse</w:t>
              </w:r>
            </w:ins>
            <w:ins w:id="207" w:author="Ave Osman" w:date="2025-07-20T23:11:00Z" w16du:dateUtc="2025-07-20T20:11:00Z">
              <w:r w:rsidR="008A287D">
                <w:rPr>
                  <w:rFonts w:eastAsia="Times New Roman"/>
                  <w:iCs/>
                  <w:noProof/>
                  <w:lang w:val="et-EE"/>
                </w:rPr>
                <w:t xml:space="preserve"> vastutavale liikmesriigile </w:t>
              </w:r>
            </w:ins>
            <w:ins w:id="208" w:author="Ave Osman" w:date="2025-07-15T17:45:00Z" w16du:dateUtc="2025-07-15T14:45:00Z">
              <w:r w:rsidR="00DF30DC">
                <w:rPr>
                  <w:rFonts w:eastAsia="Times New Roman"/>
                  <w:iCs/>
                  <w:noProof/>
                  <w:lang w:val="et-EE"/>
                </w:rPr>
                <w:t>ning</w:t>
              </w:r>
            </w:ins>
            <w:ins w:id="209" w:author="Ave Osman" w:date="2025-07-15T17:44:00Z" w16du:dateUtc="2025-07-15T14:44:00Z">
              <w:r w:rsidR="00DF30DC">
                <w:rPr>
                  <w:rFonts w:eastAsia="Times New Roman"/>
                  <w:iCs/>
                  <w:noProof/>
                  <w:lang w:val="et-EE"/>
                </w:rPr>
                <w:t xml:space="preserve"> solidaar</w:t>
              </w:r>
            </w:ins>
            <w:ins w:id="210" w:author="Ave Osman" w:date="2025-07-15T17:45:00Z" w16du:dateUtc="2025-07-15T14:45:00Z">
              <w:r w:rsidR="00DF30DC">
                <w:rPr>
                  <w:rFonts w:eastAsia="Times New Roman"/>
                  <w:iCs/>
                  <w:noProof/>
                  <w:lang w:val="et-EE"/>
                </w:rPr>
                <w:t>susmeetmete</w:t>
              </w:r>
            </w:ins>
            <w:ins w:id="211" w:author="Ave Osman" w:date="2025-07-16T11:40:00Z" w16du:dateUtc="2025-07-16T08:40:00Z">
              <w:r w:rsidR="00DA62D7">
                <w:rPr>
                  <w:rFonts w:eastAsia="Times New Roman"/>
                  <w:iCs/>
                  <w:noProof/>
                  <w:lang w:val="et-EE"/>
                </w:rPr>
                <w:t xml:space="preserve">ga seotud </w:t>
              </w:r>
            </w:ins>
            <w:ins w:id="212" w:author="Ave Osman" w:date="2025-07-16T11:41:00Z" w16du:dateUtc="2025-07-16T08:41:00Z">
              <w:r w:rsidR="00DA62D7">
                <w:rPr>
                  <w:rFonts w:eastAsia="Times New Roman"/>
                  <w:iCs/>
                  <w:noProof/>
                  <w:lang w:val="et-EE"/>
                </w:rPr>
                <w:t>kuludess</w:t>
              </w:r>
            </w:ins>
            <w:ins w:id="213" w:author="Ave Osman" w:date="2025-07-16T11:42:00Z" w16du:dateUtc="2025-07-16T08:42:00Z">
              <w:r w:rsidR="00DA62D7">
                <w:rPr>
                  <w:rFonts w:eastAsia="Times New Roman"/>
                  <w:iCs/>
                  <w:noProof/>
                  <w:lang w:val="et-EE"/>
                </w:rPr>
                <w:t>e</w:t>
              </w:r>
            </w:ins>
            <w:ins w:id="214" w:author="Ave Osman" w:date="2025-07-15T17:58:00Z" w16du:dateUtc="2025-07-15T14:58:00Z">
              <w:r w:rsidR="00675208">
                <w:rPr>
                  <w:rFonts w:eastAsia="Times New Roman"/>
                  <w:iCs/>
                  <w:noProof/>
                  <w:lang w:val="et-EE"/>
                </w:rPr>
                <w:t xml:space="preserve">, mis </w:t>
              </w:r>
            </w:ins>
            <w:ins w:id="215" w:author="Ave Osman" w:date="2025-07-16T11:42:00Z" w16du:dateUtc="2025-07-16T08:42:00Z">
              <w:r w:rsidR="00DA62D7">
                <w:rPr>
                  <w:rFonts w:eastAsia="Times New Roman"/>
                  <w:iCs/>
                  <w:noProof/>
                  <w:lang w:val="et-EE"/>
                </w:rPr>
                <w:t>on lisaks</w:t>
              </w:r>
            </w:ins>
            <w:ins w:id="216" w:author="Ave Osman" w:date="2025-07-15T17:45:00Z" w16du:dateUtc="2025-07-15T14:45:00Z">
              <w:r w:rsidR="00D44A4B">
                <w:rPr>
                  <w:rFonts w:eastAsia="Times New Roman"/>
                  <w:iCs/>
                  <w:noProof/>
                  <w:lang w:val="et-EE"/>
                </w:rPr>
                <w:t xml:space="preserve"> </w:t>
              </w:r>
            </w:ins>
            <w:ins w:id="217" w:author="Ave Osman" w:date="2025-07-15T17:46:00Z" w16du:dateUtc="2025-07-15T14:46:00Z">
              <w:r w:rsidR="00D44A4B">
                <w:rPr>
                  <w:rFonts w:eastAsia="Times New Roman"/>
                  <w:iCs/>
                  <w:noProof/>
                  <w:lang w:val="et-EE"/>
                </w:rPr>
                <w:t>personali palkamisele ja koolitamisele</w:t>
              </w:r>
            </w:ins>
            <w:ins w:id="218" w:author="Ave Osman" w:date="2025-07-15T17:44:00Z" w16du:dateUtc="2025-07-15T14:44:00Z">
              <w:r w:rsidR="00DF30DC">
                <w:rPr>
                  <w:rFonts w:eastAsia="Times New Roman"/>
                  <w:iCs/>
                  <w:noProof/>
                  <w:lang w:val="et-EE"/>
                </w:rPr>
                <w:t xml:space="preserve">. </w:t>
              </w:r>
            </w:ins>
            <w:ins w:id="219" w:author="Ave Osman" w:date="2025-07-15T17:46:00Z" w16du:dateUtc="2025-07-15T14:46:00Z">
              <w:r w:rsidR="00D44A4B">
                <w:rPr>
                  <w:rFonts w:eastAsia="Times New Roman"/>
                  <w:iCs/>
                  <w:noProof/>
                  <w:lang w:val="et-EE"/>
                </w:rPr>
                <w:t>Riigieelarv</w:t>
              </w:r>
            </w:ins>
            <w:ins w:id="220" w:author="Ave Osman" w:date="2025-07-15T17:47:00Z" w16du:dateUtc="2025-07-15T14:47:00Z">
              <w:r w:rsidR="00D44A4B">
                <w:rPr>
                  <w:rFonts w:eastAsia="Times New Roman"/>
                  <w:iCs/>
                  <w:noProof/>
                  <w:lang w:val="et-EE"/>
                </w:rPr>
                <w:t xml:space="preserve">est rahastatakse ka põhiõiguste </w:t>
              </w:r>
            </w:ins>
            <w:ins w:id="221" w:author="Ave Osman" w:date="2025-07-15T17:48:00Z" w16du:dateUtc="2025-07-15T14:48:00Z">
              <w:r w:rsidR="00D44A4B">
                <w:rPr>
                  <w:rFonts w:eastAsia="Times New Roman"/>
                  <w:iCs/>
                  <w:noProof/>
                  <w:lang w:val="et-EE"/>
                </w:rPr>
                <w:t xml:space="preserve">järgimise sõltumatut </w:t>
              </w:r>
            </w:ins>
            <w:ins w:id="222" w:author="Ave Osman" w:date="2025-07-18T11:51:00Z" w16du:dateUtc="2025-07-18T08:51:00Z">
              <w:r w:rsidR="00A41FB2">
                <w:rPr>
                  <w:rFonts w:eastAsia="Times New Roman"/>
                  <w:iCs/>
                  <w:noProof/>
                  <w:lang w:val="et-EE"/>
                </w:rPr>
                <w:t>järelevalve</w:t>
              </w:r>
            </w:ins>
            <w:ins w:id="223" w:author="Ave Osman" w:date="2025-07-15T17:48:00Z" w16du:dateUtc="2025-07-15T14:48:00Z">
              <w:r w:rsidR="00D44A4B">
                <w:rPr>
                  <w:rFonts w:eastAsia="Times New Roman"/>
                  <w:iCs/>
                  <w:noProof/>
                  <w:lang w:val="et-EE"/>
                </w:rPr>
                <w:t xml:space="preserve">mehhanismi. </w:t>
              </w:r>
            </w:ins>
            <w:ins w:id="224" w:author="Ave Osman" w:date="2025-07-15T16:54:00Z" w16du:dateUtc="2025-07-15T13:54:00Z">
              <w:r>
                <w:rPr>
                  <w:rFonts w:eastAsia="Times New Roman"/>
                  <w:bCs/>
                  <w:iCs/>
                  <w:noProof/>
                  <w:lang w:val="et-EE"/>
                </w:rPr>
                <w:t xml:space="preserve"> </w:t>
              </w:r>
            </w:ins>
          </w:p>
          <w:p w14:paraId="2629EA5A" w14:textId="77777777" w:rsidR="00DB3772" w:rsidRPr="008F6F06" w:rsidRDefault="00DB3772" w:rsidP="004E6CFE">
            <w:pPr>
              <w:spacing w:before="0" w:after="0"/>
              <w:rPr>
                <w:rFonts w:eastAsia="Times New Roman"/>
                <w:bCs/>
                <w:iCs/>
                <w:noProof/>
                <w:lang w:val="et-EE"/>
              </w:rPr>
            </w:pPr>
          </w:p>
          <w:p w14:paraId="244E884F" w14:textId="7305B11E" w:rsidR="00973CD7" w:rsidRDefault="00425587" w:rsidP="004E6CFE">
            <w:pPr>
              <w:spacing w:before="0" w:after="0"/>
              <w:rPr>
                <w:rFonts w:eastAsia="Times New Roman"/>
                <w:bCs/>
                <w:iCs/>
                <w:noProof/>
                <w:lang w:val="et-EE"/>
              </w:rPr>
            </w:pPr>
            <w:r w:rsidRPr="008F6F06">
              <w:rPr>
                <w:rFonts w:eastAsia="Times New Roman"/>
                <w:b/>
                <w:iCs/>
                <w:noProof/>
                <w:u w:val="single"/>
                <w:lang w:val="et-EE"/>
              </w:rPr>
              <w:t>Varjupaiga valdkonnas</w:t>
            </w:r>
            <w:r w:rsidRPr="008F6F06">
              <w:rPr>
                <w:rFonts w:eastAsia="Times New Roman"/>
                <w:bCs/>
                <w:iCs/>
                <w:noProof/>
                <w:lang w:val="et-EE"/>
              </w:rPr>
              <w:t xml:space="preserve"> viiakse kavandatud meetmed ellu koostöös riigi</w:t>
            </w:r>
            <w:r w:rsidR="00D7774F" w:rsidRPr="008F6F06">
              <w:rPr>
                <w:rFonts w:eastAsia="Times New Roman"/>
                <w:bCs/>
                <w:iCs/>
                <w:noProof/>
                <w:lang w:val="et-EE"/>
              </w:rPr>
              <w:t>asutuste</w:t>
            </w:r>
            <w:r w:rsidRPr="008F6F06">
              <w:rPr>
                <w:rFonts w:eastAsia="Times New Roman"/>
                <w:bCs/>
                <w:iCs/>
                <w:noProof/>
                <w:lang w:val="et-EE"/>
              </w:rPr>
              <w:t xml:space="preserve">, majutuskeskuse, kodanikuühiskonna, rahvusvaheliste organisatsioonide </w:t>
            </w:r>
            <w:r w:rsidR="009A0BD2">
              <w:rPr>
                <w:rFonts w:eastAsia="Times New Roman"/>
                <w:bCs/>
                <w:iCs/>
                <w:noProof/>
                <w:lang w:val="et-EE"/>
              </w:rPr>
              <w:t>ja</w:t>
            </w:r>
            <w:r w:rsidR="009A0BD2" w:rsidRPr="008F6F06">
              <w:rPr>
                <w:rFonts w:eastAsia="Times New Roman"/>
                <w:bCs/>
                <w:iCs/>
                <w:noProof/>
                <w:lang w:val="et-EE"/>
              </w:rPr>
              <w:t xml:space="preserve"> </w:t>
            </w:r>
            <w:r w:rsidRPr="008F6F06">
              <w:rPr>
                <w:rFonts w:eastAsia="Times New Roman"/>
                <w:bCs/>
                <w:iCs/>
                <w:noProof/>
                <w:lang w:val="et-EE"/>
              </w:rPr>
              <w:t>kohalike omavalitsustega. Arvestades rände arengu</w:t>
            </w:r>
            <w:r w:rsidR="009A0BD2">
              <w:rPr>
                <w:rFonts w:eastAsia="Times New Roman"/>
                <w:bCs/>
                <w:iCs/>
                <w:noProof/>
                <w:lang w:val="et-EE"/>
              </w:rPr>
              <w:t>suundi</w:t>
            </w:r>
            <w:r w:rsidRPr="008F6F06">
              <w:rPr>
                <w:rFonts w:eastAsia="Times New Roman"/>
                <w:bCs/>
                <w:iCs/>
                <w:noProof/>
                <w:lang w:val="et-EE"/>
              </w:rPr>
              <w:t xml:space="preserve"> maailmas, </w:t>
            </w:r>
            <w:r w:rsidR="00973CD7">
              <w:rPr>
                <w:rFonts w:eastAsia="Times New Roman"/>
                <w:bCs/>
                <w:iCs/>
                <w:noProof/>
                <w:lang w:val="et-EE"/>
              </w:rPr>
              <w:t xml:space="preserve">sh </w:t>
            </w:r>
            <w:r w:rsidR="002E771E">
              <w:rPr>
                <w:rFonts w:eastAsia="Times New Roman"/>
                <w:bCs/>
                <w:iCs/>
                <w:noProof/>
                <w:lang w:val="et-EE"/>
              </w:rPr>
              <w:t xml:space="preserve">seoses Ukraina sõjaga tekkinud </w:t>
            </w:r>
            <w:r w:rsidR="00973CD7">
              <w:rPr>
                <w:rFonts w:eastAsia="Times New Roman"/>
                <w:bCs/>
                <w:iCs/>
                <w:noProof/>
                <w:lang w:val="et-EE"/>
              </w:rPr>
              <w:t xml:space="preserve">vajadust rakendada ajutise kaitse direktiivi, </w:t>
            </w:r>
            <w:r w:rsidRPr="008F6F06">
              <w:rPr>
                <w:rFonts w:eastAsia="Times New Roman"/>
                <w:bCs/>
                <w:iCs/>
                <w:noProof/>
                <w:lang w:val="et-EE"/>
              </w:rPr>
              <w:t>on oluline, et Eesti oleks valmis</w:t>
            </w:r>
            <w:r w:rsidR="009A0BD2">
              <w:rPr>
                <w:rFonts w:eastAsia="Times New Roman"/>
                <w:bCs/>
                <w:iCs/>
                <w:noProof/>
                <w:lang w:val="et-EE"/>
              </w:rPr>
              <w:t xml:space="preserve"> menetlema</w:t>
            </w:r>
            <w:r w:rsidRPr="008F6F06">
              <w:rPr>
                <w:rFonts w:eastAsia="Times New Roman"/>
                <w:bCs/>
                <w:iCs/>
                <w:noProof/>
                <w:lang w:val="et-EE"/>
              </w:rPr>
              <w:t xml:space="preserve"> üha </w:t>
            </w:r>
            <w:r w:rsidR="009A0BD2">
              <w:rPr>
                <w:rFonts w:eastAsia="Times New Roman"/>
                <w:bCs/>
                <w:iCs/>
                <w:noProof/>
                <w:lang w:val="et-EE"/>
              </w:rPr>
              <w:t>rohkem</w:t>
            </w:r>
            <w:r w:rsidR="009A0BD2" w:rsidRPr="008F6F06">
              <w:rPr>
                <w:rFonts w:eastAsia="Times New Roman"/>
                <w:bCs/>
                <w:iCs/>
                <w:noProof/>
                <w:lang w:val="et-EE"/>
              </w:rPr>
              <w:t xml:space="preserve"> </w:t>
            </w:r>
            <w:r w:rsidR="00691BC4" w:rsidRPr="008F6F06">
              <w:rPr>
                <w:rFonts w:eastAsia="Times New Roman"/>
                <w:bCs/>
                <w:iCs/>
                <w:noProof/>
                <w:lang w:val="et-EE"/>
              </w:rPr>
              <w:t xml:space="preserve">rahvusvahelise kaitse </w:t>
            </w:r>
            <w:r w:rsidRPr="008F6F06">
              <w:rPr>
                <w:rFonts w:eastAsia="Times New Roman"/>
                <w:bCs/>
                <w:iCs/>
                <w:noProof/>
                <w:lang w:val="et-EE"/>
              </w:rPr>
              <w:t>taotlus</w:t>
            </w:r>
            <w:r w:rsidR="009A0BD2">
              <w:rPr>
                <w:rFonts w:eastAsia="Times New Roman"/>
                <w:bCs/>
                <w:iCs/>
                <w:noProof/>
                <w:lang w:val="et-EE"/>
              </w:rPr>
              <w:t>i</w:t>
            </w:r>
            <w:r w:rsidRPr="008F6F06">
              <w:rPr>
                <w:rFonts w:eastAsia="Times New Roman"/>
                <w:bCs/>
                <w:iCs/>
                <w:noProof/>
                <w:lang w:val="et-EE"/>
              </w:rPr>
              <w:t xml:space="preserve"> ja </w:t>
            </w:r>
            <w:r w:rsidR="009A0BD2">
              <w:rPr>
                <w:rFonts w:eastAsia="Times New Roman"/>
                <w:bCs/>
                <w:iCs/>
                <w:noProof/>
                <w:lang w:val="et-EE"/>
              </w:rPr>
              <w:t xml:space="preserve">tagama </w:t>
            </w:r>
            <w:r w:rsidRPr="008F6F06">
              <w:rPr>
                <w:rFonts w:eastAsia="Times New Roman"/>
                <w:bCs/>
                <w:iCs/>
                <w:noProof/>
                <w:lang w:val="et-EE"/>
              </w:rPr>
              <w:t>rahvusvahelise kaitse saajatele vajalik</w:t>
            </w:r>
            <w:r w:rsidR="009A0BD2">
              <w:rPr>
                <w:rFonts w:eastAsia="Times New Roman"/>
                <w:bCs/>
                <w:iCs/>
                <w:noProof/>
                <w:lang w:val="et-EE"/>
              </w:rPr>
              <w:t>ud</w:t>
            </w:r>
            <w:r w:rsidRPr="008F6F06">
              <w:rPr>
                <w:rFonts w:eastAsia="Times New Roman"/>
                <w:bCs/>
                <w:iCs/>
                <w:noProof/>
                <w:lang w:val="et-EE"/>
              </w:rPr>
              <w:t xml:space="preserve"> vastuvõtutingimus</w:t>
            </w:r>
            <w:r w:rsidR="009A0BD2">
              <w:rPr>
                <w:rFonts w:eastAsia="Times New Roman"/>
                <w:bCs/>
                <w:iCs/>
                <w:noProof/>
                <w:lang w:val="et-EE"/>
              </w:rPr>
              <w:t>ed</w:t>
            </w:r>
            <w:r w:rsidR="00973CD7">
              <w:rPr>
                <w:rFonts w:eastAsia="Times New Roman"/>
                <w:bCs/>
                <w:iCs/>
                <w:noProof/>
                <w:lang w:val="et-EE"/>
              </w:rPr>
              <w:t>.</w:t>
            </w:r>
            <w:r w:rsidRPr="008F6F06">
              <w:rPr>
                <w:rFonts w:eastAsia="Times New Roman"/>
                <w:bCs/>
                <w:iCs/>
                <w:noProof/>
                <w:lang w:val="et-EE"/>
              </w:rPr>
              <w:t xml:space="preserve"> </w:t>
            </w:r>
            <w:r w:rsidR="00973CD7">
              <w:rPr>
                <w:rFonts w:eastAsia="Times New Roman"/>
                <w:bCs/>
                <w:iCs/>
                <w:noProof/>
                <w:lang w:val="et-EE"/>
              </w:rPr>
              <w:t xml:space="preserve">Seda </w:t>
            </w:r>
            <w:r w:rsidRPr="008F6F06">
              <w:rPr>
                <w:rFonts w:eastAsia="Times New Roman"/>
                <w:bCs/>
                <w:iCs/>
                <w:noProof/>
                <w:lang w:val="et-EE"/>
              </w:rPr>
              <w:t xml:space="preserve">eelkõige </w:t>
            </w:r>
            <w:r w:rsidR="009A0BD2">
              <w:rPr>
                <w:rFonts w:eastAsia="Times New Roman"/>
                <w:bCs/>
                <w:iCs/>
                <w:noProof/>
                <w:lang w:val="et-EE"/>
              </w:rPr>
              <w:t xml:space="preserve">selleks, et katta </w:t>
            </w:r>
            <w:r w:rsidRPr="008F6F06">
              <w:rPr>
                <w:rFonts w:eastAsia="Times New Roman"/>
                <w:bCs/>
                <w:iCs/>
                <w:noProof/>
                <w:lang w:val="et-EE"/>
              </w:rPr>
              <w:t>haavatavate rühmade ning</w:t>
            </w:r>
            <w:r w:rsidR="002F643F">
              <w:rPr>
                <w:rFonts w:eastAsia="Times New Roman"/>
                <w:bCs/>
                <w:iCs/>
                <w:noProof/>
                <w:lang w:val="et-EE"/>
              </w:rPr>
              <w:t xml:space="preserve"> </w:t>
            </w:r>
            <w:r w:rsidR="002F643F" w:rsidRPr="00EF2C66">
              <w:rPr>
                <w:lang w:val="et-EE"/>
              </w:rPr>
              <w:t>vastuvõtu erivajadustega ja spetsiaalseid menetlustagatisi vajavate isikute vajadused</w:t>
            </w:r>
            <w:r w:rsidRPr="008F6F06">
              <w:rPr>
                <w:rFonts w:eastAsia="Times New Roman"/>
                <w:bCs/>
                <w:iCs/>
                <w:noProof/>
                <w:lang w:val="et-EE"/>
              </w:rPr>
              <w:t xml:space="preserve">. </w:t>
            </w:r>
          </w:p>
          <w:p w14:paraId="0E78B845" w14:textId="77777777" w:rsidR="00973CD7" w:rsidRDefault="00973CD7" w:rsidP="004E6CFE">
            <w:pPr>
              <w:spacing w:before="0" w:after="0"/>
              <w:rPr>
                <w:rFonts w:eastAsia="Times New Roman"/>
                <w:bCs/>
                <w:iCs/>
                <w:noProof/>
                <w:lang w:val="et-EE"/>
              </w:rPr>
            </w:pPr>
          </w:p>
          <w:p w14:paraId="1482EF1E" w14:textId="73D005BA" w:rsidR="00425587" w:rsidRPr="008F6F06" w:rsidRDefault="00D7774F" w:rsidP="004E6CFE">
            <w:pPr>
              <w:spacing w:before="0" w:after="0"/>
              <w:rPr>
                <w:rFonts w:eastAsia="Times New Roman"/>
                <w:bCs/>
                <w:iCs/>
                <w:noProof/>
                <w:lang w:val="et-EE"/>
              </w:rPr>
            </w:pPr>
            <w:r w:rsidRPr="008F6F06">
              <w:rPr>
                <w:rFonts w:eastAsia="Times New Roman"/>
                <w:bCs/>
                <w:iCs/>
                <w:noProof/>
                <w:lang w:val="et-EE"/>
              </w:rPr>
              <w:t>Oluline on luua</w:t>
            </w:r>
            <w:r w:rsidR="00425587" w:rsidRPr="008F6F06">
              <w:rPr>
                <w:rFonts w:eastAsia="Times New Roman"/>
                <w:bCs/>
                <w:iCs/>
                <w:noProof/>
                <w:lang w:val="et-EE"/>
              </w:rPr>
              <w:t xml:space="preserve"> </w:t>
            </w:r>
            <w:r w:rsidR="00425587" w:rsidRPr="0024470F">
              <w:rPr>
                <w:rFonts w:eastAsia="Times New Roman"/>
                <w:bCs/>
                <w:iCs/>
                <w:noProof/>
                <w:lang w:val="et-EE"/>
              </w:rPr>
              <w:t>eeltingimused</w:t>
            </w:r>
            <w:r w:rsidR="00425587" w:rsidRPr="008F6F06">
              <w:rPr>
                <w:rFonts w:eastAsia="Times New Roman"/>
                <w:bCs/>
                <w:iCs/>
                <w:noProof/>
                <w:lang w:val="et-EE"/>
              </w:rPr>
              <w:t xml:space="preserve"> rahvusvahelise kaitse saajate esmaseks kohanemiseks </w:t>
            </w:r>
            <w:r w:rsidR="009A0BD2">
              <w:rPr>
                <w:rFonts w:eastAsia="Times New Roman"/>
                <w:bCs/>
                <w:iCs/>
                <w:noProof/>
                <w:lang w:val="et-EE"/>
              </w:rPr>
              <w:t>ja</w:t>
            </w:r>
            <w:r w:rsidR="009A0BD2" w:rsidRPr="008F6F06">
              <w:rPr>
                <w:rFonts w:eastAsia="Times New Roman"/>
                <w:bCs/>
                <w:iCs/>
                <w:noProof/>
                <w:lang w:val="et-EE"/>
              </w:rPr>
              <w:t xml:space="preserve"> </w:t>
            </w:r>
            <w:r w:rsidR="00425587" w:rsidRPr="008F6F06">
              <w:rPr>
                <w:rFonts w:eastAsia="Times New Roman"/>
                <w:bCs/>
                <w:iCs/>
                <w:noProof/>
                <w:lang w:val="et-EE"/>
              </w:rPr>
              <w:t>edasiseks lõimumiseks Eestis.</w:t>
            </w:r>
          </w:p>
          <w:p w14:paraId="7494E7E1" w14:textId="77777777" w:rsidR="004E6CFE" w:rsidRPr="008F6F06" w:rsidRDefault="004E6CFE" w:rsidP="004E6CFE">
            <w:pPr>
              <w:spacing w:before="0" w:after="0"/>
              <w:rPr>
                <w:rFonts w:eastAsia="Times New Roman"/>
                <w:bCs/>
                <w:iCs/>
                <w:noProof/>
                <w:lang w:val="et-EE"/>
              </w:rPr>
            </w:pPr>
          </w:p>
          <w:p w14:paraId="6F3CC66B" w14:textId="3170C70F" w:rsidR="00425587" w:rsidRPr="008F6F06" w:rsidRDefault="00425587" w:rsidP="004E6CFE">
            <w:pPr>
              <w:spacing w:before="0" w:after="0"/>
              <w:rPr>
                <w:rFonts w:eastAsia="Times New Roman"/>
                <w:bCs/>
                <w:iCs/>
                <w:noProof/>
                <w:lang w:val="et-EE"/>
              </w:rPr>
            </w:pPr>
            <w:r w:rsidRPr="008F6F06">
              <w:rPr>
                <w:rFonts w:eastAsia="Times New Roman"/>
                <w:bCs/>
                <w:iCs/>
                <w:noProof/>
                <w:lang w:val="et-EE"/>
              </w:rPr>
              <w:t xml:space="preserve">Eesti peab liikmesriikide solidaarsust väga oluliseks. </w:t>
            </w:r>
            <w:r w:rsidR="00CA2B14">
              <w:rPr>
                <w:rFonts w:eastAsia="Times New Roman"/>
                <w:bCs/>
                <w:iCs/>
                <w:noProof/>
                <w:lang w:val="et-EE"/>
              </w:rPr>
              <w:t>Tähtis</w:t>
            </w:r>
            <w:r w:rsidR="00CA2B14" w:rsidRPr="008F6F06">
              <w:rPr>
                <w:rFonts w:eastAsia="Times New Roman"/>
                <w:bCs/>
                <w:iCs/>
                <w:noProof/>
                <w:lang w:val="et-EE"/>
              </w:rPr>
              <w:t xml:space="preserve"> </w:t>
            </w:r>
            <w:r w:rsidR="00346E97" w:rsidRPr="008F6F06">
              <w:rPr>
                <w:rFonts w:eastAsia="Times New Roman"/>
                <w:bCs/>
                <w:iCs/>
                <w:noProof/>
                <w:lang w:val="et-EE"/>
              </w:rPr>
              <w:t>on s</w:t>
            </w:r>
            <w:r w:rsidRPr="008F6F06">
              <w:rPr>
                <w:rFonts w:eastAsia="Times New Roman"/>
                <w:bCs/>
                <w:iCs/>
                <w:noProof/>
                <w:lang w:val="et-EE"/>
              </w:rPr>
              <w:t>äili</w:t>
            </w:r>
            <w:r w:rsidR="00346E97" w:rsidRPr="008F6F06">
              <w:rPr>
                <w:rFonts w:eastAsia="Times New Roman"/>
                <w:bCs/>
                <w:iCs/>
                <w:noProof/>
                <w:lang w:val="et-EE"/>
              </w:rPr>
              <w:t>tada</w:t>
            </w:r>
            <w:r w:rsidRPr="008F6F06">
              <w:rPr>
                <w:rFonts w:eastAsia="Times New Roman"/>
                <w:bCs/>
                <w:iCs/>
                <w:noProof/>
                <w:lang w:val="et-EE"/>
              </w:rPr>
              <w:t xml:space="preserve"> valmisolek </w:t>
            </w:r>
            <w:r w:rsidR="00CA2B14" w:rsidRPr="008F6F06">
              <w:rPr>
                <w:rFonts w:eastAsia="Times New Roman"/>
                <w:bCs/>
                <w:iCs/>
                <w:noProof/>
                <w:lang w:val="et-EE"/>
              </w:rPr>
              <w:t>panusta</w:t>
            </w:r>
            <w:r w:rsidR="00CA2B14">
              <w:rPr>
                <w:rFonts w:eastAsia="Times New Roman"/>
                <w:bCs/>
                <w:iCs/>
                <w:noProof/>
                <w:lang w:val="et-EE"/>
              </w:rPr>
              <w:t>da</w:t>
            </w:r>
            <w:r w:rsidR="00CA2B14" w:rsidRPr="008F6F06">
              <w:rPr>
                <w:rFonts w:eastAsia="Times New Roman"/>
                <w:bCs/>
                <w:iCs/>
                <w:noProof/>
                <w:lang w:val="et-EE"/>
              </w:rPr>
              <w:t xml:space="preserve"> </w:t>
            </w:r>
            <w:r w:rsidR="003C06A8" w:rsidRPr="008F6F06">
              <w:rPr>
                <w:rFonts w:eastAsia="Times New Roman"/>
                <w:bCs/>
                <w:iCs/>
                <w:noProof/>
                <w:lang w:val="et-EE"/>
              </w:rPr>
              <w:t>solidaarsusesse</w:t>
            </w:r>
            <w:r w:rsidR="00CA2B14">
              <w:rPr>
                <w:rFonts w:eastAsia="Times New Roman"/>
                <w:bCs/>
                <w:iCs/>
                <w:noProof/>
                <w:lang w:val="et-EE"/>
              </w:rPr>
              <w:t>, eeskätt</w:t>
            </w:r>
            <w:r w:rsidR="003C06A8" w:rsidRPr="008F6F06">
              <w:rPr>
                <w:rFonts w:eastAsia="Times New Roman"/>
                <w:bCs/>
                <w:iCs/>
                <w:noProof/>
                <w:lang w:val="et-EE"/>
              </w:rPr>
              <w:t xml:space="preserve"> </w:t>
            </w:r>
            <w:r w:rsidR="00CA2B14" w:rsidRPr="008F6F06">
              <w:rPr>
                <w:rFonts w:eastAsia="Times New Roman"/>
                <w:bCs/>
                <w:iCs/>
                <w:noProof/>
                <w:lang w:val="et-EE"/>
              </w:rPr>
              <w:t>pakku</w:t>
            </w:r>
            <w:r w:rsidR="00CA2B14">
              <w:rPr>
                <w:rFonts w:eastAsia="Times New Roman"/>
                <w:bCs/>
                <w:iCs/>
                <w:noProof/>
                <w:lang w:val="et-EE"/>
              </w:rPr>
              <w:t>des</w:t>
            </w:r>
            <w:r w:rsidR="00CA2B14" w:rsidRPr="008F6F06">
              <w:rPr>
                <w:rFonts w:eastAsia="Times New Roman"/>
                <w:bCs/>
                <w:iCs/>
                <w:noProof/>
                <w:lang w:val="et-EE"/>
              </w:rPr>
              <w:t xml:space="preserve"> </w:t>
            </w:r>
            <w:r w:rsidRPr="008F6F06">
              <w:rPr>
                <w:rFonts w:eastAsia="Times New Roman"/>
                <w:bCs/>
                <w:iCs/>
                <w:noProof/>
                <w:lang w:val="et-EE"/>
              </w:rPr>
              <w:t>ELi koordineeritud meetmete kaudu või kahepoolselt</w:t>
            </w:r>
            <w:r w:rsidR="00CA2B14" w:rsidRPr="008F6F06">
              <w:rPr>
                <w:rFonts w:eastAsia="Times New Roman"/>
                <w:bCs/>
                <w:iCs/>
                <w:noProof/>
                <w:lang w:val="et-EE"/>
              </w:rPr>
              <w:t xml:space="preserve"> eksperte või tehnilis</w:t>
            </w:r>
            <w:r w:rsidR="00CA2B14">
              <w:rPr>
                <w:rFonts w:eastAsia="Times New Roman"/>
                <w:bCs/>
                <w:iCs/>
                <w:noProof/>
                <w:lang w:val="et-EE"/>
              </w:rPr>
              <w:t>i</w:t>
            </w:r>
            <w:r w:rsidR="00CA2B14" w:rsidRPr="008F6F06">
              <w:rPr>
                <w:rFonts w:eastAsia="Times New Roman"/>
                <w:bCs/>
                <w:iCs/>
                <w:noProof/>
                <w:lang w:val="et-EE"/>
              </w:rPr>
              <w:t xml:space="preserve"> seadme</w:t>
            </w:r>
            <w:r w:rsidR="00CA2B14">
              <w:rPr>
                <w:rFonts w:eastAsia="Times New Roman"/>
                <w:bCs/>
                <w:iCs/>
                <w:noProof/>
                <w:lang w:val="et-EE"/>
              </w:rPr>
              <w:t>id</w:t>
            </w:r>
            <w:r w:rsidRPr="008F6F06">
              <w:rPr>
                <w:rFonts w:eastAsia="Times New Roman"/>
                <w:bCs/>
                <w:iCs/>
                <w:noProof/>
                <w:lang w:val="et-EE"/>
              </w:rPr>
              <w:t>. Samuti on oluline jätkata osalemist</w:t>
            </w:r>
            <w:r w:rsidR="00D7774F" w:rsidRPr="008F6F06">
              <w:rPr>
                <w:rFonts w:eastAsia="Times New Roman"/>
                <w:bCs/>
                <w:iCs/>
                <w:noProof/>
                <w:lang w:val="et-EE"/>
              </w:rPr>
              <w:t xml:space="preserve"> Euroopa </w:t>
            </w:r>
            <w:r w:rsidR="00C93A76">
              <w:rPr>
                <w:rFonts w:eastAsia="Times New Roman"/>
                <w:bCs/>
                <w:iCs/>
                <w:noProof/>
                <w:lang w:val="et-EE"/>
              </w:rPr>
              <w:t>Liidu Varjupaigaamet</w:t>
            </w:r>
            <w:r w:rsidR="00982D9C">
              <w:rPr>
                <w:rFonts w:eastAsia="Times New Roman"/>
                <w:bCs/>
                <w:iCs/>
                <w:noProof/>
                <w:lang w:val="et-EE"/>
              </w:rPr>
              <w:t>i</w:t>
            </w:r>
            <w:r w:rsidR="001237FD">
              <w:rPr>
                <w:rFonts w:eastAsia="Times New Roman"/>
                <w:bCs/>
                <w:iCs/>
                <w:noProof/>
                <w:lang w:val="et-EE"/>
              </w:rPr>
              <w:t xml:space="preserve"> (edaspidi </w:t>
            </w:r>
            <w:r w:rsidR="001237FD" w:rsidRPr="0007616F">
              <w:rPr>
                <w:rFonts w:eastAsia="Times New Roman"/>
                <w:bCs/>
                <w:i/>
                <w:noProof/>
                <w:lang w:val="et-EE"/>
              </w:rPr>
              <w:t>EUAA</w:t>
            </w:r>
            <w:r w:rsidR="001237FD">
              <w:rPr>
                <w:rFonts w:eastAsia="Times New Roman"/>
                <w:bCs/>
                <w:iCs/>
                <w:noProof/>
                <w:lang w:val="et-EE"/>
              </w:rPr>
              <w:t>)</w:t>
            </w:r>
            <w:r w:rsidRPr="008F6F06">
              <w:rPr>
                <w:rFonts w:eastAsia="Times New Roman"/>
                <w:bCs/>
                <w:iCs/>
                <w:noProof/>
                <w:lang w:val="et-EE"/>
              </w:rPr>
              <w:t xml:space="preserve"> tegevus</w:t>
            </w:r>
            <w:r w:rsidR="00C31216" w:rsidRPr="008F6F06">
              <w:rPr>
                <w:rFonts w:eastAsia="Times New Roman"/>
                <w:bCs/>
                <w:iCs/>
                <w:noProof/>
                <w:lang w:val="et-EE"/>
              </w:rPr>
              <w:t>t</w:t>
            </w:r>
            <w:r w:rsidRPr="008F6F06">
              <w:rPr>
                <w:rFonts w:eastAsia="Times New Roman"/>
                <w:bCs/>
                <w:iCs/>
                <w:noProof/>
                <w:lang w:val="et-EE"/>
              </w:rPr>
              <w:t xml:space="preserve">es, sealhulgas </w:t>
            </w:r>
            <w:r w:rsidR="00C31216" w:rsidRPr="008F6F06">
              <w:rPr>
                <w:rFonts w:eastAsia="Times New Roman"/>
                <w:bCs/>
                <w:iCs/>
                <w:noProof/>
                <w:lang w:val="et-EE"/>
              </w:rPr>
              <w:t xml:space="preserve">kasutades ja arendades pakutavaid võimalusi ja </w:t>
            </w:r>
            <w:r w:rsidRPr="008F6F06">
              <w:rPr>
                <w:rFonts w:eastAsia="Times New Roman"/>
                <w:bCs/>
                <w:iCs/>
                <w:noProof/>
                <w:lang w:val="et-EE"/>
              </w:rPr>
              <w:t>vahend</w:t>
            </w:r>
            <w:r w:rsidR="00C31216" w:rsidRPr="008F6F06">
              <w:rPr>
                <w:rFonts w:eastAsia="Times New Roman"/>
                <w:bCs/>
                <w:iCs/>
                <w:noProof/>
                <w:lang w:val="et-EE"/>
              </w:rPr>
              <w:t>eid</w:t>
            </w:r>
            <w:r w:rsidRPr="008F6F06">
              <w:rPr>
                <w:rFonts w:eastAsia="Times New Roman"/>
                <w:bCs/>
                <w:iCs/>
                <w:noProof/>
                <w:lang w:val="et-EE"/>
              </w:rPr>
              <w:t xml:space="preserve">, </w:t>
            </w:r>
            <w:r w:rsidR="00C31216" w:rsidRPr="008F6F06">
              <w:rPr>
                <w:rFonts w:eastAsia="Times New Roman"/>
                <w:bCs/>
                <w:iCs/>
                <w:noProof/>
                <w:lang w:val="et-EE"/>
              </w:rPr>
              <w:t xml:space="preserve">et </w:t>
            </w:r>
            <w:r w:rsidRPr="008F6F06">
              <w:rPr>
                <w:rFonts w:eastAsia="Times New Roman"/>
                <w:bCs/>
                <w:iCs/>
                <w:noProof/>
                <w:lang w:val="et-EE"/>
              </w:rPr>
              <w:t>suurenda</w:t>
            </w:r>
            <w:r w:rsidR="00C31216" w:rsidRPr="008F6F06">
              <w:rPr>
                <w:rFonts w:eastAsia="Times New Roman"/>
                <w:bCs/>
                <w:iCs/>
                <w:noProof/>
                <w:lang w:val="et-EE"/>
              </w:rPr>
              <w:t>da</w:t>
            </w:r>
            <w:r w:rsidRPr="008F6F06">
              <w:rPr>
                <w:rFonts w:eastAsia="Times New Roman"/>
                <w:bCs/>
                <w:iCs/>
                <w:noProof/>
                <w:lang w:val="et-EE"/>
              </w:rPr>
              <w:t xml:space="preserve"> ametnike teadmisi ja professionaalsust. Lisaks toetab Eesti </w:t>
            </w:r>
            <w:r w:rsidR="00DF3BC2">
              <w:rPr>
                <w:rFonts w:eastAsia="Times New Roman"/>
                <w:bCs/>
                <w:iCs/>
                <w:noProof/>
                <w:lang w:val="et-EE"/>
              </w:rPr>
              <w:t>veel</w:t>
            </w:r>
            <w:r w:rsidR="00631836" w:rsidRPr="008F6F06">
              <w:rPr>
                <w:rFonts w:eastAsia="Times New Roman"/>
                <w:bCs/>
                <w:iCs/>
                <w:noProof/>
                <w:lang w:val="et-EE"/>
              </w:rPr>
              <w:t xml:space="preserve"> </w:t>
            </w:r>
            <w:r w:rsidR="00CE3685" w:rsidRPr="008F6F06">
              <w:rPr>
                <w:rFonts w:eastAsia="Times New Roman"/>
                <w:bCs/>
                <w:iCs/>
                <w:noProof/>
                <w:lang w:val="et-EE"/>
              </w:rPr>
              <w:t xml:space="preserve">suuremat teadlikkust </w:t>
            </w:r>
            <w:r w:rsidRPr="008F6F06">
              <w:rPr>
                <w:rFonts w:eastAsia="Times New Roman"/>
                <w:bCs/>
                <w:iCs/>
                <w:noProof/>
                <w:lang w:val="et-EE"/>
              </w:rPr>
              <w:t>inimkaubanduse võimalike</w:t>
            </w:r>
            <w:r w:rsidR="003B3DEF" w:rsidRPr="008F6F06">
              <w:rPr>
                <w:rFonts w:eastAsia="Times New Roman"/>
                <w:bCs/>
                <w:iCs/>
                <w:noProof/>
                <w:lang w:val="et-EE"/>
              </w:rPr>
              <w:t>st</w:t>
            </w:r>
            <w:r w:rsidRPr="008F6F06">
              <w:rPr>
                <w:rFonts w:eastAsia="Times New Roman"/>
                <w:bCs/>
                <w:iCs/>
                <w:noProof/>
                <w:lang w:val="et-EE"/>
              </w:rPr>
              <w:t xml:space="preserve"> ohvrite</w:t>
            </w:r>
            <w:r w:rsidR="003B3DEF" w:rsidRPr="008F6F06">
              <w:rPr>
                <w:rFonts w:eastAsia="Times New Roman"/>
                <w:bCs/>
                <w:iCs/>
                <w:noProof/>
                <w:lang w:val="et-EE"/>
              </w:rPr>
              <w:t>st</w:t>
            </w:r>
            <w:r w:rsidRPr="008F6F06">
              <w:rPr>
                <w:rFonts w:eastAsia="Times New Roman"/>
                <w:bCs/>
                <w:iCs/>
                <w:noProof/>
                <w:lang w:val="et-EE"/>
              </w:rPr>
              <w:t>, eriti haavatavate</w:t>
            </w:r>
            <w:r w:rsidR="003B3DEF" w:rsidRPr="008F6F06">
              <w:rPr>
                <w:rFonts w:eastAsia="Times New Roman"/>
                <w:bCs/>
                <w:iCs/>
                <w:noProof/>
                <w:lang w:val="et-EE"/>
              </w:rPr>
              <w:t>st</w:t>
            </w:r>
            <w:r w:rsidRPr="008F6F06">
              <w:rPr>
                <w:rFonts w:eastAsia="Times New Roman"/>
                <w:bCs/>
                <w:iCs/>
                <w:noProof/>
                <w:lang w:val="et-EE"/>
              </w:rPr>
              <w:t xml:space="preserve"> rühmade</w:t>
            </w:r>
            <w:r w:rsidR="003B3DEF" w:rsidRPr="008F6F06">
              <w:rPr>
                <w:rFonts w:eastAsia="Times New Roman"/>
                <w:bCs/>
                <w:iCs/>
                <w:noProof/>
                <w:lang w:val="et-EE"/>
              </w:rPr>
              <w:t>st</w:t>
            </w:r>
            <w:r w:rsidR="00631836">
              <w:rPr>
                <w:rFonts w:eastAsia="Times New Roman"/>
                <w:bCs/>
                <w:iCs/>
                <w:noProof/>
                <w:lang w:val="et-EE"/>
              </w:rPr>
              <w:t>,</w:t>
            </w:r>
            <w:r w:rsidRPr="008F6F06">
              <w:rPr>
                <w:rFonts w:eastAsia="Times New Roman"/>
                <w:bCs/>
                <w:iCs/>
                <w:noProof/>
                <w:lang w:val="et-EE"/>
              </w:rPr>
              <w:t xml:space="preserve"> ja </w:t>
            </w:r>
            <w:r w:rsidR="00CE3685">
              <w:rPr>
                <w:rFonts w:eastAsia="Times New Roman"/>
                <w:bCs/>
                <w:iCs/>
                <w:noProof/>
                <w:lang w:val="et-EE"/>
              </w:rPr>
              <w:t xml:space="preserve">nende </w:t>
            </w:r>
            <w:r w:rsidRPr="008F6F06">
              <w:rPr>
                <w:rFonts w:eastAsia="Times New Roman"/>
                <w:bCs/>
                <w:iCs/>
                <w:noProof/>
                <w:lang w:val="et-EE"/>
              </w:rPr>
              <w:t>varajast tuvastamist</w:t>
            </w:r>
            <w:r w:rsidR="00C31216" w:rsidRPr="008F6F06">
              <w:rPr>
                <w:rFonts w:eastAsia="Times New Roman"/>
                <w:bCs/>
                <w:iCs/>
                <w:noProof/>
                <w:lang w:val="et-EE"/>
              </w:rPr>
              <w:t xml:space="preserve">, </w:t>
            </w:r>
            <w:r w:rsidR="00C31216" w:rsidRPr="008F6F06">
              <w:rPr>
                <w:rFonts w:eastAsia="Times New Roman"/>
                <w:bCs/>
                <w:iCs/>
                <w:noProof/>
                <w:lang w:val="et-EE"/>
              </w:rPr>
              <w:lastRenderedPageBreak/>
              <w:t xml:space="preserve">et </w:t>
            </w:r>
            <w:r w:rsidR="00631836">
              <w:rPr>
                <w:rFonts w:eastAsia="Times New Roman"/>
                <w:bCs/>
                <w:iCs/>
                <w:noProof/>
                <w:lang w:val="et-EE"/>
              </w:rPr>
              <w:t xml:space="preserve">juhtida </w:t>
            </w:r>
            <w:r w:rsidR="00346E97" w:rsidRPr="008F6F06">
              <w:rPr>
                <w:rFonts w:eastAsia="Times New Roman"/>
                <w:bCs/>
                <w:iCs/>
                <w:noProof/>
                <w:lang w:val="et-EE"/>
              </w:rPr>
              <w:t>inimesed</w:t>
            </w:r>
            <w:r w:rsidRPr="008F6F06">
              <w:rPr>
                <w:rFonts w:eastAsia="Times New Roman"/>
                <w:bCs/>
                <w:iCs/>
                <w:noProof/>
                <w:lang w:val="et-EE"/>
              </w:rPr>
              <w:t xml:space="preserve"> </w:t>
            </w:r>
            <w:r w:rsidR="00631836" w:rsidRPr="008F6F06">
              <w:rPr>
                <w:rFonts w:eastAsia="Times New Roman"/>
                <w:bCs/>
                <w:iCs/>
                <w:noProof/>
                <w:lang w:val="et-EE"/>
              </w:rPr>
              <w:t>vajaduse</w:t>
            </w:r>
            <w:r w:rsidR="00631836">
              <w:rPr>
                <w:rFonts w:eastAsia="Times New Roman"/>
                <w:bCs/>
                <w:iCs/>
                <w:noProof/>
                <w:lang w:val="et-EE"/>
              </w:rPr>
              <w:t xml:space="preserve"> korra</w:t>
            </w:r>
            <w:r w:rsidR="00631836" w:rsidRPr="008F6F06">
              <w:rPr>
                <w:rFonts w:eastAsia="Times New Roman"/>
                <w:bCs/>
                <w:iCs/>
                <w:noProof/>
                <w:lang w:val="et-EE"/>
              </w:rPr>
              <w:t xml:space="preserve">l </w:t>
            </w:r>
            <w:r w:rsidRPr="008F6F06">
              <w:rPr>
                <w:rFonts w:eastAsia="Times New Roman"/>
                <w:bCs/>
                <w:iCs/>
                <w:noProof/>
                <w:lang w:val="et-EE"/>
              </w:rPr>
              <w:t>asjakohase abi ja teenuste</w:t>
            </w:r>
            <w:r w:rsidR="00E62A68">
              <w:rPr>
                <w:rFonts w:eastAsia="Times New Roman"/>
                <w:bCs/>
                <w:iCs/>
                <w:noProof/>
                <w:lang w:val="et-EE"/>
              </w:rPr>
              <w:t>ni</w:t>
            </w:r>
            <w:r w:rsidR="00746A54">
              <w:rPr>
                <w:rFonts w:eastAsia="Times New Roman"/>
                <w:bCs/>
                <w:iCs/>
                <w:noProof/>
                <w:lang w:val="et-EE"/>
              </w:rPr>
              <w:t>,</w:t>
            </w:r>
            <w:r w:rsidRPr="008F6F06">
              <w:rPr>
                <w:rFonts w:eastAsia="Times New Roman"/>
                <w:bCs/>
                <w:iCs/>
                <w:noProof/>
                <w:lang w:val="et-EE"/>
              </w:rPr>
              <w:t xml:space="preserve"> kooskõlas inimkaubanduse vast</w:t>
            </w:r>
            <w:r w:rsidR="00CC538B">
              <w:rPr>
                <w:rFonts w:eastAsia="Times New Roman"/>
                <w:bCs/>
                <w:iCs/>
                <w:noProof/>
                <w:lang w:val="et-EE"/>
              </w:rPr>
              <w:t>u</w:t>
            </w:r>
            <w:r w:rsidRPr="008F6F06">
              <w:rPr>
                <w:rFonts w:eastAsia="Times New Roman"/>
                <w:bCs/>
                <w:iCs/>
                <w:noProof/>
                <w:lang w:val="et-EE"/>
              </w:rPr>
              <w:t xml:space="preserve"> võitl</w:t>
            </w:r>
            <w:r w:rsidR="00CC538B">
              <w:rPr>
                <w:rFonts w:eastAsia="Times New Roman"/>
                <w:bCs/>
                <w:iCs/>
                <w:noProof/>
                <w:lang w:val="et-EE"/>
              </w:rPr>
              <w:t>emise</w:t>
            </w:r>
            <w:r w:rsidRPr="008F6F06">
              <w:rPr>
                <w:rFonts w:eastAsia="Times New Roman"/>
                <w:bCs/>
                <w:iCs/>
                <w:noProof/>
                <w:lang w:val="et-EE"/>
              </w:rPr>
              <w:t xml:space="preserve"> </w:t>
            </w:r>
            <w:r w:rsidR="00CC538B" w:rsidRPr="008F6F06">
              <w:rPr>
                <w:rFonts w:eastAsia="Times New Roman"/>
                <w:bCs/>
                <w:iCs/>
                <w:noProof/>
                <w:lang w:val="et-EE"/>
              </w:rPr>
              <w:t xml:space="preserve">ELi </w:t>
            </w:r>
            <w:r w:rsidRPr="008F6F06">
              <w:rPr>
                <w:rFonts w:eastAsia="Times New Roman"/>
                <w:bCs/>
                <w:iCs/>
                <w:noProof/>
                <w:lang w:val="et-EE"/>
              </w:rPr>
              <w:t>strateegiaga aastateks 2021–2025.</w:t>
            </w:r>
          </w:p>
          <w:p w14:paraId="37E6AA61" w14:textId="77777777" w:rsidR="003B3DEF" w:rsidRPr="008F6F06" w:rsidRDefault="003B3DEF" w:rsidP="004E6CFE">
            <w:pPr>
              <w:spacing w:before="0" w:after="0"/>
              <w:rPr>
                <w:rFonts w:eastAsia="Times New Roman"/>
                <w:b/>
                <w:iCs/>
                <w:noProof/>
                <w:lang w:val="et-EE"/>
              </w:rPr>
            </w:pPr>
          </w:p>
          <w:p w14:paraId="45BC98F5" w14:textId="087DE1FA" w:rsidR="00C31216" w:rsidRPr="008F6F06" w:rsidRDefault="00C31216" w:rsidP="004E6CFE">
            <w:pPr>
              <w:spacing w:before="0" w:after="0"/>
              <w:rPr>
                <w:rFonts w:eastAsia="Times New Roman"/>
                <w:b/>
                <w:iCs/>
                <w:noProof/>
                <w:lang w:val="et-EE"/>
              </w:rPr>
            </w:pPr>
            <w:r w:rsidRPr="008F6F06">
              <w:rPr>
                <w:rFonts w:eastAsia="Times New Roman"/>
                <w:b/>
                <w:iCs/>
                <w:noProof/>
                <w:lang w:val="et-EE"/>
              </w:rPr>
              <w:t>Varjupaigapoliitika üldeesmärgid on järgmised:</w:t>
            </w:r>
          </w:p>
          <w:p w14:paraId="72EBE640" w14:textId="77777777" w:rsidR="00346E97" w:rsidRPr="008F6F06" w:rsidRDefault="00346E97" w:rsidP="004E6CFE">
            <w:pPr>
              <w:spacing w:before="0" w:after="0"/>
              <w:rPr>
                <w:rFonts w:eastAsia="Times New Roman"/>
                <w:b/>
                <w:iCs/>
                <w:noProof/>
                <w:lang w:val="et-EE"/>
              </w:rPr>
            </w:pPr>
          </w:p>
          <w:p w14:paraId="6F44D115" w14:textId="3326F4BA" w:rsidR="00C31216" w:rsidRPr="008F6F06" w:rsidRDefault="00C31216" w:rsidP="004E6CFE">
            <w:pPr>
              <w:spacing w:before="0" w:after="0"/>
              <w:rPr>
                <w:rFonts w:eastAsia="Times New Roman"/>
                <w:bCs/>
                <w:iCs/>
                <w:noProof/>
                <w:lang w:val="et-EE"/>
              </w:rPr>
            </w:pPr>
            <w:r w:rsidRPr="008F6F06">
              <w:rPr>
                <w:rFonts w:eastAsia="Times New Roman"/>
                <w:bCs/>
                <w:iCs/>
                <w:noProof/>
                <w:lang w:val="et-EE"/>
              </w:rPr>
              <w:t xml:space="preserve">1. </w:t>
            </w:r>
            <w:r w:rsidR="00D35E6E">
              <w:rPr>
                <w:rFonts w:eastAsia="Times New Roman"/>
                <w:bCs/>
                <w:iCs/>
                <w:noProof/>
                <w:lang w:val="et-EE"/>
              </w:rPr>
              <w:t>t</w:t>
            </w:r>
            <w:r w:rsidRPr="008F6F06">
              <w:rPr>
                <w:rFonts w:eastAsia="Times New Roman"/>
                <w:bCs/>
                <w:iCs/>
                <w:noProof/>
                <w:lang w:val="et-EE"/>
              </w:rPr>
              <w:t xml:space="preserve">agada ning arendada tõhusat ja kvaliteetset </w:t>
            </w:r>
            <w:r w:rsidR="007F42A0" w:rsidRPr="008F6F06">
              <w:rPr>
                <w:rFonts w:eastAsia="Times New Roman"/>
                <w:bCs/>
                <w:iCs/>
                <w:noProof/>
                <w:lang w:val="et-EE"/>
              </w:rPr>
              <w:t xml:space="preserve">rahvusvahelise kaitse </w:t>
            </w:r>
            <w:r w:rsidRPr="008F6F06">
              <w:rPr>
                <w:rFonts w:eastAsia="Times New Roman"/>
                <w:bCs/>
                <w:iCs/>
                <w:noProof/>
                <w:lang w:val="et-EE"/>
              </w:rPr>
              <w:t>menetlust</w:t>
            </w:r>
            <w:r w:rsidR="00D35E6E">
              <w:rPr>
                <w:rFonts w:eastAsia="Times New Roman"/>
                <w:bCs/>
                <w:iCs/>
                <w:noProof/>
                <w:lang w:val="et-EE"/>
              </w:rPr>
              <w:t>;</w:t>
            </w:r>
          </w:p>
          <w:p w14:paraId="6E873670" w14:textId="19E74AFF" w:rsidR="00C31216" w:rsidRPr="008F6F06" w:rsidRDefault="00C31216" w:rsidP="00A75AE9">
            <w:pPr>
              <w:spacing w:before="0" w:after="0"/>
              <w:rPr>
                <w:rFonts w:eastAsia="Times New Roman"/>
                <w:bCs/>
                <w:iCs/>
                <w:noProof/>
                <w:lang w:val="et-EE"/>
              </w:rPr>
            </w:pPr>
            <w:r w:rsidRPr="008F6F06">
              <w:rPr>
                <w:rFonts w:eastAsia="Times New Roman"/>
                <w:bCs/>
                <w:iCs/>
                <w:noProof/>
                <w:lang w:val="et-EE"/>
              </w:rPr>
              <w:t>2.</w:t>
            </w:r>
            <w:r w:rsidR="00737704">
              <w:rPr>
                <w:rFonts w:eastAsia="Times New Roman"/>
                <w:bCs/>
                <w:iCs/>
                <w:noProof/>
                <w:lang w:val="et-EE"/>
              </w:rPr>
              <w:t xml:space="preserve"> </w:t>
            </w:r>
            <w:r w:rsidR="00D35E6E">
              <w:rPr>
                <w:rFonts w:eastAsia="Times New Roman"/>
                <w:bCs/>
                <w:iCs/>
                <w:noProof/>
                <w:lang w:val="et-EE"/>
              </w:rPr>
              <w:t>t</w:t>
            </w:r>
            <w:r w:rsidRPr="008F6F06">
              <w:rPr>
                <w:rFonts w:eastAsia="Times New Roman"/>
                <w:bCs/>
                <w:iCs/>
                <w:noProof/>
                <w:lang w:val="et-EE"/>
              </w:rPr>
              <w:t xml:space="preserve">agada ning arendada rahvusvahelise kaitse </w:t>
            </w:r>
            <w:r w:rsidR="007F42A0" w:rsidRPr="008F6F06">
              <w:rPr>
                <w:rFonts w:eastAsia="Times New Roman"/>
                <w:bCs/>
                <w:iCs/>
                <w:noProof/>
                <w:lang w:val="et-EE"/>
              </w:rPr>
              <w:t xml:space="preserve">taotlejate ja </w:t>
            </w:r>
            <w:r w:rsidRPr="008F6F06">
              <w:rPr>
                <w:rFonts w:eastAsia="Times New Roman"/>
                <w:bCs/>
                <w:iCs/>
                <w:noProof/>
                <w:lang w:val="et-EE"/>
              </w:rPr>
              <w:t>saajate vastuvõtutingimusi ja tugiteenuseid</w:t>
            </w:r>
            <w:ins w:id="225" w:author="Martin Eber" w:date="2025-07-21T12:24:00Z" w16du:dateUtc="2025-07-21T09:24:00Z">
              <w:r w:rsidR="00553390">
                <w:rPr>
                  <w:rFonts w:eastAsia="Times New Roman"/>
                  <w:bCs/>
                  <w:iCs/>
                  <w:noProof/>
                  <w:lang w:val="et-EE"/>
                </w:rPr>
                <w:t>;</w:t>
              </w:r>
            </w:ins>
            <w:del w:id="226" w:author="Martin Eber" w:date="2025-07-21T12:24:00Z" w16du:dateUtc="2025-07-21T09:24:00Z">
              <w:r w:rsidRPr="008F6F06" w:rsidDel="00553390">
                <w:rPr>
                  <w:rFonts w:eastAsia="Times New Roman"/>
                  <w:bCs/>
                  <w:iCs/>
                  <w:noProof/>
                  <w:lang w:val="et-EE"/>
                </w:rPr>
                <w:delText>.</w:delText>
              </w:r>
            </w:del>
          </w:p>
          <w:p w14:paraId="036ED14E" w14:textId="6E8AD61C" w:rsidR="00675208" w:rsidRPr="008F6F06" w:rsidRDefault="00675208" w:rsidP="00A75AE9">
            <w:pPr>
              <w:spacing w:before="0" w:after="0"/>
              <w:rPr>
                <w:ins w:id="227" w:author="Ave Osman" w:date="2025-07-16T11:43:00Z" w16du:dateUtc="2025-07-16T08:43:00Z"/>
                <w:rFonts w:eastAsia="Times New Roman"/>
                <w:bCs/>
                <w:iCs/>
                <w:noProof/>
                <w:lang w:val="et-EE"/>
              </w:rPr>
            </w:pPr>
            <w:ins w:id="228" w:author="Ave Osman" w:date="2025-07-15T18:00:00Z" w16du:dateUtc="2025-07-15T15:00:00Z">
              <w:r>
                <w:rPr>
                  <w:rFonts w:eastAsia="Times New Roman"/>
                  <w:bCs/>
                  <w:iCs/>
                  <w:noProof/>
                  <w:lang w:val="et-EE"/>
                </w:rPr>
                <w:t>3. tagada varjupaiga- ja rändereformi rakendamine</w:t>
              </w:r>
            </w:ins>
            <w:ins w:id="229" w:author="Martin Eber" w:date="2025-07-21T12:24:00Z" w16du:dateUtc="2025-07-21T09:24:00Z">
              <w:r w:rsidR="00553390">
                <w:rPr>
                  <w:rFonts w:eastAsia="Times New Roman"/>
                  <w:bCs/>
                  <w:iCs/>
                  <w:noProof/>
                  <w:lang w:val="et-EE"/>
                </w:rPr>
                <w:t>.</w:t>
              </w:r>
            </w:ins>
          </w:p>
          <w:p w14:paraId="09AAEE2C" w14:textId="77777777" w:rsidR="00DA62D7" w:rsidRDefault="00DA62D7" w:rsidP="00A75AE9">
            <w:pPr>
              <w:spacing w:before="0" w:after="0"/>
              <w:rPr>
                <w:ins w:id="230" w:author="Ave Osman" w:date="2025-07-16T11:43:00Z" w16du:dateUtc="2025-07-16T08:43:00Z"/>
                <w:rFonts w:eastAsia="Times New Roman"/>
                <w:bCs/>
                <w:iCs/>
                <w:noProof/>
                <w:lang w:val="et-EE"/>
              </w:rPr>
            </w:pPr>
          </w:p>
          <w:p w14:paraId="662B9C84" w14:textId="7405FB3E" w:rsidR="004D2F0C" w:rsidRDefault="00DA62D7" w:rsidP="00A75AE9">
            <w:pPr>
              <w:spacing w:before="0" w:after="0"/>
              <w:rPr>
                <w:ins w:id="231" w:author="Ave Osman" w:date="2025-07-16T12:24:00Z" w16du:dateUtc="2025-07-16T09:24:00Z"/>
                <w:rFonts w:eastAsia="Times New Roman"/>
                <w:bCs/>
                <w:iCs/>
                <w:noProof/>
                <w:lang w:val="et-EE"/>
              </w:rPr>
            </w:pPr>
            <w:ins w:id="232" w:author="Ave Osman" w:date="2025-07-16T11:43:00Z" w16du:dateUtc="2025-07-16T08:43:00Z">
              <w:r>
                <w:rPr>
                  <w:rFonts w:eastAsia="Times New Roman"/>
                  <w:bCs/>
                  <w:iCs/>
                  <w:noProof/>
                  <w:lang w:val="et-EE"/>
                </w:rPr>
                <w:t xml:space="preserve">Eesti tagab, et </w:t>
              </w:r>
            </w:ins>
            <w:ins w:id="233" w:author="Ave Osman" w:date="2025-07-16T12:05:00Z" w16du:dateUtc="2025-07-16T09:05:00Z">
              <w:r w:rsidR="005D7F47">
                <w:rPr>
                  <w:rFonts w:eastAsia="Times New Roman"/>
                  <w:bCs/>
                  <w:iCs/>
                  <w:noProof/>
                  <w:lang w:val="et-EE"/>
                </w:rPr>
                <w:t xml:space="preserve">rakendab </w:t>
              </w:r>
            </w:ins>
            <w:ins w:id="234" w:author="Ave Osman" w:date="2025-07-16T12:07:00Z" w16du:dateUtc="2025-07-16T09:07:00Z">
              <w:r w:rsidR="002E3ED3">
                <w:rPr>
                  <w:rFonts w:eastAsia="Times New Roman"/>
                  <w:bCs/>
                  <w:iCs/>
                  <w:noProof/>
                  <w:lang w:val="et-EE"/>
                </w:rPr>
                <w:t>varjupaigataotluse esitamise kolme etap</w:t>
              </w:r>
            </w:ins>
            <w:ins w:id="235" w:author="Ave Osman" w:date="2025-07-16T12:09:00Z" w16du:dateUtc="2025-07-16T09:09:00Z">
              <w:r w:rsidR="002E3ED3">
                <w:rPr>
                  <w:rFonts w:eastAsia="Times New Roman"/>
                  <w:bCs/>
                  <w:iCs/>
                  <w:noProof/>
                  <w:lang w:val="et-EE"/>
                </w:rPr>
                <w:t>p</w:t>
              </w:r>
            </w:ins>
            <w:ins w:id="236" w:author="Ave Osman" w:date="2025-07-16T12:07:00Z" w16du:dateUtc="2025-07-16T09:07:00Z">
              <w:r w:rsidR="002E3ED3">
                <w:rPr>
                  <w:rFonts w:eastAsia="Times New Roman"/>
                  <w:bCs/>
                  <w:iCs/>
                  <w:noProof/>
                  <w:lang w:val="et-EE"/>
                </w:rPr>
                <w:t>i (</w:t>
              </w:r>
            </w:ins>
            <w:ins w:id="237" w:author="Ave Osman" w:date="2025-07-16T12:05:00Z" w16du:dateUtc="2025-07-16T09:05:00Z">
              <w:r w:rsidR="005D7F47">
                <w:rPr>
                  <w:rFonts w:eastAsia="Times New Roman"/>
                  <w:bCs/>
                  <w:iCs/>
                  <w:noProof/>
                  <w:lang w:val="et-EE"/>
                </w:rPr>
                <w:t>soovi</w:t>
              </w:r>
            </w:ins>
            <w:ins w:id="238" w:author="Ave Osman" w:date="2025-07-16T12:08:00Z" w16du:dateUtc="2025-07-16T09:08:00Z">
              <w:r w:rsidR="002E3ED3">
                <w:rPr>
                  <w:rFonts w:eastAsia="Times New Roman"/>
                  <w:bCs/>
                  <w:iCs/>
                  <w:noProof/>
                  <w:lang w:val="et-EE"/>
                </w:rPr>
                <w:t xml:space="preserve"> avaldamine</w:t>
              </w:r>
            </w:ins>
            <w:ins w:id="239" w:author="Ave Osman" w:date="2025-07-16T12:05:00Z" w16du:dateUtc="2025-07-16T09:05:00Z">
              <w:r w:rsidR="005D7F47">
                <w:rPr>
                  <w:rFonts w:eastAsia="Times New Roman"/>
                  <w:bCs/>
                  <w:iCs/>
                  <w:noProof/>
                  <w:lang w:val="et-EE"/>
                </w:rPr>
                <w:t>, registreerimi</w:t>
              </w:r>
            </w:ins>
            <w:ins w:id="240" w:author="Ave Osman" w:date="2025-07-16T12:08:00Z" w16du:dateUtc="2025-07-16T09:08:00Z">
              <w:r w:rsidR="002E3ED3">
                <w:rPr>
                  <w:rFonts w:eastAsia="Times New Roman"/>
                  <w:bCs/>
                  <w:iCs/>
                  <w:noProof/>
                  <w:lang w:val="et-EE"/>
                </w:rPr>
                <w:t>ne</w:t>
              </w:r>
            </w:ins>
            <w:ins w:id="241" w:author="Ave Osman" w:date="2025-07-16T12:05:00Z" w16du:dateUtc="2025-07-16T09:05:00Z">
              <w:r w:rsidR="005D7F47">
                <w:rPr>
                  <w:rFonts w:eastAsia="Times New Roman"/>
                  <w:bCs/>
                  <w:iCs/>
                  <w:noProof/>
                  <w:lang w:val="et-EE"/>
                </w:rPr>
                <w:t xml:space="preserve"> ja taotluse </w:t>
              </w:r>
            </w:ins>
            <w:ins w:id="242" w:author="Ave Osman" w:date="2025-07-16T12:08:00Z" w16du:dateUtc="2025-07-16T09:08:00Z">
              <w:r w:rsidR="002E3ED3">
                <w:rPr>
                  <w:rFonts w:eastAsia="Times New Roman"/>
                  <w:bCs/>
                  <w:iCs/>
                  <w:noProof/>
                  <w:lang w:val="et-EE"/>
                </w:rPr>
                <w:t>esitamine</w:t>
              </w:r>
            </w:ins>
            <w:ins w:id="243" w:author="Ave Osman" w:date="2025-07-16T12:09:00Z" w16du:dateUtc="2025-07-16T09:09:00Z">
              <w:r w:rsidR="002E3ED3">
                <w:rPr>
                  <w:rFonts w:eastAsia="Times New Roman"/>
                  <w:bCs/>
                  <w:iCs/>
                  <w:noProof/>
                  <w:lang w:val="et-EE"/>
                </w:rPr>
                <w:t>)</w:t>
              </w:r>
            </w:ins>
            <w:ins w:id="244" w:author="Ave Osman" w:date="2025-07-16T12:05:00Z" w16du:dateUtc="2025-07-16T09:05:00Z">
              <w:r w:rsidR="005D7F47">
                <w:rPr>
                  <w:rFonts w:eastAsia="Times New Roman"/>
                  <w:bCs/>
                  <w:iCs/>
                  <w:noProof/>
                  <w:lang w:val="et-EE"/>
                </w:rPr>
                <w:t xml:space="preserve"> </w:t>
              </w:r>
            </w:ins>
            <w:ins w:id="245" w:author="Ave Osman" w:date="2025-07-16T12:00:00Z" w16du:dateUtc="2025-07-16T09:00:00Z">
              <w:r w:rsidR="005D7F47">
                <w:rPr>
                  <w:rFonts w:eastAsia="Times New Roman"/>
                  <w:bCs/>
                  <w:iCs/>
                  <w:noProof/>
                  <w:lang w:val="et-EE"/>
                </w:rPr>
                <w:t xml:space="preserve">vastavalt </w:t>
              </w:r>
            </w:ins>
            <w:ins w:id="246" w:author="Ave Osman" w:date="2025-07-16T12:04:00Z" w16du:dateUtc="2025-07-16T09:04:00Z">
              <w:r w:rsidR="005D7F47">
                <w:rPr>
                  <w:rFonts w:eastAsia="Times New Roman"/>
                  <w:bCs/>
                  <w:iCs/>
                  <w:noProof/>
                  <w:lang w:val="et-EE"/>
                </w:rPr>
                <w:t xml:space="preserve">Euroopa Parlamendi ja nõukogu </w:t>
              </w:r>
            </w:ins>
            <w:ins w:id="247" w:author="Ave Osman" w:date="2025-07-16T12:02:00Z" w16du:dateUtc="2025-07-16T09:02:00Z">
              <w:r w:rsidR="005D7F47">
                <w:rPr>
                  <w:rFonts w:eastAsia="Times New Roman"/>
                  <w:bCs/>
                  <w:iCs/>
                  <w:noProof/>
                  <w:lang w:val="et-EE"/>
                </w:rPr>
                <w:t>määrusele</w:t>
              </w:r>
            </w:ins>
            <w:ins w:id="248" w:author="Ave Osman" w:date="2025-07-16T12:04:00Z" w16du:dateUtc="2025-07-16T09:04:00Z">
              <w:r w:rsidR="005D7F47">
                <w:rPr>
                  <w:rFonts w:eastAsia="Times New Roman"/>
                  <w:bCs/>
                  <w:iCs/>
                  <w:noProof/>
                  <w:lang w:val="et-EE"/>
                </w:rPr>
                <w:t xml:space="preserve"> (EL) 2024/1348 (</w:t>
              </w:r>
            </w:ins>
            <w:ins w:id="249" w:author="Ave Osman" w:date="2025-07-16T12:02:00Z" w16du:dateUtc="2025-07-16T09:02:00Z">
              <w:r w:rsidR="005D7F47">
                <w:rPr>
                  <w:rFonts w:eastAsia="Times New Roman"/>
                  <w:bCs/>
                  <w:iCs/>
                  <w:noProof/>
                  <w:lang w:val="et-EE"/>
                </w:rPr>
                <w:t>menetluse kohta</w:t>
              </w:r>
            </w:ins>
            <w:ins w:id="250" w:author="Ave Osman" w:date="2025-07-16T12:04:00Z" w16du:dateUtc="2025-07-16T09:04:00Z">
              <w:r w:rsidR="005D7F47">
                <w:rPr>
                  <w:rFonts w:eastAsia="Times New Roman"/>
                  <w:bCs/>
                  <w:iCs/>
                  <w:noProof/>
                  <w:lang w:val="et-EE"/>
                </w:rPr>
                <w:t>)</w:t>
              </w:r>
            </w:ins>
            <w:ins w:id="251" w:author="Ave Osman" w:date="2025-07-16T12:03:00Z" w16du:dateUtc="2025-07-16T09:03:00Z">
              <w:r w:rsidR="005D7F47">
                <w:rPr>
                  <w:rFonts w:eastAsia="Times New Roman"/>
                  <w:bCs/>
                  <w:iCs/>
                  <w:noProof/>
                  <w:lang w:val="et-EE"/>
                </w:rPr>
                <w:t xml:space="preserve">. </w:t>
              </w:r>
            </w:ins>
            <w:ins w:id="252" w:author="Ave Osman" w:date="2025-07-16T12:10:00Z" w16du:dateUtc="2025-07-16T09:10:00Z">
              <w:r w:rsidR="002E3ED3">
                <w:rPr>
                  <w:rFonts w:eastAsia="Times New Roman"/>
                  <w:bCs/>
                  <w:iCs/>
                  <w:noProof/>
                  <w:lang w:val="et-EE"/>
                </w:rPr>
                <w:t>Erilist tähelepanu pööratakse sellele, et varjupaigataotlejatele</w:t>
              </w:r>
            </w:ins>
            <w:ins w:id="253" w:author="Ave Osman" w:date="2025-07-20T23:12:00Z" w16du:dateUtc="2025-07-20T20:12:00Z">
              <w:r w:rsidR="00807EDB">
                <w:rPr>
                  <w:rFonts w:eastAsia="Times New Roman"/>
                  <w:bCs/>
                  <w:iCs/>
                  <w:noProof/>
                  <w:lang w:val="et-EE"/>
                </w:rPr>
                <w:t>,</w:t>
              </w:r>
            </w:ins>
            <w:ins w:id="254" w:author="Ave Osman" w:date="2025-07-16T12:10:00Z" w16du:dateUtc="2025-07-16T09:10:00Z">
              <w:r w:rsidR="002E3ED3">
                <w:rPr>
                  <w:rFonts w:eastAsia="Times New Roman"/>
                  <w:bCs/>
                  <w:iCs/>
                  <w:noProof/>
                  <w:lang w:val="et-EE"/>
                </w:rPr>
                <w:t xml:space="preserve"> </w:t>
              </w:r>
            </w:ins>
            <w:ins w:id="255" w:author="Ave Osman" w:date="2025-07-20T23:12:00Z" w16du:dateUtc="2025-07-20T20:12:00Z">
              <w:r w:rsidR="00807EDB">
                <w:rPr>
                  <w:rFonts w:eastAsia="Times New Roman"/>
                  <w:bCs/>
                  <w:iCs/>
                  <w:noProof/>
                  <w:lang w:val="et-EE"/>
                </w:rPr>
                <w:t>eriti alaealistele</w:t>
              </w:r>
            </w:ins>
            <w:ins w:id="256" w:author="Ave Osman" w:date="2025-07-21T10:00:00Z" w16du:dateUtc="2025-07-21T07:00:00Z">
              <w:r w:rsidR="00493092">
                <w:rPr>
                  <w:rFonts w:eastAsia="Times New Roman"/>
                  <w:bCs/>
                  <w:iCs/>
                  <w:noProof/>
                  <w:lang w:val="et-EE"/>
                </w:rPr>
                <w:t>,</w:t>
              </w:r>
            </w:ins>
            <w:ins w:id="257" w:author="Ave Osman" w:date="2025-07-16T12:10:00Z" w16du:dateUtc="2025-07-16T09:10:00Z">
              <w:r w:rsidR="00807EDB">
                <w:rPr>
                  <w:rFonts w:eastAsia="Times New Roman"/>
                  <w:bCs/>
                  <w:iCs/>
                  <w:noProof/>
                  <w:lang w:val="et-EE"/>
                </w:rPr>
                <w:t xml:space="preserve"> </w:t>
              </w:r>
              <w:r w:rsidR="002E3ED3">
                <w:rPr>
                  <w:rFonts w:eastAsia="Times New Roman"/>
                  <w:bCs/>
                  <w:iCs/>
                  <w:noProof/>
                  <w:lang w:val="et-EE"/>
                </w:rPr>
                <w:t>oleks tagatud kõik õigused</w:t>
              </w:r>
            </w:ins>
            <w:r w:rsidR="002E3ED3" w:rsidDel="00807EDB">
              <w:rPr>
                <w:rFonts w:eastAsia="Times New Roman"/>
                <w:bCs/>
                <w:iCs/>
                <w:noProof/>
                <w:lang w:val="et-EE"/>
              </w:rPr>
              <w:t xml:space="preserve"> </w:t>
            </w:r>
            <w:ins w:id="258" w:author="Ave Osman" w:date="2025-07-16T12:11:00Z" w16du:dateUtc="2025-07-16T09:11:00Z">
              <w:r w:rsidR="002E3ED3">
                <w:rPr>
                  <w:rFonts w:eastAsia="Times New Roman"/>
                  <w:bCs/>
                  <w:iCs/>
                  <w:noProof/>
                  <w:lang w:val="et-EE"/>
                </w:rPr>
                <w:t xml:space="preserve">alates taotluse </w:t>
              </w:r>
            </w:ins>
            <w:ins w:id="259" w:author="Ave Osman" w:date="2025-07-16T16:19:00Z" w16du:dateUtc="2025-07-16T13:19:00Z">
              <w:r w:rsidR="00A20012">
                <w:rPr>
                  <w:rFonts w:eastAsia="Times New Roman"/>
                  <w:bCs/>
                  <w:iCs/>
                  <w:noProof/>
                  <w:lang w:val="et-EE"/>
                </w:rPr>
                <w:t>esitamisest</w:t>
              </w:r>
            </w:ins>
            <w:ins w:id="260" w:author="Ave Osman" w:date="2025-07-16T12:12:00Z" w16du:dateUtc="2025-07-16T09:12:00Z">
              <w:r w:rsidR="002E3ED3">
                <w:rPr>
                  <w:rFonts w:eastAsia="Times New Roman"/>
                  <w:bCs/>
                  <w:iCs/>
                  <w:noProof/>
                  <w:lang w:val="et-EE"/>
                </w:rPr>
                <w:t xml:space="preserve"> vastavalt varjupaiga- ja rändereformi </w:t>
              </w:r>
            </w:ins>
            <w:ins w:id="261" w:author="Ave Osman" w:date="2025-07-16T12:20:00Z" w16du:dateUtc="2025-07-16T09:20:00Z">
              <w:r w:rsidR="004D2F0C">
                <w:rPr>
                  <w:rFonts w:eastAsia="Times New Roman"/>
                  <w:bCs/>
                  <w:iCs/>
                  <w:noProof/>
                  <w:lang w:val="et-EE"/>
                </w:rPr>
                <w:t>õigu</w:t>
              </w:r>
            </w:ins>
            <w:ins w:id="262" w:author="Ave Osman" w:date="2025-07-16T12:41:00Z" w16du:dateUtc="2025-07-16T09:41:00Z">
              <w:r w:rsidR="00484DE5">
                <w:rPr>
                  <w:rFonts w:eastAsia="Times New Roman"/>
                  <w:bCs/>
                  <w:iCs/>
                  <w:noProof/>
                  <w:lang w:val="et-EE"/>
                </w:rPr>
                <w:t>s</w:t>
              </w:r>
            </w:ins>
            <w:ins w:id="263" w:author="Ave Osman" w:date="2025-07-16T12:20:00Z" w16du:dateUtc="2025-07-16T09:20:00Z">
              <w:r w:rsidR="004D2F0C">
                <w:rPr>
                  <w:rFonts w:eastAsia="Times New Roman"/>
                  <w:bCs/>
                  <w:iCs/>
                  <w:noProof/>
                  <w:lang w:val="et-EE"/>
                </w:rPr>
                <w:t>aktidele</w:t>
              </w:r>
            </w:ins>
            <w:ins w:id="264" w:author="Ave Osman" w:date="2025-07-16T12:12:00Z" w16du:dateUtc="2025-07-16T09:12:00Z">
              <w:r w:rsidR="002E3ED3">
                <w:rPr>
                  <w:rFonts w:eastAsia="Times New Roman"/>
                  <w:bCs/>
                  <w:iCs/>
                  <w:noProof/>
                  <w:lang w:val="et-EE"/>
                </w:rPr>
                <w:t xml:space="preserve">. </w:t>
              </w:r>
            </w:ins>
            <w:ins w:id="265" w:author="Ave Osman" w:date="2025-07-20T23:12:00Z" w16du:dateUtc="2025-07-20T20:12:00Z">
              <w:r w:rsidR="008F46D5" w:rsidRPr="008F46D5">
                <w:rPr>
                  <w:rFonts w:eastAsia="Times New Roman"/>
                  <w:bCs/>
                  <w:iCs/>
                  <w:noProof/>
                  <w:lang w:val="et-EE"/>
                </w:rPr>
                <w:t xml:space="preserve">Samuti tagab Eesti rahvusvahelise kaitse taotlejate, kes on avaldanud selleks soovi, õigeaegse juurdepääsu vajalikule teabele ning tasuta õigusnõustamise, -abi ja esindamise vastavalt riigi õigusaktidele pädeva asutuse poolt ning kooskõlas varjupaiga- ja rändereformi </w:t>
              </w:r>
              <w:r w:rsidR="004D2F0C" w:rsidDel="008F46D5">
                <w:rPr>
                  <w:rFonts w:eastAsia="Times New Roman"/>
                  <w:bCs/>
                  <w:iCs/>
                  <w:noProof/>
                  <w:lang w:val="et-EE"/>
                </w:rPr>
                <w:t>õigusaktide</w:t>
              </w:r>
              <w:r w:rsidR="00484DE5" w:rsidDel="008F46D5">
                <w:rPr>
                  <w:rFonts w:eastAsia="Times New Roman"/>
                  <w:bCs/>
                  <w:iCs/>
                  <w:noProof/>
                  <w:lang w:val="et-EE"/>
                </w:rPr>
                <w:t>ga</w:t>
              </w:r>
            </w:ins>
            <w:ins w:id="266" w:author="Ave Osman" w:date="2025-07-16T12:24:00Z" w16du:dateUtc="2025-07-16T09:24:00Z">
              <w:r w:rsidR="004D2F0C">
                <w:rPr>
                  <w:rFonts w:eastAsia="Times New Roman"/>
                  <w:bCs/>
                  <w:iCs/>
                  <w:noProof/>
                  <w:lang w:val="et-EE"/>
                </w:rPr>
                <w:t>.</w:t>
              </w:r>
            </w:ins>
          </w:p>
          <w:p w14:paraId="203EFAEB" w14:textId="77777777" w:rsidR="008A287D" w:rsidRDefault="008A287D" w:rsidP="00A75AE9">
            <w:pPr>
              <w:spacing w:before="0" w:after="0"/>
              <w:rPr>
                <w:ins w:id="267" w:author="Ave Osman" w:date="2025-07-16T12:24:00Z" w16du:dateUtc="2025-07-16T09:24:00Z"/>
                <w:rFonts w:eastAsia="Times New Roman"/>
                <w:bCs/>
                <w:iCs/>
                <w:noProof/>
                <w:lang w:val="et-EE"/>
              </w:rPr>
            </w:pPr>
          </w:p>
          <w:p w14:paraId="17545712" w14:textId="0F4DFF1C" w:rsidR="004D2F0C" w:rsidRDefault="004D2F0C" w:rsidP="00A75AE9">
            <w:pPr>
              <w:spacing w:before="0" w:after="0"/>
              <w:rPr>
                <w:ins w:id="268" w:author="Ave Osman" w:date="2025-07-16T12:45:00Z" w16du:dateUtc="2025-07-16T09:45:00Z"/>
                <w:rFonts w:eastAsia="Times New Roman"/>
                <w:bCs/>
                <w:iCs/>
                <w:noProof/>
                <w:lang w:val="et-EE"/>
              </w:rPr>
            </w:pPr>
            <w:ins w:id="269" w:author="Ave Osman" w:date="2025-07-16T12:24:00Z" w16du:dateUtc="2025-07-16T09:24:00Z">
              <w:r>
                <w:rPr>
                  <w:rFonts w:eastAsia="Times New Roman"/>
                  <w:bCs/>
                  <w:iCs/>
                  <w:noProof/>
                  <w:lang w:val="et-EE"/>
                </w:rPr>
                <w:t xml:space="preserve">Varjupaiga- ja rändereformi rakendamine hõlmab piirimenetluse </w:t>
              </w:r>
            </w:ins>
            <w:ins w:id="270" w:author="Ave Osman" w:date="2025-07-16T12:25:00Z" w16du:dateUtc="2025-07-16T09:25:00Z">
              <w:r w:rsidR="00D94293">
                <w:rPr>
                  <w:rFonts w:eastAsia="Times New Roman"/>
                  <w:bCs/>
                  <w:iCs/>
                  <w:noProof/>
                  <w:lang w:val="et-EE"/>
                </w:rPr>
                <w:t>kehtestamist</w:t>
              </w:r>
            </w:ins>
            <w:ins w:id="271" w:author="Ave Osman" w:date="2025-07-16T12:24:00Z" w16du:dateUtc="2025-07-16T09:24:00Z">
              <w:r w:rsidR="00D94293">
                <w:rPr>
                  <w:rFonts w:eastAsia="Times New Roman"/>
                  <w:bCs/>
                  <w:iCs/>
                  <w:noProof/>
                  <w:lang w:val="et-EE"/>
                </w:rPr>
                <w:t xml:space="preserve"> ja selleks vajaliku</w:t>
              </w:r>
            </w:ins>
            <w:ins w:id="272" w:author="Ave Osman" w:date="2025-07-16T12:25:00Z" w16du:dateUtc="2025-07-16T09:25:00Z">
              <w:r w:rsidR="00D94293">
                <w:rPr>
                  <w:rFonts w:eastAsia="Times New Roman"/>
                  <w:bCs/>
                  <w:iCs/>
                  <w:noProof/>
                  <w:lang w:val="et-EE"/>
                </w:rPr>
                <w:t xml:space="preserve"> võimekuse loomist</w:t>
              </w:r>
            </w:ins>
            <w:ins w:id="273" w:author="Ave Osman" w:date="2025-07-16T16:21:00Z" w16du:dateUtc="2025-07-16T13:21:00Z">
              <w:r w:rsidR="00A20012">
                <w:rPr>
                  <w:rFonts w:eastAsia="Times New Roman"/>
                  <w:bCs/>
                  <w:iCs/>
                  <w:noProof/>
                  <w:lang w:val="et-EE"/>
                </w:rPr>
                <w:t>.</w:t>
              </w:r>
            </w:ins>
            <w:ins w:id="274" w:author="Ave Osman" w:date="2025-07-16T12:25:00Z" w16du:dateUtc="2025-07-16T09:25:00Z">
              <w:r w:rsidR="00D94293">
                <w:rPr>
                  <w:rFonts w:eastAsia="Times New Roman"/>
                  <w:bCs/>
                  <w:iCs/>
                  <w:noProof/>
                  <w:lang w:val="et-EE"/>
                </w:rPr>
                <w:t xml:space="preserve"> Euroopa Parlamendi ja nõukogu määrus (EL) 2024/1348 (menetluse kohta) rõhutab vajadust menetleda varjupaiga</w:t>
              </w:r>
            </w:ins>
            <w:ins w:id="275" w:author="Ave Osman" w:date="2025-07-16T12:26:00Z" w16du:dateUtc="2025-07-16T09:26:00Z">
              <w:r w:rsidR="00D94293">
                <w:rPr>
                  <w:rFonts w:eastAsia="Times New Roman"/>
                  <w:bCs/>
                  <w:iCs/>
                  <w:noProof/>
                  <w:lang w:val="et-EE"/>
                </w:rPr>
                <w:t xml:space="preserve">taotlusi </w:t>
              </w:r>
            </w:ins>
            <w:ins w:id="276" w:author="Ave Osman" w:date="2025-07-16T12:28:00Z" w16du:dateUtc="2025-07-16T09:28:00Z">
              <w:r w:rsidR="00D162FA">
                <w:rPr>
                  <w:rFonts w:eastAsia="Times New Roman"/>
                  <w:bCs/>
                  <w:iCs/>
                  <w:noProof/>
                  <w:lang w:val="et-EE"/>
                </w:rPr>
                <w:t>kiiresti ja tõhusalt</w:t>
              </w:r>
            </w:ins>
            <w:ins w:id="277" w:author="Ave Osman" w:date="2025-07-16T12:26:00Z" w16du:dateUtc="2025-07-16T09:26:00Z">
              <w:r w:rsidR="002F56D8">
                <w:rPr>
                  <w:rFonts w:eastAsia="Times New Roman"/>
                  <w:bCs/>
                  <w:iCs/>
                  <w:noProof/>
                  <w:lang w:val="et-EE"/>
                </w:rPr>
                <w:t xml:space="preserve">. </w:t>
              </w:r>
            </w:ins>
            <w:ins w:id="278" w:author="Ave Osman" w:date="2025-07-16T12:27:00Z" w16du:dateUtc="2025-07-16T09:27:00Z">
              <w:r w:rsidR="002F56D8">
                <w:rPr>
                  <w:rFonts w:eastAsia="Times New Roman"/>
                  <w:bCs/>
                  <w:iCs/>
                  <w:noProof/>
                  <w:lang w:val="et-EE"/>
                </w:rPr>
                <w:t xml:space="preserve">Nende nõuete täitmiseks loob Eesti sujuvad </w:t>
              </w:r>
            </w:ins>
            <w:ins w:id="279" w:author="Ave Osman" w:date="2025-07-16T16:22:00Z" w16du:dateUtc="2025-07-16T13:22:00Z">
              <w:r w:rsidR="00A20012">
                <w:rPr>
                  <w:rFonts w:eastAsia="Times New Roman"/>
                  <w:bCs/>
                  <w:iCs/>
                  <w:noProof/>
                  <w:lang w:val="et-EE"/>
                </w:rPr>
                <w:t>menetlused</w:t>
              </w:r>
            </w:ins>
            <w:ins w:id="280" w:author="Ave Osman" w:date="2025-07-16T12:27:00Z" w16du:dateUtc="2025-07-16T09:27:00Z">
              <w:r w:rsidR="00D162FA">
                <w:rPr>
                  <w:rFonts w:eastAsia="Times New Roman"/>
                  <w:bCs/>
                  <w:iCs/>
                  <w:noProof/>
                  <w:lang w:val="et-EE"/>
                </w:rPr>
                <w:t xml:space="preserve"> ning võimestab seotud asutusi, et tagada taotluste mene</w:t>
              </w:r>
            </w:ins>
            <w:ins w:id="281" w:author="Ave Osman" w:date="2025-07-16T12:28:00Z" w16du:dateUtc="2025-07-16T09:28:00Z">
              <w:r w:rsidR="00D162FA">
                <w:rPr>
                  <w:rFonts w:eastAsia="Times New Roman"/>
                  <w:bCs/>
                  <w:iCs/>
                  <w:noProof/>
                  <w:lang w:val="et-EE"/>
                </w:rPr>
                <w:t xml:space="preserve">tlemine ettenähtud tähtaegade jooksul. </w:t>
              </w:r>
              <w:r w:rsidR="008C1834">
                <w:rPr>
                  <w:rFonts w:eastAsia="Times New Roman"/>
                  <w:bCs/>
                  <w:iCs/>
                  <w:noProof/>
                  <w:lang w:val="et-EE"/>
                </w:rPr>
                <w:t xml:space="preserve">Selleks on </w:t>
              </w:r>
            </w:ins>
            <w:ins w:id="282" w:author="Ave Osman" w:date="2025-07-16T12:30:00Z" w16du:dateUtc="2025-07-16T09:30:00Z">
              <w:r w:rsidR="008C1834">
                <w:rPr>
                  <w:rFonts w:eastAsia="Times New Roman"/>
                  <w:bCs/>
                  <w:iCs/>
                  <w:noProof/>
                  <w:lang w:val="et-EE"/>
                </w:rPr>
                <w:t>vaja</w:t>
              </w:r>
            </w:ins>
            <w:ins w:id="283" w:author="Ave Osman" w:date="2025-07-16T12:28:00Z" w16du:dateUtc="2025-07-16T09:28:00Z">
              <w:r w:rsidR="008C1834">
                <w:rPr>
                  <w:rFonts w:eastAsia="Times New Roman"/>
                  <w:bCs/>
                  <w:iCs/>
                  <w:noProof/>
                  <w:lang w:val="et-EE"/>
                </w:rPr>
                <w:t xml:space="preserve"> </w:t>
              </w:r>
            </w:ins>
            <w:ins w:id="284" w:author="Ave Osman" w:date="2025-07-20T23:13:00Z" w16du:dateUtc="2025-07-20T20:13:00Z">
              <w:r w:rsidR="008A287D">
                <w:rPr>
                  <w:rFonts w:eastAsia="Times New Roman"/>
                  <w:bCs/>
                  <w:iCs/>
                  <w:noProof/>
                  <w:lang w:val="et-EE"/>
                </w:rPr>
                <w:t>lisavõimekus</w:t>
              </w:r>
            </w:ins>
            <w:ins w:id="285" w:author="Ave Osman" w:date="2025-07-21T10:01:00Z" w16du:dateUtc="2025-07-21T07:01:00Z">
              <w:r w:rsidR="00493092">
                <w:rPr>
                  <w:rFonts w:eastAsia="Times New Roman"/>
                  <w:bCs/>
                  <w:iCs/>
                  <w:noProof/>
                  <w:lang w:val="et-EE"/>
                </w:rPr>
                <w:t>t</w:t>
              </w:r>
            </w:ins>
            <w:ins w:id="286" w:author="Ave Osman" w:date="2025-07-16T12:28:00Z" w16du:dateUtc="2025-07-16T09:28:00Z">
              <w:r w:rsidR="008C1834">
                <w:rPr>
                  <w:rFonts w:eastAsia="Times New Roman"/>
                  <w:bCs/>
                  <w:iCs/>
                  <w:noProof/>
                  <w:lang w:val="et-EE"/>
                </w:rPr>
                <w:t xml:space="preserve"> Politsei- </w:t>
              </w:r>
            </w:ins>
            <w:ins w:id="287" w:author="Ave Osman" w:date="2025-07-16T12:29:00Z" w16du:dateUtc="2025-07-16T09:29:00Z">
              <w:r w:rsidR="008C1834">
                <w:rPr>
                  <w:rFonts w:eastAsia="Times New Roman"/>
                  <w:bCs/>
                  <w:iCs/>
                  <w:noProof/>
                  <w:lang w:val="et-EE"/>
                </w:rPr>
                <w:t>ja Piirivalveameti</w:t>
              </w:r>
              <w:r w:rsidR="008C1834" w:rsidDel="00971BE2">
                <w:rPr>
                  <w:rFonts w:eastAsia="Times New Roman"/>
                  <w:bCs/>
                  <w:iCs/>
                  <w:noProof/>
                  <w:lang w:val="et-EE"/>
                </w:rPr>
                <w:t>le</w:t>
              </w:r>
            </w:ins>
            <w:ins w:id="288" w:author="Martin Eber" w:date="2025-07-18T16:09:00Z" w16du:dateUtc="2025-07-18T13:09:00Z">
              <w:r w:rsidR="00971BE2">
                <w:rPr>
                  <w:rFonts w:eastAsia="Times New Roman"/>
                  <w:bCs/>
                  <w:iCs/>
                  <w:noProof/>
                  <w:lang w:val="et-EE"/>
                </w:rPr>
                <w:t xml:space="preserve"> </w:t>
              </w:r>
            </w:ins>
            <w:ins w:id="289" w:author="Ave Osman" w:date="2025-07-16T12:29:00Z" w16du:dateUtc="2025-07-16T09:29:00Z">
              <w:r w:rsidR="008C1834">
                <w:rPr>
                  <w:rFonts w:eastAsia="Times New Roman"/>
                  <w:bCs/>
                  <w:iCs/>
                  <w:noProof/>
                  <w:lang w:val="et-EE"/>
                </w:rPr>
                <w:t>(nt olemasolevate üksuste ümberstruktureerimine ja vajalike uute loomine</w:t>
              </w:r>
            </w:ins>
            <w:ins w:id="290" w:author="Ave Osman" w:date="2025-07-20T23:14:00Z" w16du:dateUtc="2025-07-20T20:14:00Z">
              <w:r w:rsidR="008C1834" w:rsidDel="00745044">
                <w:rPr>
                  <w:rFonts w:eastAsia="Times New Roman"/>
                  <w:bCs/>
                  <w:iCs/>
                  <w:noProof/>
                  <w:lang w:val="et-EE"/>
                </w:rPr>
                <w:t>)</w:t>
              </w:r>
              <w:r w:rsidR="00FE032F">
                <w:rPr>
                  <w:rFonts w:eastAsia="Times New Roman"/>
                  <w:bCs/>
                  <w:iCs/>
                  <w:noProof/>
                  <w:lang w:val="et-EE"/>
                </w:rPr>
                <w:t xml:space="preserve"> </w:t>
              </w:r>
              <w:r w:rsidR="00490C69">
                <w:rPr>
                  <w:rFonts w:eastAsia="Times New Roman"/>
                  <w:bCs/>
                  <w:iCs/>
                  <w:noProof/>
                  <w:lang w:val="et-EE"/>
                </w:rPr>
                <w:t xml:space="preserve">ja teistele asutustele, mis hõlmab </w:t>
              </w:r>
            </w:ins>
            <w:ins w:id="291" w:author="Ave Osman" w:date="2025-07-16T12:29:00Z" w16du:dateUtc="2025-07-16T09:29:00Z">
              <w:r w:rsidR="008C1834">
                <w:rPr>
                  <w:rFonts w:eastAsia="Times New Roman"/>
                  <w:bCs/>
                  <w:iCs/>
                  <w:noProof/>
                  <w:lang w:val="et-EE"/>
                </w:rPr>
                <w:t>koolit</w:t>
              </w:r>
            </w:ins>
            <w:ins w:id="292" w:author="Ave Osman" w:date="2025-07-20T23:14:00Z" w16du:dateUtc="2025-07-20T20:14:00Z">
              <w:r w:rsidR="00490C69">
                <w:rPr>
                  <w:rFonts w:eastAsia="Times New Roman"/>
                  <w:bCs/>
                  <w:iCs/>
                  <w:noProof/>
                  <w:lang w:val="et-EE"/>
                </w:rPr>
                <w:t>usi</w:t>
              </w:r>
              <w:r w:rsidR="00745044">
                <w:rPr>
                  <w:rFonts w:eastAsia="Times New Roman"/>
                  <w:bCs/>
                  <w:iCs/>
                  <w:noProof/>
                  <w:lang w:val="et-EE"/>
                </w:rPr>
                <w:t xml:space="preserve"> ja vajadusel </w:t>
              </w:r>
              <w:r w:rsidR="00490C69">
                <w:rPr>
                  <w:rFonts w:eastAsia="Times New Roman"/>
                  <w:bCs/>
                  <w:iCs/>
                  <w:noProof/>
                  <w:lang w:val="et-EE"/>
                </w:rPr>
                <w:t xml:space="preserve">lisapersonali </w:t>
              </w:r>
              <w:r w:rsidR="00FE032F">
                <w:rPr>
                  <w:rFonts w:eastAsia="Times New Roman"/>
                  <w:bCs/>
                  <w:iCs/>
                  <w:noProof/>
                  <w:lang w:val="et-EE"/>
                </w:rPr>
                <w:t>palkamisi</w:t>
              </w:r>
            </w:ins>
            <w:r w:rsidR="008C1834" w:rsidDel="00490C69">
              <w:rPr>
                <w:rFonts w:eastAsia="Times New Roman"/>
                <w:bCs/>
                <w:iCs/>
                <w:noProof/>
                <w:lang w:val="et-EE"/>
              </w:rPr>
              <w:t xml:space="preserve"> </w:t>
            </w:r>
            <w:ins w:id="293" w:author="Ave Osman" w:date="2025-07-16T12:31:00Z" w16du:dateUtc="2025-07-16T09:31:00Z">
              <w:r w:rsidR="008C1834">
                <w:rPr>
                  <w:rFonts w:eastAsia="Times New Roman"/>
                  <w:bCs/>
                  <w:iCs/>
                  <w:noProof/>
                  <w:lang w:val="et-EE"/>
                </w:rPr>
                <w:t>ning IT-arendusi.</w:t>
              </w:r>
            </w:ins>
            <w:ins w:id="294" w:author="Ave Osman" w:date="2025-07-16T12:36:00Z" w16du:dateUtc="2025-07-16T09:36:00Z">
              <w:r w:rsidR="008C1834">
                <w:rPr>
                  <w:rFonts w:eastAsia="Times New Roman"/>
                  <w:bCs/>
                  <w:iCs/>
                  <w:noProof/>
                  <w:lang w:val="et-EE"/>
                </w:rPr>
                <w:t xml:space="preserve"> Neisse vajadustesse panustatakse AMIF-i </w:t>
              </w:r>
            </w:ins>
            <w:ins w:id="295" w:author="Ave Osman" w:date="2025-07-18T12:12:00Z" w16du:dateUtc="2025-07-18T09:12:00Z">
              <w:r w:rsidR="003937EB">
                <w:rPr>
                  <w:rFonts w:eastAsia="Times New Roman"/>
                  <w:bCs/>
                  <w:iCs/>
                  <w:noProof/>
                  <w:lang w:val="et-EE"/>
                </w:rPr>
                <w:t>rahastusega</w:t>
              </w:r>
            </w:ins>
            <w:ins w:id="296" w:author="Ave Osman" w:date="2025-07-16T12:36:00Z" w16du:dateUtc="2025-07-16T09:36:00Z">
              <w:r w:rsidR="008C1834">
                <w:rPr>
                  <w:rFonts w:eastAsia="Times New Roman"/>
                  <w:bCs/>
                  <w:iCs/>
                  <w:noProof/>
                  <w:lang w:val="et-EE"/>
                </w:rPr>
                <w:t xml:space="preserve">. Lisaks </w:t>
              </w:r>
            </w:ins>
            <w:ins w:id="297" w:author="Ave Osman" w:date="2025-07-20T23:15:00Z" w16du:dateUtc="2025-07-20T20:15:00Z">
              <w:r w:rsidR="00745044">
                <w:rPr>
                  <w:rFonts w:eastAsia="Times New Roman"/>
                  <w:bCs/>
                  <w:iCs/>
                  <w:noProof/>
                  <w:lang w:val="et-EE"/>
                </w:rPr>
                <w:t xml:space="preserve">võib olla vajalik </w:t>
              </w:r>
              <w:r w:rsidR="00FE032F">
                <w:rPr>
                  <w:rFonts w:eastAsia="Times New Roman"/>
                  <w:bCs/>
                  <w:iCs/>
                  <w:noProof/>
                  <w:lang w:val="et-EE"/>
                </w:rPr>
                <w:t>AMI</w:t>
              </w:r>
            </w:ins>
            <w:ins w:id="298" w:author="Ave Osman" w:date="2025-07-21T10:03:00Z" w16du:dateUtc="2025-07-21T07:03:00Z">
              <w:r w:rsidR="00B26BBC">
                <w:rPr>
                  <w:rFonts w:eastAsia="Times New Roman"/>
                  <w:bCs/>
                  <w:iCs/>
                  <w:noProof/>
                  <w:lang w:val="et-EE"/>
                </w:rPr>
                <w:t>Fi vahendeid</w:t>
              </w:r>
            </w:ins>
            <w:ins w:id="299" w:author="Ave Osman" w:date="2025-07-20T23:15:00Z" w16du:dateUtc="2025-07-20T20:15:00Z">
              <w:r w:rsidR="00FE032F">
                <w:rPr>
                  <w:rFonts w:eastAsia="Times New Roman"/>
                  <w:bCs/>
                  <w:iCs/>
                  <w:noProof/>
                  <w:lang w:val="et-EE"/>
                </w:rPr>
                <w:t xml:space="preserve"> </w:t>
              </w:r>
            </w:ins>
            <w:ins w:id="300" w:author="Ave Osman" w:date="2025-07-21T10:05:00Z" w16du:dateUtc="2025-07-21T07:05:00Z">
              <w:r w:rsidR="00B26BBC">
                <w:rPr>
                  <w:rFonts w:eastAsia="Times New Roman"/>
                  <w:bCs/>
                  <w:iCs/>
                  <w:noProof/>
                  <w:lang w:val="et-EE"/>
                </w:rPr>
                <w:t xml:space="preserve">osaliselt </w:t>
              </w:r>
            </w:ins>
            <w:ins w:id="301" w:author="Ave Osman" w:date="2025-07-21T10:03:00Z" w16du:dateUtc="2025-07-21T07:03:00Z">
              <w:r w:rsidR="00B26BBC">
                <w:rPr>
                  <w:rFonts w:eastAsia="Times New Roman"/>
                  <w:bCs/>
                  <w:iCs/>
                  <w:noProof/>
                  <w:lang w:val="et-EE"/>
                </w:rPr>
                <w:t>kasutada</w:t>
              </w:r>
            </w:ins>
            <w:ins w:id="302" w:author="Ave Osman" w:date="2025-07-21T10:07:00Z" w16du:dateUtc="2025-07-21T07:07:00Z">
              <w:r w:rsidR="00B26BBC">
                <w:rPr>
                  <w:rFonts w:eastAsia="Times New Roman"/>
                  <w:bCs/>
                  <w:iCs/>
                  <w:noProof/>
                  <w:lang w:val="et-EE"/>
                </w:rPr>
                <w:t>, et tagada</w:t>
              </w:r>
            </w:ins>
            <w:ins w:id="303" w:author="Ave Osman" w:date="2025-07-16T12:40:00Z" w16du:dateUtc="2025-07-16T09:40:00Z">
              <w:r w:rsidR="00877ACE">
                <w:rPr>
                  <w:rFonts w:eastAsia="Times New Roman"/>
                  <w:bCs/>
                  <w:iCs/>
                  <w:noProof/>
                  <w:lang w:val="et-EE"/>
                </w:rPr>
                <w:t xml:space="preserve"> </w:t>
              </w:r>
            </w:ins>
            <w:ins w:id="304" w:author="Ave Osman" w:date="2025-07-16T12:44:00Z" w16du:dateUtc="2025-07-16T09:44:00Z">
              <w:r w:rsidR="00484DE5">
                <w:rPr>
                  <w:rFonts w:eastAsia="Times New Roman"/>
                  <w:bCs/>
                  <w:iCs/>
                  <w:noProof/>
                  <w:lang w:val="et-EE"/>
                </w:rPr>
                <w:t xml:space="preserve">esmased </w:t>
              </w:r>
            </w:ins>
            <w:ins w:id="305" w:author="Ave Osman" w:date="2025-07-16T12:39:00Z" w16du:dateUtc="2025-07-16T09:39:00Z">
              <w:r w:rsidR="00877ACE">
                <w:rPr>
                  <w:rFonts w:eastAsia="Times New Roman"/>
                  <w:bCs/>
                  <w:iCs/>
                  <w:noProof/>
                  <w:lang w:val="et-EE"/>
                </w:rPr>
                <w:t>tervishoiuteenused piirimenetluse</w:t>
              </w:r>
            </w:ins>
            <w:ins w:id="306" w:author="Ave Osman" w:date="2025-07-16T12:44:00Z" w16du:dateUtc="2025-07-16T09:44:00Z">
              <w:r w:rsidR="00484DE5">
                <w:rPr>
                  <w:rFonts w:eastAsia="Times New Roman"/>
                  <w:bCs/>
                  <w:iCs/>
                  <w:noProof/>
                  <w:lang w:val="et-EE"/>
                </w:rPr>
                <w:t>s olevat</w:t>
              </w:r>
            </w:ins>
            <w:ins w:id="307" w:author="Ave Osman" w:date="2025-07-16T12:45:00Z" w16du:dateUtc="2025-07-16T09:45:00Z">
              <w:r w:rsidR="00484DE5">
                <w:rPr>
                  <w:rFonts w:eastAsia="Times New Roman"/>
                  <w:bCs/>
                  <w:iCs/>
                  <w:noProof/>
                  <w:lang w:val="et-EE"/>
                </w:rPr>
                <w:t>ele isikutele</w:t>
              </w:r>
            </w:ins>
            <w:ins w:id="308" w:author="Ave Osman" w:date="2025-07-16T12:40:00Z" w16du:dateUtc="2025-07-16T09:40:00Z">
              <w:r w:rsidR="00877ACE">
                <w:rPr>
                  <w:rFonts w:eastAsia="Times New Roman"/>
                  <w:bCs/>
                  <w:iCs/>
                  <w:noProof/>
                  <w:lang w:val="et-EE"/>
                </w:rPr>
                <w:t xml:space="preserve"> ja parendada õigusnõust</w:t>
              </w:r>
            </w:ins>
            <w:ins w:id="309" w:author="Ave Osman" w:date="2025-07-16T12:41:00Z" w16du:dateUtc="2025-07-16T09:41:00Z">
              <w:r w:rsidR="00877ACE">
                <w:rPr>
                  <w:rFonts w:eastAsia="Times New Roman"/>
                  <w:bCs/>
                  <w:iCs/>
                  <w:noProof/>
                  <w:lang w:val="et-EE"/>
                </w:rPr>
                <w:t xml:space="preserve">amise pakkumist </w:t>
              </w:r>
            </w:ins>
            <w:ins w:id="310" w:author="Ave Osman" w:date="2025-07-16T12:40:00Z" w16du:dateUtc="2025-07-16T09:40:00Z">
              <w:r w:rsidR="00877ACE">
                <w:rPr>
                  <w:rFonts w:eastAsia="Times New Roman"/>
                  <w:bCs/>
                  <w:iCs/>
                  <w:noProof/>
                  <w:lang w:val="et-EE"/>
                </w:rPr>
                <w:t>rahvusvahelise kaitse taotlejate</w:t>
              </w:r>
            </w:ins>
            <w:ins w:id="311" w:author="Ave Osman" w:date="2025-07-16T12:41:00Z" w16du:dateUtc="2025-07-16T09:41:00Z">
              <w:r w:rsidR="00877ACE">
                <w:rPr>
                  <w:rFonts w:eastAsia="Times New Roman"/>
                  <w:bCs/>
                  <w:iCs/>
                  <w:noProof/>
                  <w:lang w:val="et-EE"/>
                </w:rPr>
                <w:t xml:space="preserve">le. </w:t>
              </w:r>
            </w:ins>
          </w:p>
          <w:p w14:paraId="714F9FF6" w14:textId="77777777" w:rsidR="00484DE5" w:rsidRPr="008F6F06" w:rsidRDefault="00484DE5" w:rsidP="00A75AE9">
            <w:pPr>
              <w:spacing w:before="0" w:after="0"/>
              <w:rPr>
                <w:rFonts w:eastAsia="Times New Roman"/>
                <w:bCs/>
                <w:iCs/>
                <w:noProof/>
                <w:lang w:val="et-EE"/>
              </w:rPr>
            </w:pPr>
          </w:p>
          <w:p w14:paraId="4467B9C8" w14:textId="5889FFF1" w:rsidR="00C31216" w:rsidRPr="008F6F06" w:rsidRDefault="003B3DEF" w:rsidP="006E0B03">
            <w:pPr>
              <w:spacing w:before="0" w:after="0"/>
              <w:rPr>
                <w:rFonts w:eastAsia="Times New Roman"/>
                <w:bCs/>
                <w:iCs/>
                <w:noProof/>
                <w:lang w:val="et-EE"/>
              </w:rPr>
            </w:pPr>
            <w:r w:rsidRPr="008F6F06">
              <w:rPr>
                <w:rFonts w:eastAsia="Times New Roman"/>
                <w:bCs/>
                <w:iCs/>
                <w:noProof/>
                <w:lang w:val="et-EE"/>
              </w:rPr>
              <w:t>Eesmärkide</w:t>
            </w:r>
            <w:r w:rsidR="00C31216" w:rsidRPr="008F6F06">
              <w:rPr>
                <w:rFonts w:eastAsia="Times New Roman"/>
                <w:bCs/>
                <w:iCs/>
                <w:noProof/>
                <w:lang w:val="et-EE"/>
              </w:rPr>
              <w:t xml:space="preserve"> tulemus on </w:t>
            </w:r>
            <w:r w:rsidR="00346E97" w:rsidRPr="008F6F06">
              <w:rPr>
                <w:rFonts w:eastAsia="Times New Roman"/>
                <w:bCs/>
                <w:iCs/>
                <w:noProof/>
                <w:lang w:val="et-EE"/>
              </w:rPr>
              <w:t xml:space="preserve">tõhusam ja </w:t>
            </w:r>
            <w:r w:rsidRPr="008F6F06">
              <w:rPr>
                <w:rFonts w:eastAsia="Times New Roman"/>
                <w:bCs/>
                <w:iCs/>
                <w:noProof/>
                <w:lang w:val="et-EE"/>
              </w:rPr>
              <w:t>lihtsamini</w:t>
            </w:r>
            <w:r w:rsidR="00346E97" w:rsidRPr="008F6F06">
              <w:rPr>
                <w:rFonts w:eastAsia="Times New Roman"/>
                <w:bCs/>
                <w:iCs/>
                <w:noProof/>
                <w:lang w:val="et-EE"/>
              </w:rPr>
              <w:t xml:space="preserve"> kättesaadav </w:t>
            </w:r>
            <w:r w:rsidRPr="008F6F06">
              <w:rPr>
                <w:rFonts w:eastAsia="Times New Roman"/>
                <w:bCs/>
                <w:iCs/>
                <w:noProof/>
                <w:lang w:val="et-EE"/>
              </w:rPr>
              <w:t xml:space="preserve">rahvusvahelise kaitse </w:t>
            </w:r>
            <w:r w:rsidR="00C31216" w:rsidRPr="008F6F06">
              <w:rPr>
                <w:rFonts w:eastAsia="Times New Roman"/>
                <w:bCs/>
                <w:iCs/>
                <w:noProof/>
                <w:lang w:val="et-EE"/>
              </w:rPr>
              <w:t xml:space="preserve">menetlus. </w:t>
            </w:r>
            <w:r w:rsidRPr="008F6F06">
              <w:rPr>
                <w:rFonts w:eastAsia="Times New Roman"/>
                <w:bCs/>
                <w:iCs/>
                <w:noProof/>
                <w:lang w:val="et-EE"/>
              </w:rPr>
              <w:t>Oluline</w:t>
            </w:r>
            <w:r w:rsidR="00D7774F" w:rsidRPr="008F6F06">
              <w:rPr>
                <w:rFonts w:eastAsia="Times New Roman"/>
                <w:bCs/>
                <w:iCs/>
                <w:noProof/>
                <w:lang w:val="et-EE"/>
              </w:rPr>
              <w:t xml:space="preserve"> on</w:t>
            </w:r>
            <w:r w:rsidRPr="008F6F06">
              <w:rPr>
                <w:rFonts w:eastAsia="Times New Roman"/>
                <w:bCs/>
                <w:iCs/>
                <w:noProof/>
                <w:lang w:val="et-EE"/>
              </w:rPr>
              <w:t xml:space="preserve"> tagada</w:t>
            </w:r>
            <w:r w:rsidR="00D7774F" w:rsidRPr="008F6F06">
              <w:rPr>
                <w:rFonts w:eastAsia="Times New Roman"/>
                <w:bCs/>
                <w:iCs/>
                <w:noProof/>
                <w:lang w:val="et-EE"/>
              </w:rPr>
              <w:t>, et v</w:t>
            </w:r>
            <w:r w:rsidR="00C31216" w:rsidRPr="008F6F06">
              <w:rPr>
                <w:rFonts w:eastAsia="Times New Roman"/>
                <w:bCs/>
                <w:iCs/>
                <w:noProof/>
                <w:lang w:val="et-EE"/>
              </w:rPr>
              <w:t>arjupaigaotsuseid tee</w:t>
            </w:r>
            <w:r w:rsidR="00D7774F" w:rsidRPr="008F6F06">
              <w:rPr>
                <w:rFonts w:eastAsia="Times New Roman"/>
                <w:bCs/>
                <w:iCs/>
                <w:noProof/>
                <w:lang w:val="et-EE"/>
              </w:rPr>
              <w:t>ksid</w:t>
            </w:r>
            <w:r w:rsidR="00C31216" w:rsidRPr="008F6F06">
              <w:rPr>
                <w:rFonts w:eastAsia="Times New Roman"/>
                <w:bCs/>
                <w:iCs/>
                <w:noProof/>
                <w:lang w:val="et-EE"/>
              </w:rPr>
              <w:t xml:space="preserve"> koolitatud spetsialistid, andmebaase arendataks </w:t>
            </w:r>
            <w:r w:rsidR="009C40F7">
              <w:rPr>
                <w:rFonts w:eastAsia="Times New Roman"/>
                <w:bCs/>
                <w:iCs/>
                <w:noProof/>
                <w:lang w:val="et-EE"/>
              </w:rPr>
              <w:t>püsivalt</w:t>
            </w:r>
            <w:r w:rsidR="00C31216" w:rsidRPr="008F6F06">
              <w:rPr>
                <w:rFonts w:eastAsia="Times New Roman"/>
                <w:bCs/>
                <w:iCs/>
                <w:noProof/>
                <w:lang w:val="et-EE"/>
              </w:rPr>
              <w:t xml:space="preserve">, rahvusvahelise kaitse </w:t>
            </w:r>
            <w:r w:rsidRPr="008F6F06">
              <w:rPr>
                <w:rFonts w:eastAsia="Times New Roman"/>
                <w:bCs/>
                <w:iCs/>
                <w:noProof/>
                <w:lang w:val="et-EE"/>
              </w:rPr>
              <w:t xml:space="preserve">taotlejatel ja </w:t>
            </w:r>
            <w:r w:rsidR="00C31216" w:rsidRPr="008F6F06">
              <w:rPr>
                <w:rFonts w:eastAsia="Times New Roman"/>
                <w:bCs/>
                <w:iCs/>
                <w:noProof/>
                <w:lang w:val="et-EE"/>
              </w:rPr>
              <w:t>saajatel o</w:t>
            </w:r>
            <w:r w:rsidR="0074773D">
              <w:rPr>
                <w:rFonts w:eastAsia="Times New Roman"/>
                <w:bCs/>
                <w:iCs/>
                <w:noProof/>
                <w:lang w:val="et-EE"/>
              </w:rPr>
              <w:t>leks</w:t>
            </w:r>
            <w:r w:rsidR="00C31216" w:rsidRPr="008F6F06">
              <w:rPr>
                <w:rFonts w:eastAsia="Times New Roman"/>
                <w:bCs/>
                <w:iCs/>
                <w:noProof/>
                <w:lang w:val="et-EE"/>
              </w:rPr>
              <w:t xml:space="preserve"> lihtne juurdepääs tugiteenustele ning tagatud o</w:t>
            </w:r>
            <w:r w:rsidR="0074773D">
              <w:rPr>
                <w:rFonts w:eastAsia="Times New Roman"/>
                <w:bCs/>
                <w:iCs/>
                <w:noProof/>
                <w:lang w:val="et-EE"/>
              </w:rPr>
              <w:t>leks</w:t>
            </w:r>
            <w:r w:rsidR="00512CA3">
              <w:rPr>
                <w:rFonts w:eastAsia="Times New Roman"/>
                <w:bCs/>
                <w:iCs/>
                <w:noProof/>
                <w:lang w:val="et-EE"/>
              </w:rPr>
              <w:t>id</w:t>
            </w:r>
            <w:r w:rsidR="00C31216" w:rsidRPr="008F6F06">
              <w:rPr>
                <w:rFonts w:eastAsia="Times New Roman"/>
                <w:bCs/>
                <w:iCs/>
                <w:noProof/>
                <w:lang w:val="et-EE"/>
              </w:rPr>
              <w:t xml:space="preserve"> piisavad majutustingimused.</w:t>
            </w:r>
          </w:p>
          <w:p w14:paraId="3A25C264" w14:textId="77777777" w:rsidR="004E6CFE" w:rsidRPr="008F6F06" w:rsidRDefault="004E6CFE" w:rsidP="006E0B03">
            <w:pPr>
              <w:spacing w:before="0" w:after="0"/>
              <w:rPr>
                <w:rFonts w:eastAsia="Times New Roman"/>
                <w:bCs/>
                <w:iCs/>
                <w:noProof/>
                <w:lang w:val="et-EE"/>
              </w:rPr>
            </w:pPr>
          </w:p>
          <w:p w14:paraId="24698A1D" w14:textId="176A2FE0" w:rsidR="00C31216" w:rsidRPr="008F6F06" w:rsidRDefault="00C31216" w:rsidP="006E0B03">
            <w:pPr>
              <w:spacing w:before="0" w:after="0"/>
              <w:rPr>
                <w:rFonts w:eastAsia="Times New Roman"/>
                <w:bCs/>
                <w:iCs/>
                <w:noProof/>
                <w:lang w:val="et-EE"/>
              </w:rPr>
            </w:pPr>
            <w:r w:rsidRPr="008F6F06">
              <w:rPr>
                <w:rFonts w:eastAsia="Times New Roman"/>
                <w:bCs/>
                <w:iCs/>
                <w:noProof/>
                <w:lang w:val="et-EE"/>
              </w:rPr>
              <w:t xml:space="preserve">Eestis </w:t>
            </w:r>
            <w:r w:rsidR="00346E97" w:rsidRPr="008F6F06">
              <w:rPr>
                <w:rFonts w:eastAsia="Times New Roman"/>
                <w:bCs/>
                <w:iCs/>
                <w:noProof/>
                <w:lang w:val="et-EE"/>
              </w:rPr>
              <w:t>vastutab</w:t>
            </w:r>
            <w:r w:rsidRPr="008F6F06">
              <w:rPr>
                <w:rFonts w:eastAsia="Times New Roman"/>
                <w:bCs/>
                <w:iCs/>
                <w:noProof/>
                <w:lang w:val="et-EE"/>
              </w:rPr>
              <w:t xml:space="preserve"> </w:t>
            </w:r>
            <w:r w:rsidR="00FE339B" w:rsidRPr="008F6F06">
              <w:rPr>
                <w:rFonts w:eastAsia="Times New Roman"/>
                <w:bCs/>
                <w:iCs/>
                <w:noProof/>
                <w:lang w:val="et-EE"/>
              </w:rPr>
              <w:t>rände- ja varjupaigapoliitika</w:t>
            </w:r>
            <w:r w:rsidR="00346E97" w:rsidRPr="008F6F06">
              <w:rPr>
                <w:rFonts w:eastAsia="Times New Roman"/>
                <w:bCs/>
                <w:iCs/>
                <w:noProof/>
                <w:lang w:val="et-EE"/>
              </w:rPr>
              <w:t xml:space="preserve"> eest</w:t>
            </w:r>
            <w:r w:rsidR="00FE339B" w:rsidRPr="008F6F06">
              <w:rPr>
                <w:rFonts w:eastAsia="Times New Roman"/>
                <w:bCs/>
                <w:iCs/>
                <w:noProof/>
                <w:lang w:val="et-EE"/>
              </w:rPr>
              <w:t xml:space="preserve"> S</w:t>
            </w:r>
            <w:r w:rsidRPr="008F6F06">
              <w:rPr>
                <w:rFonts w:eastAsia="Times New Roman"/>
                <w:bCs/>
                <w:iCs/>
                <w:noProof/>
                <w:lang w:val="et-EE"/>
              </w:rPr>
              <w:t>iseministeerium</w:t>
            </w:r>
            <w:r w:rsidR="00F84B16" w:rsidRPr="008F6F06">
              <w:rPr>
                <w:rFonts w:eastAsia="Times New Roman"/>
                <w:bCs/>
                <w:iCs/>
                <w:noProof/>
                <w:lang w:val="et-EE"/>
              </w:rPr>
              <w:t>,</w:t>
            </w:r>
            <w:r w:rsidRPr="008F6F06">
              <w:rPr>
                <w:rFonts w:eastAsia="Times New Roman"/>
                <w:bCs/>
                <w:iCs/>
                <w:noProof/>
                <w:lang w:val="et-EE"/>
              </w:rPr>
              <w:t xml:space="preserve"> </w:t>
            </w:r>
            <w:r w:rsidR="00FE339B" w:rsidRPr="008F6F06">
              <w:rPr>
                <w:rFonts w:eastAsia="Times New Roman"/>
                <w:bCs/>
                <w:iCs/>
                <w:noProof/>
                <w:lang w:val="et-EE"/>
              </w:rPr>
              <w:t>rakenda</w:t>
            </w:r>
            <w:r w:rsidR="00346E97" w:rsidRPr="008F6F06">
              <w:rPr>
                <w:rFonts w:eastAsia="Times New Roman"/>
                <w:bCs/>
                <w:iCs/>
                <w:noProof/>
                <w:lang w:val="et-EE"/>
              </w:rPr>
              <w:t>des</w:t>
            </w:r>
            <w:r w:rsidR="00FE339B" w:rsidRPr="008F6F06">
              <w:rPr>
                <w:rFonts w:eastAsia="Times New Roman"/>
                <w:bCs/>
                <w:iCs/>
                <w:noProof/>
                <w:lang w:val="et-EE"/>
              </w:rPr>
              <w:t xml:space="preserve"> seda </w:t>
            </w:r>
            <w:r w:rsidRPr="008F6F06">
              <w:rPr>
                <w:rFonts w:eastAsia="Times New Roman"/>
                <w:bCs/>
                <w:iCs/>
                <w:noProof/>
                <w:lang w:val="et-EE"/>
              </w:rPr>
              <w:t>Politsei- ja Piirivalveameti (</w:t>
            </w:r>
            <w:r w:rsidR="00275A73">
              <w:rPr>
                <w:rFonts w:eastAsia="Times New Roman"/>
                <w:bCs/>
                <w:iCs/>
                <w:noProof/>
                <w:lang w:val="et-EE"/>
              </w:rPr>
              <w:t xml:space="preserve">edaspidi </w:t>
            </w:r>
            <w:r w:rsidR="00346E97" w:rsidRPr="002F7E4D">
              <w:rPr>
                <w:rFonts w:eastAsia="Times New Roman"/>
                <w:bCs/>
                <w:i/>
                <w:noProof/>
                <w:lang w:val="et-EE"/>
              </w:rPr>
              <w:t>PPA</w:t>
            </w:r>
            <w:r w:rsidRPr="008F6F06">
              <w:rPr>
                <w:rFonts w:eastAsia="Times New Roman"/>
                <w:bCs/>
                <w:iCs/>
                <w:noProof/>
                <w:lang w:val="et-EE"/>
              </w:rPr>
              <w:t>) kaudu. Sotsiaalministeerium</w:t>
            </w:r>
            <w:r w:rsidR="00D7774F" w:rsidRPr="008F6F06">
              <w:rPr>
                <w:rFonts w:eastAsia="Times New Roman"/>
                <w:bCs/>
                <w:iCs/>
                <w:noProof/>
                <w:lang w:val="et-EE"/>
              </w:rPr>
              <w:t xml:space="preserve"> </w:t>
            </w:r>
            <w:r w:rsidRPr="008F6F06">
              <w:rPr>
                <w:rFonts w:eastAsia="Times New Roman"/>
                <w:bCs/>
                <w:iCs/>
                <w:noProof/>
                <w:lang w:val="et-EE"/>
              </w:rPr>
              <w:t xml:space="preserve">vastutab </w:t>
            </w:r>
            <w:r w:rsidR="0074773D" w:rsidRPr="008F6F06">
              <w:rPr>
                <w:rFonts w:eastAsia="Times New Roman"/>
                <w:bCs/>
                <w:iCs/>
                <w:noProof/>
                <w:lang w:val="et-EE"/>
              </w:rPr>
              <w:t xml:space="preserve">Sotsiaalkindlustusameti kaudu </w:t>
            </w:r>
            <w:r w:rsidR="003B3DEF" w:rsidRPr="008F6F06">
              <w:rPr>
                <w:rFonts w:eastAsia="Times New Roman"/>
                <w:bCs/>
                <w:iCs/>
                <w:noProof/>
                <w:lang w:val="et-EE"/>
              </w:rPr>
              <w:t xml:space="preserve">rahvusvahelise kaitse </w:t>
            </w:r>
            <w:r w:rsidRPr="008F6F06">
              <w:rPr>
                <w:rFonts w:eastAsia="Times New Roman"/>
                <w:bCs/>
                <w:iCs/>
                <w:noProof/>
                <w:lang w:val="et-EE"/>
              </w:rPr>
              <w:t>taotlejate vastuvõtu korraldamise</w:t>
            </w:r>
            <w:r w:rsidR="0074773D">
              <w:rPr>
                <w:rFonts w:eastAsia="Times New Roman"/>
                <w:bCs/>
                <w:iCs/>
                <w:noProof/>
                <w:lang w:val="et-EE"/>
              </w:rPr>
              <w:t xml:space="preserve"> ning</w:t>
            </w:r>
            <w:r w:rsidRPr="008F6F06">
              <w:rPr>
                <w:rFonts w:eastAsia="Times New Roman"/>
                <w:bCs/>
                <w:iCs/>
                <w:noProof/>
                <w:lang w:val="et-EE"/>
              </w:rPr>
              <w:t xml:space="preserve"> teenuste kavandamise ja rakendamise eest.</w:t>
            </w:r>
            <w:ins w:id="312" w:author="Ave Osman" w:date="2025-07-17T10:19:00Z" w16du:dateUtc="2025-07-17T07:19:00Z">
              <w:r w:rsidR="004B33E1">
                <w:rPr>
                  <w:rFonts w:eastAsia="Times New Roman"/>
                  <w:bCs/>
                  <w:iCs/>
                  <w:noProof/>
                  <w:lang w:val="et-EE"/>
                </w:rPr>
                <w:t xml:space="preserve"> Justi</w:t>
              </w:r>
            </w:ins>
            <w:ins w:id="313" w:author="Ave Osman" w:date="2025-07-17T10:20:00Z" w16du:dateUtc="2025-07-17T07:20:00Z">
              <w:r w:rsidR="004B33E1">
                <w:rPr>
                  <w:rFonts w:eastAsia="Times New Roman"/>
                  <w:bCs/>
                  <w:iCs/>
                  <w:noProof/>
                  <w:lang w:val="et-EE"/>
                </w:rPr>
                <w:t>its</w:t>
              </w:r>
            </w:ins>
            <w:ins w:id="314" w:author="Ave Osman" w:date="2025-07-18T12:13:00Z" w16du:dateUtc="2025-07-18T09:13:00Z">
              <w:r w:rsidR="003937EB">
                <w:rPr>
                  <w:rFonts w:eastAsia="Times New Roman"/>
                  <w:bCs/>
                  <w:iCs/>
                  <w:noProof/>
                  <w:lang w:val="et-EE"/>
                </w:rPr>
                <w:t>- ja Digi</w:t>
              </w:r>
            </w:ins>
            <w:ins w:id="315" w:author="Ave Osman" w:date="2025-07-17T10:20:00Z" w16du:dateUtc="2025-07-17T07:20:00Z">
              <w:r w:rsidR="004B33E1">
                <w:rPr>
                  <w:rFonts w:eastAsia="Times New Roman"/>
                  <w:bCs/>
                  <w:iCs/>
                  <w:noProof/>
                  <w:lang w:val="et-EE"/>
                </w:rPr>
                <w:t>ministeerium</w:t>
              </w:r>
            </w:ins>
            <w:ins w:id="316" w:author="Ave Osman" w:date="2025-07-17T11:00:00Z" w16du:dateUtc="2025-07-17T08:00:00Z">
              <w:r w:rsidR="00261283">
                <w:rPr>
                  <w:rFonts w:eastAsia="Times New Roman"/>
                  <w:bCs/>
                  <w:iCs/>
                  <w:noProof/>
                  <w:lang w:val="et-EE"/>
                </w:rPr>
                <w:t xml:space="preserve"> vastutab</w:t>
              </w:r>
            </w:ins>
            <w:ins w:id="317" w:author="Ave Osman" w:date="2025-07-17T10:20:00Z" w16du:dateUtc="2025-07-17T07:20:00Z">
              <w:r w:rsidR="004B33E1">
                <w:rPr>
                  <w:rFonts w:eastAsia="Times New Roman"/>
                  <w:bCs/>
                  <w:iCs/>
                  <w:noProof/>
                  <w:lang w:val="et-EE"/>
                </w:rPr>
                <w:t xml:space="preserve"> </w:t>
              </w:r>
            </w:ins>
            <w:ins w:id="318" w:author="Ave Osman" w:date="2025-07-18T12:14:00Z" w16du:dateUtc="2025-07-18T09:14:00Z">
              <w:r w:rsidR="003937EB">
                <w:rPr>
                  <w:rFonts w:eastAsia="Times New Roman"/>
                  <w:bCs/>
                  <w:iCs/>
                  <w:noProof/>
                  <w:lang w:val="et-EE"/>
                </w:rPr>
                <w:t>tõhusa õigusemõistmise tagamise</w:t>
              </w:r>
            </w:ins>
            <w:ins w:id="319" w:author="Ave Osman" w:date="2025-07-17T10:48:00Z" w16du:dateUtc="2025-07-17T07:48:00Z">
              <w:r w:rsidR="0013728D">
                <w:rPr>
                  <w:rFonts w:eastAsia="Times New Roman"/>
                  <w:bCs/>
                  <w:iCs/>
                  <w:noProof/>
                  <w:lang w:val="et-EE"/>
                </w:rPr>
                <w:t xml:space="preserve"> ning õigusabi olemasolu ja kättesaadavuse, sealhulgas õigusabi, esindami</w:t>
              </w:r>
            </w:ins>
            <w:ins w:id="320" w:author="Ave Osman" w:date="2025-07-20T23:15:00Z" w16du:dateUtc="2025-07-20T20:15:00Z">
              <w:r w:rsidR="00FE032F">
                <w:rPr>
                  <w:rFonts w:eastAsia="Times New Roman"/>
                  <w:bCs/>
                  <w:iCs/>
                  <w:noProof/>
                  <w:lang w:val="et-EE"/>
                </w:rPr>
                <w:t>s</w:t>
              </w:r>
            </w:ins>
            <w:ins w:id="321" w:author="Ave Osman" w:date="2025-07-17T11:00:00Z" w16du:dateUtc="2025-07-17T08:00:00Z">
              <w:r w:rsidR="00261283">
                <w:rPr>
                  <w:rFonts w:eastAsia="Times New Roman"/>
                  <w:bCs/>
                  <w:iCs/>
                  <w:noProof/>
                  <w:lang w:val="et-EE"/>
                </w:rPr>
                <w:t>e</w:t>
              </w:r>
            </w:ins>
            <w:ins w:id="322" w:author="Ave Osman" w:date="2025-07-17T10:48:00Z" w16du:dateUtc="2025-07-17T07:48:00Z">
              <w:r w:rsidR="0013728D">
                <w:rPr>
                  <w:rFonts w:eastAsia="Times New Roman"/>
                  <w:bCs/>
                  <w:iCs/>
                  <w:noProof/>
                  <w:lang w:val="et-EE"/>
                </w:rPr>
                <w:t xml:space="preserve"> ja </w:t>
              </w:r>
            </w:ins>
            <w:ins w:id="323" w:author="Ave Osman" w:date="2025-07-17T10:59:00Z" w16du:dateUtc="2025-07-17T07:59:00Z">
              <w:r w:rsidR="00261283">
                <w:rPr>
                  <w:rFonts w:eastAsia="Times New Roman"/>
                  <w:bCs/>
                  <w:iCs/>
                  <w:noProof/>
                  <w:lang w:val="et-EE"/>
                </w:rPr>
                <w:t>õigus</w:t>
              </w:r>
            </w:ins>
            <w:ins w:id="324" w:author="Ave Osman" w:date="2025-07-17T10:48:00Z" w16du:dateUtc="2025-07-17T07:48:00Z">
              <w:r w:rsidR="0013728D">
                <w:rPr>
                  <w:rFonts w:eastAsia="Times New Roman"/>
                  <w:bCs/>
                  <w:iCs/>
                  <w:noProof/>
                  <w:lang w:val="et-EE"/>
                </w:rPr>
                <w:t>nõustami</w:t>
              </w:r>
            </w:ins>
            <w:ins w:id="325" w:author="Ave Osman" w:date="2025-07-20T23:16:00Z" w16du:dateUtc="2025-07-20T20:16:00Z">
              <w:r w:rsidR="00FE032F">
                <w:rPr>
                  <w:rFonts w:eastAsia="Times New Roman"/>
                  <w:bCs/>
                  <w:iCs/>
                  <w:noProof/>
                  <w:lang w:val="et-EE"/>
                </w:rPr>
                <w:t>se</w:t>
              </w:r>
              <w:r w:rsidR="00745044">
                <w:rPr>
                  <w:rFonts w:eastAsia="Times New Roman"/>
                  <w:bCs/>
                  <w:iCs/>
                  <w:noProof/>
                  <w:lang w:val="et-EE"/>
                </w:rPr>
                <w:t>, eest</w:t>
              </w:r>
            </w:ins>
            <w:ins w:id="326" w:author="Ave Osman" w:date="2025-07-17T10:48:00Z" w16du:dateUtc="2025-07-17T07:48:00Z">
              <w:r w:rsidR="0013728D">
                <w:rPr>
                  <w:rFonts w:eastAsia="Times New Roman"/>
                  <w:bCs/>
                  <w:iCs/>
                  <w:noProof/>
                  <w:lang w:val="et-EE"/>
                </w:rPr>
                <w:t xml:space="preserve">. </w:t>
              </w:r>
            </w:ins>
          </w:p>
          <w:p w14:paraId="5D1264F0" w14:textId="77777777" w:rsidR="004E6CFE" w:rsidRPr="008F6F06" w:rsidRDefault="004E6CFE" w:rsidP="006E0B03">
            <w:pPr>
              <w:spacing w:before="0" w:after="0"/>
              <w:rPr>
                <w:ins w:id="327" w:author="Ave Osman" w:date="2025-07-17T11:02:00Z" w16du:dateUtc="2025-07-17T08:02:00Z"/>
                <w:rFonts w:eastAsia="Times New Roman"/>
                <w:bCs/>
                <w:iCs/>
                <w:noProof/>
                <w:lang w:val="et-EE"/>
              </w:rPr>
            </w:pPr>
          </w:p>
          <w:p w14:paraId="4996024A" w14:textId="3C5F6A5C" w:rsidR="00261283" w:rsidRDefault="00261283" w:rsidP="006E0B03">
            <w:pPr>
              <w:spacing w:before="0" w:after="0"/>
              <w:rPr>
                <w:ins w:id="328" w:author="Ave Osman" w:date="2025-07-17T16:13:00Z" w16du:dateUtc="2025-07-17T13:13:00Z"/>
              </w:rPr>
            </w:pPr>
            <w:ins w:id="329" w:author="Ave Osman" w:date="2025-07-17T11:02:00Z" w16du:dateUtc="2025-07-17T08:02:00Z">
              <w:r w:rsidRPr="00155786">
                <w:rPr>
                  <w:lang w:val="et-EE"/>
                  <w:rPrChange w:id="330" w:author="Merje Joll" w:date="2025-07-23T11:51:00Z" w16du:dateUtc="2025-07-23T08:51:00Z">
                    <w:rPr/>
                  </w:rPrChange>
                </w:rPr>
                <w:t>Eesti</w:t>
              </w:r>
            </w:ins>
            <w:ins w:id="331" w:author="Ave Osman" w:date="2025-07-17T11:05:00Z" w16du:dateUtc="2025-07-17T08:05:00Z">
              <w:r w:rsidRPr="00155786">
                <w:rPr>
                  <w:lang w:val="et-EE"/>
                  <w:rPrChange w:id="332" w:author="Merje Joll" w:date="2025-07-23T11:51:00Z" w16du:dateUtc="2025-07-23T08:51:00Z">
                    <w:rPr/>
                  </w:rPrChange>
                </w:rPr>
                <w:t xml:space="preserve"> tagab </w:t>
              </w:r>
            </w:ins>
            <w:ins w:id="333" w:author="Ave Osman" w:date="2025-07-17T11:02:00Z" w16du:dateUtc="2025-07-17T08:02:00Z">
              <w:r w:rsidRPr="00155786">
                <w:rPr>
                  <w:lang w:val="et-EE"/>
                  <w:rPrChange w:id="334" w:author="Merje Joll" w:date="2025-07-23T11:51:00Z" w16du:dateUtc="2025-07-23T08:51:00Z">
                    <w:rPr/>
                  </w:rPrChange>
                </w:rPr>
                <w:t>tõhus</w:t>
              </w:r>
            </w:ins>
            <w:ins w:id="335" w:author="Ave Osman" w:date="2025-07-17T11:05:00Z" w16du:dateUtc="2025-07-17T08:05:00Z">
              <w:r w:rsidRPr="00155786">
                <w:rPr>
                  <w:lang w:val="et-EE"/>
                  <w:rPrChange w:id="336" w:author="Merje Joll" w:date="2025-07-23T11:51:00Z" w16du:dateUtc="2025-07-23T08:51:00Z">
                    <w:rPr/>
                  </w:rPrChange>
                </w:rPr>
                <w:t>a</w:t>
              </w:r>
            </w:ins>
            <w:ins w:id="337" w:author="Ave Osman" w:date="2025-07-17T11:02:00Z" w16du:dateUtc="2025-07-17T08:02:00Z">
              <w:r w:rsidRPr="00155786">
                <w:rPr>
                  <w:lang w:val="et-EE"/>
                  <w:rPrChange w:id="338" w:author="Merje Joll" w:date="2025-07-23T11:51:00Z" w16du:dateUtc="2025-07-23T08:51:00Z">
                    <w:rPr/>
                  </w:rPrChange>
                </w:rPr>
                <w:t xml:space="preserve"> koostöö </w:t>
              </w:r>
            </w:ins>
            <w:ins w:id="339" w:author="Ave Osman" w:date="2025-07-17T11:04:00Z" w16du:dateUtc="2025-07-17T08:04:00Z">
              <w:r w:rsidRPr="00155786">
                <w:rPr>
                  <w:lang w:val="et-EE"/>
                  <w:rPrChange w:id="340" w:author="Merje Joll" w:date="2025-07-23T11:51:00Z" w16du:dateUtc="2025-07-23T08:51:00Z">
                    <w:rPr/>
                  </w:rPrChange>
                </w:rPr>
                <w:t xml:space="preserve">asjakohaste </w:t>
              </w:r>
            </w:ins>
            <w:ins w:id="341" w:author="Ave Osman" w:date="2025-07-18T12:16:00Z" w16du:dateUtc="2025-07-18T09:16:00Z">
              <w:r w:rsidR="003937EB" w:rsidRPr="00155786">
                <w:rPr>
                  <w:lang w:val="et-EE"/>
                  <w:rPrChange w:id="342" w:author="Merje Joll" w:date="2025-07-23T11:51:00Z" w16du:dateUtc="2025-07-23T08:51:00Z">
                    <w:rPr/>
                  </w:rPrChange>
                </w:rPr>
                <w:t>riigiasutuste</w:t>
              </w:r>
            </w:ins>
            <w:ins w:id="343" w:author="Ave Osman" w:date="2025-07-17T11:02:00Z" w16du:dateUtc="2025-07-17T08:02:00Z">
              <w:r w:rsidRPr="00155786">
                <w:rPr>
                  <w:lang w:val="et-EE"/>
                  <w:rPrChange w:id="344" w:author="Merje Joll" w:date="2025-07-23T11:51:00Z" w16du:dateUtc="2025-07-23T08:51:00Z">
                    <w:rPr/>
                  </w:rPrChange>
                </w:rPr>
                <w:t xml:space="preserve"> ja </w:t>
              </w:r>
            </w:ins>
            <w:ins w:id="345" w:author="Ave Osman" w:date="2025-07-18T12:16:00Z" w16du:dateUtc="2025-07-18T09:16:00Z">
              <w:r w:rsidR="003937EB" w:rsidRPr="00155786">
                <w:rPr>
                  <w:lang w:val="et-EE"/>
                  <w:rPrChange w:id="346" w:author="Merje Joll" w:date="2025-07-23T11:51:00Z" w16du:dateUtc="2025-07-23T08:51:00Z">
                    <w:rPr/>
                  </w:rPrChange>
                </w:rPr>
                <w:t>institutsioonide</w:t>
              </w:r>
            </w:ins>
            <w:ins w:id="347" w:author="Ave Osman" w:date="2025-07-17T11:02:00Z" w16du:dateUtc="2025-07-17T08:02:00Z">
              <w:r w:rsidRPr="00155786">
                <w:rPr>
                  <w:lang w:val="et-EE"/>
                  <w:rPrChange w:id="348" w:author="Merje Joll" w:date="2025-07-23T11:51:00Z" w16du:dateUtc="2025-07-23T08:51:00Z">
                    <w:rPr/>
                  </w:rPrChange>
                </w:rPr>
                <w:t xml:space="preserve"> vahel, </w:t>
              </w:r>
            </w:ins>
            <w:ins w:id="349" w:author="Ave Osman" w:date="2025-07-17T11:04:00Z" w16du:dateUtc="2025-07-17T08:04:00Z">
              <w:r w:rsidRPr="00155786">
                <w:rPr>
                  <w:lang w:val="et-EE"/>
                  <w:rPrChange w:id="350" w:author="Merje Joll" w:date="2025-07-23T11:51:00Z" w16du:dateUtc="2025-07-23T08:51:00Z">
                    <w:rPr/>
                  </w:rPrChange>
                </w:rPr>
                <w:t xml:space="preserve">et </w:t>
              </w:r>
            </w:ins>
            <w:ins w:id="351" w:author="Ave Osman" w:date="2025-07-17T11:02:00Z" w16du:dateUtc="2025-07-17T08:02:00Z">
              <w:r w:rsidRPr="00155786">
                <w:rPr>
                  <w:lang w:val="et-EE"/>
                  <w:rPrChange w:id="352" w:author="Merje Joll" w:date="2025-07-23T11:51:00Z" w16du:dateUtc="2025-07-23T08:51:00Z">
                    <w:rPr/>
                  </w:rPrChange>
                </w:rPr>
                <w:t>varjupaiga-</w:t>
              </w:r>
            </w:ins>
            <w:ins w:id="353" w:author="Ave Osman" w:date="2025-07-17T11:03:00Z" w16du:dateUtc="2025-07-17T08:03:00Z">
              <w:r w:rsidRPr="00155786">
                <w:rPr>
                  <w:lang w:val="et-EE"/>
                  <w:rPrChange w:id="354" w:author="Merje Joll" w:date="2025-07-23T11:51:00Z" w16du:dateUtc="2025-07-23T08:51:00Z">
                    <w:rPr/>
                  </w:rPrChange>
                </w:rPr>
                <w:t xml:space="preserve"> ja rändevaldkonna</w:t>
              </w:r>
            </w:ins>
            <w:ins w:id="355" w:author="Ave Osman" w:date="2025-07-17T11:04:00Z" w16du:dateUtc="2025-07-17T08:04:00Z">
              <w:r w:rsidRPr="00155786">
                <w:rPr>
                  <w:lang w:val="et-EE"/>
                  <w:rPrChange w:id="356" w:author="Merje Joll" w:date="2025-07-23T11:51:00Z" w16du:dateUtc="2025-07-23T08:51:00Z">
                    <w:rPr/>
                  </w:rPrChange>
                </w:rPr>
                <w:t xml:space="preserve">s </w:t>
              </w:r>
            </w:ins>
            <w:ins w:id="357" w:author="Ave Osman" w:date="2025-07-17T11:06:00Z" w16du:dateUtc="2025-07-17T08:06:00Z">
              <w:r w:rsidRPr="00155786">
                <w:rPr>
                  <w:lang w:val="et-EE"/>
                  <w:rPrChange w:id="358" w:author="Merje Joll" w:date="2025-07-23T11:51:00Z" w16du:dateUtc="2025-07-23T08:51:00Z">
                    <w:rPr/>
                  </w:rPrChange>
                </w:rPr>
                <w:t xml:space="preserve">oleks </w:t>
              </w:r>
            </w:ins>
            <w:ins w:id="359" w:author="Ave Osman" w:date="2025-07-18T12:16:00Z" w16du:dateUtc="2025-07-18T09:16:00Z">
              <w:r w:rsidR="003937EB" w:rsidRPr="00155786">
                <w:rPr>
                  <w:lang w:val="et-EE"/>
                  <w:rPrChange w:id="360" w:author="Merje Joll" w:date="2025-07-23T11:51:00Z" w16du:dateUtc="2025-07-23T08:51:00Z">
                    <w:rPr/>
                  </w:rPrChange>
                </w:rPr>
                <w:t>terviklik</w:t>
              </w:r>
            </w:ins>
            <w:ins w:id="361" w:author="Ave Osman" w:date="2025-07-17T11:06:00Z" w16du:dateUtc="2025-07-17T08:06:00Z">
              <w:r w:rsidRPr="00155786">
                <w:rPr>
                  <w:lang w:val="et-EE"/>
                  <w:rPrChange w:id="362" w:author="Merje Joll" w:date="2025-07-23T11:51:00Z" w16du:dateUtc="2025-07-23T08:51:00Z">
                    <w:rPr/>
                  </w:rPrChange>
                </w:rPr>
                <w:t xml:space="preserve"> ja sidus</w:t>
              </w:r>
            </w:ins>
            <w:ins w:id="363" w:author="Ave Osman" w:date="2025-07-17T11:04:00Z" w16du:dateUtc="2025-07-17T08:04:00Z">
              <w:r w:rsidRPr="00155786">
                <w:rPr>
                  <w:lang w:val="et-EE"/>
                  <w:rPrChange w:id="364" w:author="Merje Joll" w:date="2025-07-23T11:51:00Z" w16du:dateUtc="2025-07-23T08:51:00Z">
                    <w:rPr/>
                  </w:rPrChange>
                </w:rPr>
                <w:t xml:space="preserve"> lähenemine.</w:t>
              </w:r>
            </w:ins>
            <w:ins w:id="365" w:author="Ave Osman" w:date="2025-07-17T11:06:00Z" w16du:dateUtc="2025-07-17T08:06:00Z">
              <w:r w:rsidRPr="00155786">
                <w:rPr>
                  <w:lang w:val="et-EE"/>
                  <w:rPrChange w:id="366" w:author="Merje Joll" w:date="2025-07-23T11:51:00Z" w16du:dateUtc="2025-07-23T08:51:00Z">
                    <w:rPr/>
                  </w:rPrChange>
                </w:rPr>
                <w:t xml:space="preserve"> </w:t>
              </w:r>
              <w:r>
                <w:t xml:space="preserve">Selles on </w:t>
              </w:r>
              <w:proofErr w:type="spellStart"/>
              <w:r>
                <w:t>oluliseks</w:t>
              </w:r>
              <w:proofErr w:type="spellEnd"/>
              <w:r>
                <w:t xml:space="preserve"> </w:t>
              </w:r>
              <w:proofErr w:type="spellStart"/>
              <w:r>
                <w:t>teguriks</w:t>
              </w:r>
              <w:proofErr w:type="spellEnd"/>
              <w:r>
                <w:t xml:space="preserve"> </w:t>
              </w:r>
            </w:ins>
            <w:proofErr w:type="spellStart"/>
            <w:ins w:id="367" w:author="Ave Osman" w:date="2025-07-18T12:17:00Z" w16du:dateUtc="2025-07-18T09:17:00Z">
              <w:r w:rsidR="003937EB">
                <w:t>terviklik</w:t>
              </w:r>
            </w:ins>
            <w:proofErr w:type="spellEnd"/>
            <w:ins w:id="368" w:author="Ave Osman" w:date="2025-07-17T11:07:00Z" w16du:dateUtc="2025-07-17T08:07:00Z">
              <w:r>
                <w:t xml:space="preserve"> </w:t>
              </w:r>
              <w:proofErr w:type="spellStart"/>
              <w:r>
                <w:t>juhtumikorralduse</w:t>
              </w:r>
              <w:proofErr w:type="spellEnd"/>
              <w:r>
                <w:t xml:space="preserve"> </w:t>
              </w:r>
              <w:proofErr w:type="spellStart"/>
              <w:r>
                <w:t>süsteem</w:t>
              </w:r>
              <w:proofErr w:type="spellEnd"/>
              <w:r>
                <w:t xml:space="preserve">, </w:t>
              </w:r>
              <w:proofErr w:type="spellStart"/>
              <w:r>
                <w:t>mille</w:t>
              </w:r>
              <w:proofErr w:type="spellEnd"/>
              <w:r>
                <w:t xml:space="preserve"> </w:t>
              </w:r>
              <w:proofErr w:type="spellStart"/>
              <w:r>
                <w:t>arendamist</w:t>
              </w:r>
              <w:proofErr w:type="spellEnd"/>
              <w:r>
                <w:t xml:space="preserve"> </w:t>
              </w:r>
              <w:proofErr w:type="spellStart"/>
              <w:r>
                <w:t>jätkatakse</w:t>
              </w:r>
              <w:proofErr w:type="spellEnd"/>
              <w:r>
                <w:t xml:space="preserve">, et </w:t>
              </w:r>
            </w:ins>
            <w:proofErr w:type="spellStart"/>
            <w:ins w:id="369" w:author="Ave Osman" w:date="2025-07-17T11:10:00Z" w16du:dateUtc="2025-07-17T08:10:00Z">
              <w:r w:rsidR="00246D52">
                <w:t>tagada</w:t>
              </w:r>
            </w:ins>
            <w:proofErr w:type="spellEnd"/>
            <w:ins w:id="370" w:author="Ave Osman" w:date="2025-07-17T11:07:00Z" w16du:dateUtc="2025-07-17T08:07:00Z">
              <w:r>
                <w:t xml:space="preserve"> </w:t>
              </w:r>
              <w:proofErr w:type="spellStart"/>
              <w:r>
                <w:t>kiire</w:t>
              </w:r>
            </w:ins>
            <w:ins w:id="371" w:author="Ave Osman" w:date="2025-07-17T11:10:00Z" w16du:dateUtc="2025-07-17T08:10:00Z">
              <w:r w:rsidR="00246D52">
                <w:t>ma</w:t>
              </w:r>
            </w:ins>
            <w:ins w:id="372" w:author="Ave Osman" w:date="2025-07-17T11:07:00Z" w16du:dateUtc="2025-07-17T08:07:00Z">
              <w:r>
                <w:t>d</w:t>
              </w:r>
              <w:proofErr w:type="spellEnd"/>
              <w:r>
                <w:t xml:space="preserve"> ja </w:t>
              </w:r>
              <w:proofErr w:type="spellStart"/>
              <w:r>
                <w:t>tõhusamad</w:t>
              </w:r>
              <w:proofErr w:type="spellEnd"/>
              <w:r>
                <w:t xml:space="preserve"> </w:t>
              </w:r>
              <w:proofErr w:type="spellStart"/>
              <w:r>
                <w:t>menetlus</w:t>
              </w:r>
            </w:ins>
            <w:ins w:id="373" w:author="Ave Osman" w:date="2025-07-20T23:16:00Z" w16du:dateUtc="2025-07-20T20:16:00Z">
              <w:r w:rsidR="00FE032F">
                <w:t>ed</w:t>
              </w:r>
            </w:ins>
            <w:proofErr w:type="spellEnd"/>
            <w:ins w:id="374" w:author="Ave Osman" w:date="2025-07-17T11:07:00Z" w16du:dateUtc="2025-07-17T08:07:00Z">
              <w:r>
                <w:t xml:space="preserve">. </w:t>
              </w:r>
            </w:ins>
            <w:proofErr w:type="spellStart"/>
            <w:ins w:id="375" w:author="Ave Osman" w:date="2025-07-17T16:09:00Z" w16du:dateUtc="2025-07-17T13:09:00Z">
              <w:r w:rsidR="007F1BD2">
                <w:t>Venemaa</w:t>
              </w:r>
              <w:proofErr w:type="spellEnd"/>
              <w:r w:rsidR="007F1BD2">
                <w:t xml:space="preserve"> </w:t>
              </w:r>
              <w:proofErr w:type="spellStart"/>
              <w:r w:rsidR="007F1BD2">
                <w:t>täiemahuline</w:t>
              </w:r>
              <w:proofErr w:type="spellEnd"/>
              <w:r w:rsidR="007F1BD2">
                <w:t xml:space="preserve"> </w:t>
              </w:r>
              <w:proofErr w:type="spellStart"/>
              <w:r w:rsidR="007F1BD2">
                <w:t>sõda</w:t>
              </w:r>
              <w:proofErr w:type="spellEnd"/>
              <w:r w:rsidR="007F1BD2">
                <w:t xml:space="preserve"> </w:t>
              </w:r>
              <w:proofErr w:type="spellStart"/>
              <w:r w:rsidR="007F1BD2">
                <w:t>Ukraina</w:t>
              </w:r>
              <w:proofErr w:type="spellEnd"/>
              <w:r w:rsidR="007F1BD2">
                <w:t xml:space="preserve"> </w:t>
              </w:r>
              <w:proofErr w:type="spellStart"/>
              <w:r w:rsidR="007F1BD2">
                <w:t>vastu</w:t>
              </w:r>
              <w:proofErr w:type="spellEnd"/>
              <w:r w:rsidR="007F1BD2">
                <w:t xml:space="preserve"> on </w:t>
              </w:r>
            </w:ins>
            <w:proofErr w:type="spellStart"/>
            <w:ins w:id="376" w:author="Ave Osman" w:date="2025-07-17T16:11:00Z" w16du:dateUtc="2025-07-17T13:11:00Z">
              <w:r w:rsidR="007F1BD2">
                <w:t>näidanud</w:t>
              </w:r>
            </w:ins>
            <w:proofErr w:type="spellEnd"/>
            <w:ins w:id="377" w:author="Ave Osman" w:date="2025-07-17T16:09:00Z" w16du:dateUtc="2025-07-17T13:09:00Z">
              <w:r w:rsidR="007F1BD2">
                <w:t xml:space="preserve"> </w:t>
              </w:r>
              <w:proofErr w:type="spellStart"/>
              <w:r w:rsidR="007F1BD2">
                <w:t>Eesti</w:t>
              </w:r>
              <w:proofErr w:type="spellEnd"/>
              <w:r w:rsidR="007F1BD2">
                <w:t xml:space="preserve"> </w:t>
              </w:r>
            </w:ins>
            <w:proofErr w:type="spellStart"/>
            <w:ins w:id="378" w:author="Ave Osman" w:date="2025-07-18T12:18:00Z" w16du:dateUtc="2025-07-18T09:18:00Z">
              <w:r w:rsidR="004949A8">
                <w:t>suutlikkust</w:t>
              </w:r>
            </w:ins>
            <w:proofErr w:type="spellEnd"/>
            <w:ins w:id="379" w:author="Ave Osman" w:date="2025-07-17T16:09:00Z" w16du:dateUtc="2025-07-17T13:09:00Z">
              <w:r w:rsidR="007F1BD2">
                <w:t xml:space="preserve"> </w:t>
              </w:r>
              <w:proofErr w:type="spellStart"/>
              <w:r w:rsidR="007F1BD2">
                <w:t>kohandada</w:t>
              </w:r>
              <w:proofErr w:type="spellEnd"/>
              <w:r w:rsidR="007F1BD2">
                <w:t xml:space="preserve"> </w:t>
              </w:r>
              <w:proofErr w:type="spellStart"/>
              <w:r w:rsidR="007F1BD2">
                <w:t>oma</w:t>
              </w:r>
              <w:proofErr w:type="spellEnd"/>
              <w:r w:rsidR="007F1BD2">
                <w:t xml:space="preserve"> </w:t>
              </w:r>
            </w:ins>
            <w:proofErr w:type="spellStart"/>
            <w:ins w:id="380" w:author="Ave Osman" w:date="2025-07-17T16:10:00Z" w16du:dateUtc="2025-07-17T13:10:00Z">
              <w:r w:rsidR="007F1BD2">
                <w:t>varjupaiga</w:t>
              </w:r>
              <w:proofErr w:type="spellEnd"/>
              <w:r w:rsidR="007F1BD2">
                <w:t xml:space="preserve">- ja </w:t>
              </w:r>
              <w:proofErr w:type="spellStart"/>
              <w:r w:rsidR="007F1BD2">
                <w:t>rändevaldkonna</w:t>
              </w:r>
              <w:proofErr w:type="spellEnd"/>
              <w:r w:rsidR="007F1BD2">
                <w:t xml:space="preserve"> </w:t>
              </w:r>
            </w:ins>
            <w:proofErr w:type="spellStart"/>
            <w:ins w:id="381" w:author="Ave Osman" w:date="2025-07-18T12:18:00Z" w16du:dateUtc="2025-07-18T09:18:00Z">
              <w:r w:rsidR="004949A8">
                <w:t>toetus</w:t>
              </w:r>
            </w:ins>
            <w:ins w:id="382" w:author="Ave Osman" w:date="2025-07-17T16:10:00Z" w16du:dateUtc="2025-07-17T13:10:00Z">
              <w:r w:rsidR="007F1BD2">
                <w:t>süsteeme</w:t>
              </w:r>
              <w:proofErr w:type="spellEnd"/>
              <w:r w:rsidR="007F1BD2">
                <w:t xml:space="preserve"> </w:t>
              </w:r>
              <w:proofErr w:type="spellStart"/>
              <w:r w:rsidR="007F1BD2">
                <w:t>oludele</w:t>
              </w:r>
              <w:proofErr w:type="spellEnd"/>
              <w:r w:rsidR="007F1BD2">
                <w:t xml:space="preserve"> </w:t>
              </w:r>
              <w:proofErr w:type="spellStart"/>
              <w:r w:rsidR="007F1BD2">
                <w:t>vastavaks</w:t>
              </w:r>
            </w:ins>
            <w:proofErr w:type="spellEnd"/>
            <w:ins w:id="383" w:author="Ave Osman" w:date="2025-07-17T16:11:00Z" w16du:dateUtc="2025-07-17T13:11:00Z">
              <w:r w:rsidR="007F1BD2">
                <w:t xml:space="preserve"> </w:t>
              </w:r>
            </w:ins>
            <w:proofErr w:type="spellStart"/>
            <w:ins w:id="384" w:author="Ave Osman" w:date="2025-07-18T12:23:00Z" w16du:dateUtc="2025-07-18T09:23:00Z">
              <w:r w:rsidR="004949A8">
                <w:t>ning</w:t>
              </w:r>
            </w:ins>
            <w:proofErr w:type="spellEnd"/>
            <w:ins w:id="385" w:author="Ave Osman" w:date="2025-07-17T16:11:00Z" w16du:dateUtc="2025-07-17T13:11:00Z">
              <w:r w:rsidR="007F1BD2">
                <w:t xml:space="preserve"> </w:t>
              </w:r>
              <w:proofErr w:type="spellStart"/>
              <w:r w:rsidR="007F1BD2">
                <w:t>tõestanud</w:t>
              </w:r>
              <w:proofErr w:type="spellEnd"/>
              <w:r w:rsidR="007F1BD2">
                <w:t xml:space="preserve"> </w:t>
              </w:r>
            </w:ins>
            <w:proofErr w:type="spellStart"/>
            <w:ins w:id="386" w:author="Ave Osman" w:date="2025-07-17T16:13:00Z" w16du:dateUtc="2025-07-17T13:13:00Z">
              <w:r w:rsidR="007F1BD2">
                <w:t>nende</w:t>
              </w:r>
            </w:ins>
            <w:proofErr w:type="spellEnd"/>
            <w:ins w:id="387" w:author="Ave Osman" w:date="2025-07-17T16:12:00Z" w16du:dateUtc="2025-07-17T13:12:00Z">
              <w:r w:rsidR="007F1BD2">
                <w:t xml:space="preserve"> </w:t>
              </w:r>
              <w:proofErr w:type="spellStart"/>
              <w:r w:rsidR="007F1BD2">
                <w:t>säilenõtkust</w:t>
              </w:r>
              <w:proofErr w:type="spellEnd"/>
              <w:r w:rsidR="007F1BD2">
                <w:t xml:space="preserve"> ja </w:t>
              </w:r>
              <w:proofErr w:type="spellStart"/>
              <w:r w:rsidR="007F1BD2">
                <w:t>paindlikkust</w:t>
              </w:r>
              <w:proofErr w:type="spellEnd"/>
              <w:r w:rsidR="007F1BD2">
                <w:t xml:space="preserve">. </w:t>
              </w:r>
            </w:ins>
          </w:p>
          <w:p w14:paraId="59B4462D" w14:textId="77777777" w:rsidR="007F1BD2" w:rsidRPr="008F6F06" w:rsidRDefault="007F1BD2" w:rsidP="006E0B03">
            <w:pPr>
              <w:spacing w:before="0" w:after="0"/>
              <w:rPr>
                <w:rFonts w:eastAsia="Times New Roman"/>
                <w:bCs/>
                <w:iCs/>
                <w:noProof/>
                <w:lang w:val="et-EE"/>
              </w:rPr>
            </w:pPr>
          </w:p>
          <w:p w14:paraId="190B613F" w14:textId="177B95BD" w:rsidR="00C31216" w:rsidRPr="008F6F06" w:rsidRDefault="00C31216" w:rsidP="006E0B03">
            <w:pPr>
              <w:spacing w:before="0" w:after="0"/>
              <w:rPr>
                <w:rFonts w:eastAsia="Times New Roman"/>
                <w:bCs/>
                <w:iCs/>
                <w:noProof/>
                <w:lang w:val="et-EE"/>
              </w:rPr>
            </w:pPr>
            <w:r w:rsidRPr="008F6F06">
              <w:rPr>
                <w:rFonts w:eastAsia="Times New Roman"/>
                <w:bCs/>
                <w:iCs/>
                <w:noProof/>
                <w:lang w:val="et-EE"/>
              </w:rPr>
              <w:lastRenderedPageBreak/>
              <w:t xml:space="preserve">Eesti on </w:t>
            </w:r>
            <w:r w:rsidR="0074773D" w:rsidRPr="008F6F06">
              <w:rPr>
                <w:rFonts w:eastAsia="Times New Roman"/>
                <w:bCs/>
                <w:iCs/>
                <w:noProof/>
                <w:lang w:val="et-EE"/>
              </w:rPr>
              <w:t xml:space="preserve">võtnud </w:t>
            </w:r>
            <w:ins w:id="388" w:author="Ave Osman" w:date="2025-07-17T11:11:00Z" w16du:dateUtc="2025-07-17T08:11:00Z">
              <w:r w:rsidR="00246D52">
                <w:rPr>
                  <w:rFonts w:eastAsia="Times New Roman"/>
                  <w:bCs/>
                  <w:iCs/>
                  <w:noProof/>
                  <w:lang w:val="et-EE"/>
                </w:rPr>
                <w:t xml:space="preserve">üle </w:t>
              </w:r>
            </w:ins>
            <w:r w:rsidRPr="008F6F06">
              <w:rPr>
                <w:rFonts w:eastAsia="Times New Roman"/>
                <w:bCs/>
                <w:iCs/>
                <w:noProof/>
                <w:lang w:val="et-EE"/>
              </w:rPr>
              <w:t>EL</w:t>
            </w:r>
            <w:r w:rsidR="0074773D">
              <w:rPr>
                <w:rFonts w:eastAsia="Times New Roman"/>
                <w:bCs/>
                <w:iCs/>
                <w:noProof/>
                <w:lang w:val="et-EE"/>
              </w:rPr>
              <w:t>i</w:t>
            </w:r>
            <w:r w:rsidRPr="008F6F06">
              <w:rPr>
                <w:rFonts w:eastAsia="Times New Roman"/>
                <w:bCs/>
                <w:iCs/>
                <w:noProof/>
                <w:lang w:val="et-EE"/>
              </w:rPr>
              <w:t xml:space="preserve"> varjupaiga</w:t>
            </w:r>
            <w:r w:rsidR="003B3DEF" w:rsidRPr="008F6F06">
              <w:rPr>
                <w:rFonts w:eastAsia="Times New Roman"/>
                <w:bCs/>
                <w:iCs/>
                <w:noProof/>
                <w:lang w:val="et-EE"/>
              </w:rPr>
              <w:t>õigus</w:t>
            </w:r>
            <w:r w:rsidR="00D35E6E">
              <w:rPr>
                <w:rFonts w:eastAsia="Times New Roman"/>
                <w:bCs/>
                <w:iCs/>
                <w:noProof/>
                <w:lang w:val="et-EE"/>
              </w:rPr>
              <w:t>e</w:t>
            </w:r>
            <w:r w:rsidR="003B3DEF" w:rsidRPr="008F6F06">
              <w:rPr>
                <w:rFonts w:eastAsia="Times New Roman"/>
                <w:bCs/>
                <w:iCs/>
                <w:noProof/>
                <w:lang w:val="et-EE"/>
              </w:rPr>
              <w:t xml:space="preserve"> </w:t>
            </w:r>
            <w:r w:rsidRPr="008F6F06">
              <w:rPr>
                <w:rFonts w:eastAsia="Times New Roman"/>
                <w:bCs/>
                <w:iCs/>
                <w:noProof/>
                <w:lang w:val="et-EE"/>
              </w:rPr>
              <w:t xml:space="preserve">oma </w:t>
            </w:r>
            <w:r w:rsidR="003C06A8" w:rsidRPr="008F6F06">
              <w:rPr>
                <w:rFonts w:eastAsia="Times New Roman"/>
                <w:bCs/>
                <w:iCs/>
                <w:noProof/>
                <w:lang w:val="et-EE"/>
              </w:rPr>
              <w:t xml:space="preserve">riigisisestesse </w:t>
            </w:r>
            <w:r w:rsidRPr="008F6F06">
              <w:rPr>
                <w:rFonts w:eastAsia="Times New Roman"/>
                <w:bCs/>
                <w:iCs/>
                <w:noProof/>
                <w:lang w:val="et-EE"/>
              </w:rPr>
              <w:t>õigusaktidesse</w:t>
            </w:r>
            <w:ins w:id="389" w:author="Ave Osman" w:date="2025-07-20T23:17:00Z" w16du:dateUtc="2025-07-20T20:17:00Z">
              <w:r w:rsidR="00DE35A6">
                <w:rPr>
                  <w:rFonts w:eastAsia="Times New Roman"/>
                  <w:bCs/>
                  <w:iCs/>
                  <w:noProof/>
                  <w:lang w:val="et-EE"/>
                </w:rPr>
                <w:t>,</w:t>
              </w:r>
            </w:ins>
            <w:ins w:id="390" w:author="Ave Osman" w:date="2025-07-17T11:14:00Z" w16du:dateUtc="2025-07-17T08:14:00Z">
              <w:r w:rsidRPr="008F6F06" w:rsidDel="00DE35A6">
                <w:rPr>
                  <w:rFonts w:eastAsia="Times New Roman"/>
                  <w:bCs/>
                  <w:iCs/>
                  <w:noProof/>
                  <w:lang w:val="et-EE"/>
                </w:rPr>
                <w:t xml:space="preserve"> </w:t>
              </w:r>
              <w:r w:rsidR="00246D52">
                <w:rPr>
                  <w:rFonts w:eastAsia="Times New Roman"/>
                  <w:bCs/>
                  <w:iCs/>
                  <w:noProof/>
                  <w:lang w:val="et-EE"/>
                </w:rPr>
                <w:t xml:space="preserve">on võtmas </w:t>
              </w:r>
            </w:ins>
            <w:ins w:id="391" w:author="Ave Osman" w:date="2025-07-17T11:12:00Z" w16du:dateUtc="2025-07-17T08:12:00Z">
              <w:r w:rsidR="00246D52">
                <w:rPr>
                  <w:rFonts w:eastAsia="Times New Roman"/>
                  <w:bCs/>
                  <w:iCs/>
                  <w:noProof/>
                  <w:lang w:val="et-EE"/>
                </w:rPr>
                <w:t>üle varjupaiga- ja rändereformi õigusakt</w:t>
              </w:r>
            </w:ins>
            <w:ins w:id="392" w:author="Ave Osman" w:date="2025-07-18T12:22:00Z" w16du:dateUtc="2025-07-18T09:22:00Z">
              <w:r w:rsidR="004949A8">
                <w:rPr>
                  <w:rFonts w:eastAsia="Times New Roman"/>
                  <w:bCs/>
                  <w:iCs/>
                  <w:noProof/>
                  <w:lang w:val="et-EE"/>
                </w:rPr>
                <w:t>ide sätt</w:t>
              </w:r>
            </w:ins>
            <w:ins w:id="393" w:author="Ave Osman" w:date="2025-07-18T12:23:00Z" w16du:dateUtc="2025-07-18T09:23:00Z">
              <w:r w:rsidR="004949A8">
                <w:rPr>
                  <w:rFonts w:eastAsia="Times New Roman"/>
                  <w:bCs/>
                  <w:iCs/>
                  <w:noProof/>
                  <w:lang w:val="et-EE"/>
                </w:rPr>
                <w:t>eid</w:t>
              </w:r>
            </w:ins>
            <w:ins w:id="394" w:author="Ave Osman" w:date="2025-07-17T11:12:00Z" w16du:dateUtc="2025-07-17T08:12:00Z">
              <w:r w:rsidR="00246D52">
                <w:rPr>
                  <w:rFonts w:eastAsia="Times New Roman"/>
                  <w:bCs/>
                  <w:iCs/>
                  <w:noProof/>
                  <w:lang w:val="et-EE"/>
                </w:rPr>
                <w:t xml:space="preserve"> ning valmistub reformi rakendamiseks</w:t>
              </w:r>
            </w:ins>
            <w:ins w:id="395" w:author="Ave Osman" w:date="2025-07-21T10:56:00Z" w16du:dateUtc="2025-07-21T07:56:00Z">
              <w:r w:rsidR="002573CC">
                <w:rPr>
                  <w:rFonts w:eastAsia="Times New Roman"/>
                  <w:bCs/>
                  <w:iCs/>
                  <w:noProof/>
                  <w:lang w:val="et-EE"/>
                </w:rPr>
                <w:t>.</w:t>
              </w:r>
            </w:ins>
            <w:del w:id="396" w:author="Ave Osman" w:date="2025-07-17T11:12:00Z" w16du:dateUtc="2025-07-17T08:12:00Z">
              <w:r w:rsidRPr="008F6F06">
                <w:rPr>
                  <w:rFonts w:eastAsia="Times New Roman"/>
                  <w:bCs/>
                  <w:iCs/>
                  <w:noProof/>
                  <w:lang w:val="et-EE"/>
                </w:rPr>
                <w:delText>õige</w:delText>
              </w:r>
              <w:r w:rsidR="0074773D">
                <w:rPr>
                  <w:rFonts w:eastAsia="Times New Roman"/>
                  <w:bCs/>
                  <w:iCs/>
                  <w:noProof/>
                  <w:lang w:val="et-EE"/>
                </w:rPr>
                <w:delText xml:space="preserve">l </w:delText>
              </w:r>
              <w:r w:rsidRPr="008F6F06">
                <w:rPr>
                  <w:rFonts w:eastAsia="Times New Roman"/>
                  <w:bCs/>
                  <w:iCs/>
                  <w:noProof/>
                  <w:lang w:val="et-EE"/>
                </w:rPr>
                <w:delText>a</w:delText>
              </w:r>
              <w:r w:rsidR="0074773D">
                <w:rPr>
                  <w:rFonts w:eastAsia="Times New Roman"/>
                  <w:bCs/>
                  <w:iCs/>
                  <w:noProof/>
                  <w:lang w:val="et-EE"/>
                </w:rPr>
                <w:delText>jal</w:delText>
              </w:r>
              <w:r w:rsidRPr="008F6F06">
                <w:rPr>
                  <w:rFonts w:eastAsia="Times New Roman"/>
                  <w:bCs/>
                  <w:iCs/>
                  <w:noProof/>
                  <w:lang w:val="et-EE"/>
                </w:rPr>
                <w:delText xml:space="preserve"> üle</w:delText>
              </w:r>
            </w:del>
            <w:del w:id="397" w:author="Ave Osman" w:date="2025-07-17T11:14:00Z" w16du:dateUtc="2025-07-17T08:14:00Z">
              <w:r w:rsidRPr="008F6F06">
                <w:rPr>
                  <w:rFonts w:eastAsia="Times New Roman"/>
                  <w:bCs/>
                  <w:iCs/>
                  <w:noProof/>
                  <w:lang w:val="et-EE"/>
                </w:rPr>
                <w:delText xml:space="preserve">. Välismaalasele rahvusvahelise kaitse andmise seaduse ja </w:delText>
              </w:r>
              <w:r w:rsidR="00A81ACC" w:rsidRPr="008F6F06">
                <w:rPr>
                  <w:rFonts w:eastAsia="Times New Roman"/>
                  <w:bCs/>
                  <w:iCs/>
                  <w:noProof/>
                  <w:lang w:val="et-EE"/>
                </w:rPr>
                <w:delText>praktika</w:delText>
              </w:r>
              <w:r w:rsidRPr="008F6F06">
                <w:rPr>
                  <w:rFonts w:eastAsia="Times New Roman"/>
                  <w:bCs/>
                  <w:iCs/>
                  <w:noProof/>
                  <w:lang w:val="et-EE"/>
                </w:rPr>
                <w:delText xml:space="preserve"> muudatused tagavad täieliku vastavuse EL</w:delText>
              </w:r>
              <w:r w:rsidR="00490117">
                <w:rPr>
                  <w:rFonts w:eastAsia="Times New Roman"/>
                  <w:bCs/>
                  <w:iCs/>
                  <w:noProof/>
                  <w:lang w:val="et-EE"/>
                </w:rPr>
                <w:delText>i</w:delText>
              </w:r>
              <w:r w:rsidRPr="008F6F06">
                <w:rPr>
                  <w:rFonts w:eastAsia="Times New Roman"/>
                  <w:bCs/>
                  <w:iCs/>
                  <w:noProof/>
                  <w:lang w:val="et-EE"/>
                </w:rPr>
                <w:delText xml:space="preserve"> õigus</w:delText>
              </w:r>
              <w:r w:rsidR="002A1945" w:rsidRPr="008F6F06">
                <w:rPr>
                  <w:rFonts w:eastAsia="Times New Roman"/>
                  <w:bCs/>
                  <w:iCs/>
                  <w:noProof/>
                  <w:lang w:val="et-EE"/>
                </w:rPr>
                <w:delText>ega</w:delText>
              </w:r>
              <w:r w:rsidRPr="008F6F06">
                <w:rPr>
                  <w:rFonts w:eastAsia="Times New Roman"/>
                  <w:bCs/>
                  <w:iCs/>
                  <w:noProof/>
                  <w:lang w:val="et-EE"/>
                </w:rPr>
                <w:delText>.</w:delText>
              </w:r>
            </w:del>
          </w:p>
          <w:p w14:paraId="5C24DB4A" w14:textId="77777777" w:rsidR="004E6CFE" w:rsidRPr="008F6F06" w:rsidRDefault="004E6CFE" w:rsidP="006E0B03">
            <w:pPr>
              <w:spacing w:before="0" w:after="0"/>
              <w:rPr>
                <w:rFonts w:eastAsia="Times New Roman"/>
                <w:bCs/>
                <w:iCs/>
                <w:noProof/>
                <w:lang w:val="et-EE"/>
              </w:rPr>
            </w:pPr>
          </w:p>
          <w:p w14:paraId="1CF532D1" w14:textId="46CB4B68" w:rsidR="006A21AA" w:rsidRPr="008F6F06" w:rsidRDefault="006A21AA" w:rsidP="006E0B03">
            <w:pPr>
              <w:spacing w:before="0" w:after="0"/>
              <w:rPr>
                <w:rFonts w:eastAsia="Times New Roman"/>
                <w:bCs/>
                <w:iCs/>
                <w:noProof/>
                <w:lang w:val="et-EE"/>
              </w:rPr>
            </w:pPr>
            <w:r w:rsidRPr="008F6F06">
              <w:rPr>
                <w:rFonts w:eastAsia="Times New Roman"/>
                <w:b/>
                <w:iCs/>
                <w:noProof/>
                <w:u w:val="single"/>
                <w:lang w:val="et-EE"/>
              </w:rPr>
              <w:t>Integratsioonivaldkonnas</w:t>
            </w:r>
            <w:r w:rsidRPr="008F6F06">
              <w:rPr>
                <w:rFonts w:eastAsia="Times New Roman"/>
                <w:bCs/>
                <w:iCs/>
                <w:noProof/>
                <w:lang w:val="et-EE"/>
              </w:rPr>
              <w:t xml:space="preserve"> seatakse eesmärgid </w:t>
            </w:r>
            <w:r w:rsidR="007E6BD3">
              <w:rPr>
                <w:rFonts w:eastAsia="Times New Roman"/>
                <w:bCs/>
                <w:iCs/>
                <w:noProof/>
                <w:lang w:val="et-EE"/>
              </w:rPr>
              <w:t>s</w:t>
            </w:r>
            <w:r w:rsidR="00F84B16" w:rsidRPr="008F6F06">
              <w:rPr>
                <w:rFonts w:eastAsia="Times New Roman"/>
                <w:bCs/>
                <w:iCs/>
                <w:noProof/>
                <w:lang w:val="et-EE"/>
              </w:rPr>
              <w:t xml:space="preserve">idusa </w:t>
            </w:r>
            <w:r w:rsidRPr="008F6F06">
              <w:rPr>
                <w:rFonts w:eastAsia="Times New Roman"/>
                <w:bCs/>
                <w:iCs/>
                <w:noProof/>
                <w:lang w:val="et-EE"/>
              </w:rPr>
              <w:t xml:space="preserve">Eesti </w:t>
            </w:r>
            <w:r w:rsidR="002A1945" w:rsidRPr="008F6F06">
              <w:rPr>
                <w:rFonts w:eastAsia="Times New Roman"/>
                <w:bCs/>
                <w:iCs/>
                <w:noProof/>
                <w:lang w:val="et-EE"/>
              </w:rPr>
              <w:t>arengukavas</w:t>
            </w:r>
            <w:r w:rsidR="003B3DEF" w:rsidRPr="008F6F06">
              <w:rPr>
                <w:rFonts w:eastAsia="Times New Roman"/>
                <w:bCs/>
                <w:iCs/>
                <w:noProof/>
                <w:lang w:val="et-EE"/>
              </w:rPr>
              <w:t>, milles</w:t>
            </w:r>
            <w:r w:rsidRPr="008F6F06">
              <w:rPr>
                <w:rFonts w:eastAsia="Times New Roman"/>
                <w:bCs/>
                <w:iCs/>
                <w:noProof/>
                <w:lang w:val="et-EE"/>
              </w:rPr>
              <w:t xml:space="preserve"> käsitletakse kodanikuühiskonda, Eesti </w:t>
            </w:r>
            <w:r w:rsidR="00A05AC0">
              <w:rPr>
                <w:rFonts w:eastAsia="Times New Roman"/>
                <w:bCs/>
                <w:iCs/>
                <w:noProof/>
                <w:lang w:val="et-EE"/>
              </w:rPr>
              <w:t>üleilmset</w:t>
            </w:r>
            <w:r w:rsidR="00A05AC0" w:rsidRPr="008F6F06">
              <w:rPr>
                <w:rFonts w:eastAsia="Times New Roman"/>
                <w:bCs/>
                <w:iCs/>
                <w:noProof/>
                <w:lang w:val="et-EE"/>
              </w:rPr>
              <w:t xml:space="preserve"> </w:t>
            </w:r>
            <w:r w:rsidRPr="008F6F06">
              <w:rPr>
                <w:rFonts w:eastAsia="Times New Roman"/>
                <w:bCs/>
                <w:iCs/>
                <w:noProof/>
                <w:lang w:val="et-EE"/>
              </w:rPr>
              <w:t xml:space="preserve">identiteeti, kohanemist ja </w:t>
            </w:r>
            <w:r w:rsidR="001D2AAC" w:rsidRPr="008F6F06">
              <w:rPr>
                <w:rFonts w:eastAsia="Times New Roman"/>
                <w:bCs/>
                <w:iCs/>
                <w:noProof/>
                <w:lang w:val="et-EE"/>
              </w:rPr>
              <w:t>lõimumist</w:t>
            </w:r>
            <w:r w:rsidRPr="008F6F06">
              <w:rPr>
                <w:rFonts w:eastAsia="Times New Roman"/>
                <w:bCs/>
                <w:iCs/>
                <w:noProof/>
                <w:lang w:val="et-EE"/>
              </w:rPr>
              <w:t>. Arengukavas seatakse prioriteedid kooskõlas ELi integratsiooni ja kaasamise tegevuskavaga 2021–2027</w:t>
            </w:r>
            <w:ins w:id="398" w:author="Ave Osman" w:date="2025-07-17T11:16:00Z" w16du:dateUtc="2025-07-17T08:16:00Z">
              <w:r w:rsidR="00246D52">
                <w:rPr>
                  <w:rStyle w:val="FootnoteReference"/>
                  <w:rFonts w:eastAsia="Times New Roman"/>
                  <w:bCs/>
                  <w:iCs/>
                  <w:noProof/>
                  <w:lang w:val="et-EE"/>
                </w:rPr>
                <w:footnoteReference w:id="7"/>
              </w:r>
            </w:ins>
            <w:del w:id="401" w:author="Ave Osman" w:date="2025-07-17T11:19:00Z" w16du:dateUtc="2025-07-17T08:19:00Z">
              <w:r w:rsidR="00A05AC0">
                <w:rPr>
                  <w:rFonts w:eastAsia="Times New Roman"/>
                  <w:bCs/>
                  <w:iCs/>
                  <w:noProof/>
                  <w:lang w:val="et-EE"/>
                </w:rPr>
                <w:delText>, mis</w:delText>
              </w:r>
              <w:r w:rsidRPr="008F6F06">
                <w:rPr>
                  <w:rFonts w:eastAsia="Times New Roman"/>
                  <w:bCs/>
                  <w:iCs/>
                  <w:noProof/>
                  <w:lang w:val="et-EE"/>
                </w:rPr>
                <w:delText xml:space="preserve"> võeti vastu 24. novembril 2020</w:delText>
              </w:r>
            </w:del>
            <w:r w:rsidRPr="008F6F06">
              <w:rPr>
                <w:rFonts w:eastAsia="Times New Roman"/>
                <w:bCs/>
                <w:iCs/>
                <w:noProof/>
                <w:lang w:val="et-EE"/>
              </w:rPr>
              <w:t xml:space="preserve">. ELi tegevuskava hõlmab meetmeid kõigis </w:t>
            </w:r>
            <w:r w:rsidR="00924FFC" w:rsidRPr="008F6F06">
              <w:rPr>
                <w:rFonts w:eastAsia="Times New Roman"/>
                <w:bCs/>
                <w:iCs/>
                <w:noProof/>
                <w:lang w:val="et-EE"/>
              </w:rPr>
              <w:t>lõimumise</w:t>
            </w:r>
            <w:r w:rsidR="00A05AC0">
              <w:rPr>
                <w:rFonts w:eastAsia="Times New Roman"/>
                <w:bCs/>
                <w:iCs/>
                <w:noProof/>
                <w:lang w:val="et-EE"/>
              </w:rPr>
              <w:t>ks</w:t>
            </w:r>
            <w:r w:rsidRPr="008F6F06">
              <w:rPr>
                <w:rFonts w:eastAsia="Times New Roman"/>
                <w:bCs/>
                <w:iCs/>
                <w:noProof/>
                <w:lang w:val="et-EE"/>
              </w:rPr>
              <w:t xml:space="preserve"> üliolulistes poliitikavaldkondades. Lisaks ELi kodanikele ja kolmandate riikide kodanikele ELis sisaldab tegevuskava meetmeid </w:t>
            </w:r>
            <w:r w:rsidR="00CC56CD" w:rsidRPr="008F6F06">
              <w:rPr>
                <w:rFonts w:eastAsia="Times New Roman"/>
                <w:bCs/>
                <w:iCs/>
                <w:noProof/>
                <w:lang w:val="et-EE"/>
              </w:rPr>
              <w:t xml:space="preserve">ka </w:t>
            </w:r>
            <w:r w:rsidRPr="008F6F06">
              <w:rPr>
                <w:rFonts w:eastAsia="Times New Roman"/>
                <w:bCs/>
                <w:iCs/>
                <w:noProof/>
                <w:lang w:val="et-EE"/>
              </w:rPr>
              <w:t>pagulaste konkreetsete probleemide lahendamiseks.</w:t>
            </w:r>
            <w:ins w:id="402" w:author="Ave Osman" w:date="2025-07-17T11:19:00Z" w16du:dateUtc="2025-07-17T08:19:00Z">
              <w:r w:rsidR="007D55D3">
                <w:rPr>
                  <w:rFonts w:eastAsia="Times New Roman"/>
                  <w:bCs/>
                  <w:iCs/>
                  <w:noProof/>
                  <w:lang w:val="et-EE"/>
                </w:rPr>
                <w:t xml:space="preserve"> Eesti </w:t>
              </w:r>
            </w:ins>
            <w:ins w:id="403" w:author="Ave Osman" w:date="2025-07-20T23:17:00Z" w16du:dateUtc="2025-07-20T20:17:00Z">
              <w:r w:rsidR="00FE032F">
                <w:rPr>
                  <w:rFonts w:eastAsia="Times New Roman"/>
                  <w:bCs/>
                  <w:iCs/>
                  <w:noProof/>
                  <w:lang w:val="et-EE"/>
                </w:rPr>
                <w:t>keskendub</w:t>
              </w:r>
            </w:ins>
            <w:ins w:id="404" w:author="Ave Osman" w:date="2025-07-17T11:19:00Z" w16du:dateUtc="2025-07-17T08:19:00Z">
              <w:r w:rsidR="007D55D3">
                <w:rPr>
                  <w:rFonts w:eastAsia="Times New Roman"/>
                  <w:bCs/>
                  <w:iCs/>
                  <w:noProof/>
                  <w:lang w:val="et-EE"/>
                </w:rPr>
                <w:t xml:space="preserve"> rahvusvahelise kaitse taotlejate kohanemise meetmetele</w:t>
              </w:r>
            </w:ins>
            <w:ins w:id="405" w:author="Ave Osman" w:date="2025-07-17T11:20:00Z" w16du:dateUtc="2025-07-17T08:20:00Z">
              <w:r w:rsidR="007D55D3">
                <w:rPr>
                  <w:rFonts w:eastAsia="Times New Roman"/>
                  <w:bCs/>
                  <w:iCs/>
                  <w:noProof/>
                  <w:lang w:val="et-EE"/>
                </w:rPr>
                <w:t xml:space="preserve"> võimaldamaks varjupaigataotlejatel peale kaitse saamist sujuvalt </w:t>
              </w:r>
            </w:ins>
            <w:ins w:id="406" w:author="Ave Osman" w:date="2025-07-21T10:57:00Z" w16du:dateUtc="2025-07-21T07:57:00Z">
              <w:r w:rsidR="002573CC">
                <w:rPr>
                  <w:rFonts w:eastAsia="Times New Roman"/>
                  <w:bCs/>
                  <w:iCs/>
                  <w:noProof/>
                  <w:lang w:val="et-EE"/>
                </w:rPr>
                <w:t>iseseisvalt toime tulla</w:t>
              </w:r>
            </w:ins>
            <w:ins w:id="407" w:author="Ave Osman" w:date="2025-07-17T11:21:00Z" w16du:dateUtc="2025-07-17T08:21:00Z">
              <w:r w:rsidR="007D55D3">
                <w:rPr>
                  <w:rFonts w:eastAsia="Times New Roman"/>
                  <w:bCs/>
                  <w:iCs/>
                  <w:noProof/>
                  <w:lang w:val="et-EE"/>
                </w:rPr>
                <w:t xml:space="preserve">. </w:t>
              </w:r>
            </w:ins>
          </w:p>
          <w:p w14:paraId="14C8C39C" w14:textId="77777777" w:rsidR="004E6CFE" w:rsidRPr="008F6F06" w:rsidRDefault="004E6CFE" w:rsidP="006E0B03">
            <w:pPr>
              <w:spacing w:before="0" w:after="0"/>
              <w:rPr>
                <w:rFonts w:eastAsia="Times New Roman"/>
                <w:bCs/>
                <w:iCs/>
                <w:noProof/>
                <w:lang w:val="et-EE"/>
              </w:rPr>
            </w:pPr>
          </w:p>
          <w:p w14:paraId="15A1F8EF" w14:textId="7737673A" w:rsidR="006A21AA" w:rsidRPr="008F6F06" w:rsidRDefault="006A21AA" w:rsidP="006E0B03">
            <w:pPr>
              <w:spacing w:before="0" w:after="0"/>
              <w:rPr>
                <w:rFonts w:eastAsia="Times New Roman"/>
                <w:bCs/>
                <w:iCs/>
                <w:noProof/>
                <w:lang w:val="et-EE"/>
              </w:rPr>
            </w:pPr>
            <w:r w:rsidRPr="008F6F06">
              <w:rPr>
                <w:rFonts w:eastAsia="Times New Roman"/>
                <w:bCs/>
                <w:iCs/>
                <w:noProof/>
                <w:lang w:val="et-EE"/>
              </w:rPr>
              <w:t xml:space="preserve">Üks </w:t>
            </w:r>
            <w:r w:rsidR="00A05AC0">
              <w:rPr>
                <w:rFonts w:eastAsia="Times New Roman"/>
                <w:bCs/>
                <w:iCs/>
                <w:noProof/>
                <w:lang w:val="et-EE"/>
              </w:rPr>
              <w:t>s</w:t>
            </w:r>
            <w:r w:rsidR="00F84B16" w:rsidRPr="008F6F06">
              <w:rPr>
                <w:rFonts w:eastAsia="Times New Roman"/>
                <w:bCs/>
                <w:iCs/>
                <w:noProof/>
                <w:lang w:val="et-EE"/>
              </w:rPr>
              <w:t xml:space="preserve">idusa </w:t>
            </w:r>
            <w:r w:rsidR="002A1945" w:rsidRPr="008F6F06">
              <w:rPr>
                <w:rFonts w:eastAsia="Times New Roman"/>
                <w:bCs/>
                <w:iCs/>
                <w:noProof/>
                <w:lang w:val="et-EE"/>
              </w:rPr>
              <w:t>E</w:t>
            </w:r>
            <w:r w:rsidRPr="008F6F06">
              <w:rPr>
                <w:rFonts w:eastAsia="Times New Roman"/>
                <w:bCs/>
                <w:iCs/>
                <w:noProof/>
                <w:lang w:val="et-EE"/>
              </w:rPr>
              <w:t xml:space="preserve">esti arengukava </w:t>
            </w:r>
            <w:r w:rsidR="001D2AAC" w:rsidRPr="008F6F06">
              <w:rPr>
                <w:rFonts w:eastAsia="Times New Roman"/>
                <w:bCs/>
                <w:iCs/>
                <w:noProof/>
                <w:lang w:val="et-EE"/>
              </w:rPr>
              <w:t>tegevussuundi</w:t>
            </w:r>
            <w:r w:rsidRPr="008F6F06">
              <w:rPr>
                <w:rFonts w:eastAsia="Times New Roman"/>
                <w:bCs/>
                <w:iCs/>
                <w:noProof/>
                <w:lang w:val="et-EE"/>
              </w:rPr>
              <w:t xml:space="preserve"> on „</w:t>
            </w:r>
            <w:r w:rsidR="001D2AAC" w:rsidRPr="008F6F06">
              <w:rPr>
                <w:rFonts w:eastAsia="Times New Roman"/>
                <w:bCs/>
                <w:iCs/>
                <w:noProof/>
                <w:lang w:val="et-EE"/>
              </w:rPr>
              <w:t>Kohanemist ja lõimumist toetav Eesti</w:t>
            </w:r>
            <w:r w:rsidRPr="008F6F06">
              <w:rPr>
                <w:rFonts w:eastAsia="Times New Roman"/>
                <w:bCs/>
                <w:iCs/>
                <w:noProof/>
                <w:lang w:val="et-EE"/>
              </w:rPr>
              <w:t>“, mi</w:t>
            </w:r>
            <w:r w:rsidR="00A05AC0">
              <w:rPr>
                <w:rFonts w:eastAsia="Times New Roman"/>
                <w:bCs/>
                <w:iCs/>
                <w:noProof/>
                <w:lang w:val="et-EE"/>
              </w:rPr>
              <w:t>lles</w:t>
            </w:r>
            <w:r w:rsidRPr="008F6F06">
              <w:rPr>
                <w:rFonts w:eastAsia="Times New Roman"/>
                <w:bCs/>
                <w:iCs/>
                <w:noProof/>
                <w:lang w:val="et-EE"/>
              </w:rPr>
              <w:t xml:space="preserve"> </w:t>
            </w:r>
            <w:r w:rsidR="00A05AC0">
              <w:rPr>
                <w:rFonts w:eastAsia="Times New Roman"/>
                <w:bCs/>
                <w:iCs/>
                <w:noProof/>
                <w:lang w:val="et-EE"/>
              </w:rPr>
              <w:t>käsitletakse</w:t>
            </w:r>
            <w:r w:rsidR="00A05AC0" w:rsidRPr="008F6F06">
              <w:rPr>
                <w:rFonts w:eastAsia="Times New Roman"/>
                <w:bCs/>
                <w:iCs/>
                <w:noProof/>
                <w:lang w:val="et-EE"/>
              </w:rPr>
              <w:t xml:space="preserve"> </w:t>
            </w:r>
            <w:r w:rsidRPr="008F6F06">
              <w:rPr>
                <w:rFonts w:eastAsia="Times New Roman"/>
                <w:bCs/>
                <w:iCs/>
                <w:noProof/>
                <w:lang w:val="et-EE"/>
              </w:rPr>
              <w:t>tõhusa</w:t>
            </w:r>
            <w:r w:rsidR="00A05AC0">
              <w:rPr>
                <w:rFonts w:eastAsia="Times New Roman"/>
                <w:bCs/>
                <w:iCs/>
                <w:noProof/>
                <w:lang w:val="et-EE"/>
              </w:rPr>
              <w:t>t</w:t>
            </w:r>
            <w:r w:rsidRPr="008F6F06">
              <w:rPr>
                <w:rFonts w:eastAsia="Times New Roman"/>
                <w:bCs/>
                <w:iCs/>
                <w:noProof/>
                <w:lang w:val="et-EE"/>
              </w:rPr>
              <w:t xml:space="preserve"> </w:t>
            </w:r>
            <w:r w:rsidR="001D2AAC" w:rsidRPr="008F6F06">
              <w:rPr>
                <w:rFonts w:eastAsia="Times New Roman"/>
                <w:bCs/>
                <w:iCs/>
                <w:noProof/>
                <w:lang w:val="et-EE"/>
              </w:rPr>
              <w:t>lõimumis</w:t>
            </w:r>
            <w:r w:rsidR="005A0DEB">
              <w:rPr>
                <w:rFonts w:eastAsia="Times New Roman"/>
                <w:bCs/>
                <w:iCs/>
                <w:noProof/>
                <w:lang w:val="et-EE"/>
              </w:rPr>
              <w:t>-, sh kohanemis</w:t>
            </w:r>
            <w:r w:rsidRPr="008F6F06">
              <w:rPr>
                <w:rFonts w:eastAsia="Times New Roman"/>
                <w:bCs/>
                <w:iCs/>
                <w:noProof/>
                <w:lang w:val="et-EE"/>
              </w:rPr>
              <w:t>poliitika</w:t>
            </w:r>
            <w:r w:rsidR="00A05AC0">
              <w:rPr>
                <w:rFonts w:eastAsia="Times New Roman"/>
                <w:bCs/>
                <w:iCs/>
                <w:noProof/>
                <w:lang w:val="et-EE"/>
              </w:rPr>
              <w:t>t</w:t>
            </w:r>
            <w:r w:rsidRPr="008F6F06">
              <w:rPr>
                <w:rFonts w:eastAsia="Times New Roman"/>
                <w:bCs/>
                <w:iCs/>
                <w:noProof/>
                <w:lang w:val="et-EE"/>
              </w:rPr>
              <w:t xml:space="preserve">. </w:t>
            </w:r>
            <w:r w:rsidR="00FD6BEB" w:rsidRPr="008F6F06">
              <w:rPr>
                <w:rFonts w:eastAsia="Times New Roman"/>
                <w:bCs/>
                <w:iCs/>
                <w:noProof/>
                <w:lang w:val="et-EE"/>
              </w:rPr>
              <w:t>Eesmärgi</w:t>
            </w:r>
            <w:r w:rsidRPr="008F6F06">
              <w:rPr>
                <w:rFonts w:eastAsia="Times New Roman"/>
                <w:bCs/>
                <w:iCs/>
                <w:noProof/>
                <w:lang w:val="et-EE"/>
              </w:rPr>
              <w:t xml:space="preserve"> kohaselt on </w:t>
            </w:r>
            <w:r w:rsidR="00A75AE9" w:rsidRPr="008F6F06">
              <w:rPr>
                <w:rFonts w:eastAsia="Times New Roman"/>
                <w:bCs/>
                <w:iCs/>
                <w:noProof/>
                <w:lang w:val="et-EE"/>
              </w:rPr>
              <w:t xml:space="preserve">sisseränne </w:t>
            </w:r>
            <w:r w:rsidR="003C06A8" w:rsidRPr="008F6F06">
              <w:rPr>
                <w:rFonts w:eastAsia="Times New Roman"/>
                <w:bCs/>
                <w:iCs/>
                <w:noProof/>
                <w:lang w:val="et-EE"/>
              </w:rPr>
              <w:t xml:space="preserve">Eestisse </w:t>
            </w:r>
            <w:r w:rsidRPr="008F6F06">
              <w:rPr>
                <w:rFonts w:eastAsia="Times New Roman"/>
                <w:bCs/>
                <w:iCs/>
                <w:noProof/>
                <w:lang w:val="et-EE"/>
              </w:rPr>
              <w:t>viimastel aastatel suurenenud</w:t>
            </w:r>
            <w:r w:rsidR="00A05AC0">
              <w:rPr>
                <w:rFonts w:eastAsia="Times New Roman"/>
                <w:bCs/>
                <w:iCs/>
                <w:noProof/>
                <w:lang w:val="et-EE"/>
              </w:rPr>
              <w:t>:</w:t>
            </w:r>
            <w:r w:rsidRPr="008F6F06">
              <w:rPr>
                <w:rFonts w:eastAsia="Times New Roman"/>
                <w:bCs/>
                <w:iCs/>
                <w:noProof/>
                <w:lang w:val="et-EE"/>
              </w:rPr>
              <w:t xml:space="preserve"> üha rohkem välismaalasi saabub Eestisse peamiselt töö</w:t>
            </w:r>
            <w:r w:rsidR="00A05AC0">
              <w:rPr>
                <w:rFonts w:eastAsia="Times New Roman"/>
                <w:bCs/>
                <w:iCs/>
                <w:noProof/>
                <w:lang w:val="et-EE"/>
              </w:rPr>
              <w:t>ks</w:t>
            </w:r>
            <w:r w:rsidRPr="008F6F06">
              <w:rPr>
                <w:rFonts w:eastAsia="Times New Roman"/>
                <w:bCs/>
                <w:iCs/>
                <w:noProof/>
                <w:lang w:val="et-EE"/>
              </w:rPr>
              <w:t>, õppe</w:t>
            </w:r>
            <w:r w:rsidR="00A05AC0">
              <w:rPr>
                <w:rFonts w:eastAsia="Times New Roman"/>
                <w:bCs/>
                <w:iCs/>
                <w:noProof/>
                <w:lang w:val="et-EE"/>
              </w:rPr>
              <w:t>ks</w:t>
            </w:r>
            <w:r w:rsidRPr="008F6F06">
              <w:rPr>
                <w:rFonts w:eastAsia="Times New Roman"/>
                <w:bCs/>
                <w:iCs/>
                <w:noProof/>
                <w:lang w:val="et-EE"/>
              </w:rPr>
              <w:t xml:space="preserve"> või perekondlikel põhjustel. </w:t>
            </w:r>
            <w:r w:rsidR="00A75AE9" w:rsidRPr="008F6F06">
              <w:rPr>
                <w:rFonts w:eastAsia="Times New Roman"/>
                <w:bCs/>
                <w:iCs/>
                <w:noProof/>
                <w:lang w:val="et-EE"/>
              </w:rPr>
              <w:t>S</w:t>
            </w:r>
            <w:r w:rsidRPr="008F6F06">
              <w:rPr>
                <w:rFonts w:eastAsia="Times New Roman"/>
                <w:bCs/>
                <w:iCs/>
                <w:noProof/>
                <w:lang w:val="et-EE"/>
              </w:rPr>
              <w:t>isseränne kasvab tööjõupuuduse, tagasirände ja majandusarengu tõttu. Inimesed tulevad Eestisse teistest ELi liikmesriikidest</w:t>
            </w:r>
            <w:r w:rsidR="00EA5C37">
              <w:rPr>
                <w:rFonts w:eastAsia="Times New Roman"/>
                <w:bCs/>
                <w:iCs/>
                <w:noProof/>
                <w:lang w:val="et-EE"/>
              </w:rPr>
              <w:t xml:space="preserve"> </w:t>
            </w:r>
            <w:r w:rsidR="00A05AC0">
              <w:rPr>
                <w:rFonts w:eastAsia="Times New Roman"/>
                <w:bCs/>
                <w:iCs/>
                <w:noProof/>
                <w:lang w:val="et-EE"/>
              </w:rPr>
              <w:t>ning</w:t>
            </w:r>
            <w:r w:rsidR="00A05AC0" w:rsidRPr="008F6F06">
              <w:rPr>
                <w:rFonts w:eastAsia="Times New Roman"/>
                <w:bCs/>
                <w:iCs/>
                <w:noProof/>
                <w:lang w:val="et-EE"/>
              </w:rPr>
              <w:t xml:space="preserve"> </w:t>
            </w:r>
            <w:r w:rsidRPr="008F6F06">
              <w:rPr>
                <w:rFonts w:eastAsia="Times New Roman"/>
                <w:bCs/>
                <w:iCs/>
                <w:noProof/>
                <w:lang w:val="et-EE"/>
              </w:rPr>
              <w:t>kolmandatest riikidest</w:t>
            </w:r>
            <w:r w:rsidR="00A05AC0">
              <w:rPr>
                <w:rFonts w:eastAsia="Times New Roman"/>
                <w:bCs/>
                <w:iCs/>
                <w:noProof/>
                <w:lang w:val="et-EE"/>
              </w:rPr>
              <w:t xml:space="preserve">, </w:t>
            </w:r>
            <w:r w:rsidRPr="008F6F06">
              <w:rPr>
                <w:rFonts w:eastAsia="Times New Roman"/>
                <w:bCs/>
                <w:iCs/>
                <w:noProof/>
                <w:lang w:val="et-EE"/>
              </w:rPr>
              <w:t>peamiselt Ukrainast, Venemaalt, Indiast</w:t>
            </w:r>
            <w:r w:rsidR="00A05AC0">
              <w:rPr>
                <w:rFonts w:eastAsia="Times New Roman"/>
                <w:bCs/>
                <w:iCs/>
                <w:noProof/>
                <w:lang w:val="et-EE"/>
              </w:rPr>
              <w:t xml:space="preserve"> ja</w:t>
            </w:r>
            <w:r w:rsidRPr="008F6F06">
              <w:rPr>
                <w:rFonts w:eastAsia="Times New Roman"/>
                <w:bCs/>
                <w:iCs/>
                <w:noProof/>
                <w:lang w:val="et-EE"/>
              </w:rPr>
              <w:t xml:space="preserve"> Valgevenest. </w:t>
            </w:r>
            <w:r w:rsidR="00230A66" w:rsidRPr="00230A66">
              <w:rPr>
                <w:rFonts w:eastAsia="Times New Roman"/>
                <w:bCs/>
                <w:iCs/>
                <w:noProof/>
                <w:lang w:val="et-EE"/>
              </w:rPr>
              <w:t>2020. aasta Eesti ühiskonna lõimumise monitooringu (</w:t>
            </w:r>
            <w:r w:rsidR="0022401B">
              <w:rPr>
                <w:rFonts w:eastAsia="Times New Roman"/>
                <w:bCs/>
                <w:iCs/>
                <w:noProof/>
                <w:lang w:val="et-EE"/>
              </w:rPr>
              <w:t xml:space="preserve">edaspidi </w:t>
            </w:r>
            <w:r w:rsidR="00230A66" w:rsidRPr="002F7E4D">
              <w:rPr>
                <w:rFonts w:eastAsia="Times New Roman"/>
                <w:bCs/>
                <w:i/>
                <w:noProof/>
                <w:lang w:val="et-EE"/>
              </w:rPr>
              <w:t>EIM</w:t>
            </w:r>
            <w:r w:rsidR="0022401B" w:rsidRPr="002F7E4D">
              <w:rPr>
                <w:rFonts w:eastAsia="Times New Roman"/>
                <w:bCs/>
                <w:i/>
                <w:noProof/>
                <w:lang w:val="et-EE"/>
              </w:rPr>
              <w:t xml:space="preserve"> 2020</w:t>
            </w:r>
            <w:r w:rsidR="00230A66" w:rsidRPr="00230A66">
              <w:rPr>
                <w:rFonts w:eastAsia="Times New Roman"/>
                <w:bCs/>
                <w:iCs/>
                <w:noProof/>
                <w:lang w:val="et-EE"/>
              </w:rPr>
              <w:t>) järgi kavatseb märkimisväärne osa uussisserändajaid (61%) siduda oma tuleviku Eestiga.</w:t>
            </w:r>
          </w:p>
          <w:p w14:paraId="71FB57EA" w14:textId="77777777" w:rsidR="004E6CFE" w:rsidRPr="008F6F06" w:rsidRDefault="004E6CFE" w:rsidP="004E6CFE">
            <w:pPr>
              <w:spacing w:before="0" w:after="0"/>
              <w:rPr>
                <w:rFonts w:eastAsia="Times New Roman"/>
                <w:bCs/>
                <w:iCs/>
                <w:noProof/>
                <w:lang w:val="et-EE"/>
              </w:rPr>
            </w:pPr>
          </w:p>
          <w:p w14:paraId="4A0C6B31" w14:textId="1122376F" w:rsidR="006A21AA" w:rsidRPr="008F6F06" w:rsidRDefault="006A21AA" w:rsidP="004E6CFE">
            <w:pPr>
              <w:spacing w:before="0" w:after="0"/>
              <w:rPr>
                <w:rFonts w:eastAsia="Times New Roman"/>
                <w:bCs/>
                <w:iCs/>
                <w:noProof/>
                <w:lang w:val="et-EE"/>
              </w:rPr>
            </w:pPr>
            <w:r w:rsidRPr="008F6F06">
              <w:rPr>
                <w:rFonts w:eastAsia="Times New Roman"/>
                <w:bCs/>
                <w:iCs/>
                <w:noProof/>
                <w:lang w:val="et-EE"/>
              </w:rPr>
              <w:t xml:space="preserve">Kuigi rahvusvahelise kaitse </w:t>
            </w:r>
            <w:r w:rsidR="007F42A0" w:rsidRPr="008F6F06">
              <w:rPr>
                <w:rFonts w:eastAsia="Times New Roman"/>
                <w:bCs/>
                <w:iCs/>
                <w:noProof/>
                <w:lang w:val="et-EE"/>
              </w:rPr>
              <w:t xml:space="preserve">taotlejate ja </w:t>
            </w:r>
            <w:r w:rsidRPr="008F6F06">
              <w:rPr>
                <w:rFonts w:eastAsia="Times New Roman"/>
                <w:bCs/>
                <w:iCs/>
                <w:noProof/>
                <w:lang w:val="et-EE"/>
              </w:rPr>
              <w:t xml:space="preserve">saajate arv </w:t>
            </w:r>
            <w:r w:rsidR="00E66815" w:rsidRPr="008F6F06">
              <w:rPr>
                <w:rFonts w:eastAsia="Times New Roman"/>
                <w:bCs/>
                <w:iCs/>
                <w:noProof/>
                <w:lang w:val="et-EE"/>
              </w:rPr>
              <w:t xml:space="preserve">on </w:t>
            </w:r>
            <w:r w:rsidRPr="008F6F06">
              <w:rPr>
                <w:rFonts w:eastAsia="Times New Roman"/>
                <w:bCs/>
                <w:iCs/>
                <w:noProof/>
                <w:lang w:val="et-EE"/>
              </w:rPr>
              <w:t xml:space="preserve">Eestis viimastel aastatel stabiliseerunud, </w:t>
            </w:r>
            <w:r w:rsidR="00E66815" w:rsidRPr="008F6F06">
              <w:rPr>
                <w:rFonts w:eastAsia="Times New Roman"/>
                <w:bCs/>
                <w:iCs/>
                <w:noProof/>
                <w:lang w:val="et-EE"/>
              </w:rPr>
              <w:t xml:space="preserve">on </w:t>
            </w:r>
            <w:r w:rsidRPr="008F6F06">
              <w:rPr>
                <w:rFonts w:eastAsia="Times New Roman"/>
                <w:bCs/>
                <w:iCs/>
                <w:noProof/>
                <w:lang w:val="et-EE"/>
              </w:rPr>
              <w:t>rände arengu</w:t>
            </w:r>
            <w:r w:rsidR="009C40F7">
              <w:rPr>
                <w:rFonts w:eastAsia="Times New Roman"/>
                <w:bCs/>
                <w:iCs/>
                <w:noProof/>
                <w:lang w:val="et-EE"/>
              </w:rPr>
              <w:t>suundi</w:t>
            </w:r>
            <w:r w:rsidRPr="008F6F06">
              <w:rPr>
                <w:rFonts w:eastAsia="Times New Roman"/>
                <w:bCs/>
                <w:iCs/>
                <w:noProof/>
                <w:lang w:val="et-EE"/>
              </w:rPr>
              <w:t xml:space="preserve"> ja rahvusvahelisi konflikte maailmas</w:t>
            </w:r>
            <w:r w:rsidR="00E66815" w:rsidRPr="008F6F06">
              <w:rPr>
                <w:rFonts w:eastAsia="Times New Roman"/>
                <w:bCs/>
                <w:iCs/>
                <w:noProof/>
                <w:lang w:val="et-EE"/>
              </w:rPr>
              <w:t xml:space="preserve"> arves</w:t>
            </w:r>
            <w:r w:rsidR="00E66815">
              <w:rPr>
                <w:rFonts w:eastAsia="Times New Roman"/>
                <w:bCs/>
                <w:iCs/>
                <w:noProof/>
                <w:lang w:val="et-EE"/>
              </w:rPr>
              <w:t>tades</w:t>
            </w:r>
            <w:r w:rsidRPr="008F6F06">
              <w:rPr>
                <w:rFonts w:eastAsia="Times New Roman"/>
                <w:bCs/>
                <w:iCs/>
                <w:noProof/>
                <w:lang w:val="et-EE"/>
              </w:rPr>
              <w:t xml:space="preserve"> oluline, et Eesti oleks valmis </w:t>
            </w:r>
            <w:r w:rsidR="00E66815">
              <w:rPr>
                <w:rFonts w:eastAsia="Times New Roman"/>
                <w:bCs/>
                <w:iCs/>
                <w:noProof/>
                <w:lang w:val="et-EE"/>
              </w:rPr>
              <w:t xml:space="preserve">võtma vastu </w:t>
            </w:r>
            <w:r w:rsidRPr="008F6F06">
              <w:rPr>
                <w:rFonts w:eastAsia="Times New Roman"/>
                <w:bCs/>
                <w:iCs/>
                <w:noProof/>
                <w:lang w:val="et-EE"/>
              </w:rPr>
              <w:t xml:space="preserve">üha </w:t>
            </w:r>
            <w:r w:rsidR="00E66815">
              <w:rPr>
                <w:rFonts w:eastAsia="Times New Roman"/>
                <w:bCs/>
                <w:iCs/>
                <w:noProof/>
                <w:lang w:val="et-EE"/>
              </w:rPr>
              <w:t>rohkem</w:t>
            </w:r>
            <w:r w:rsidRPr="008F6F06">
              <w:rPr>
                <w:rFonts w:eastAsia="Times New Roman"/>
                <w:bCs/>
                <w:iCs/>
                <w:noProof/>
                <w:lang w:val="et-EE"/>
              </w:rPr>
              <w:t xml:space="preserve"> rahvusvahelise kaitse</w:t>
            </w:r>
            <w:r w:rsidR="007F42A0" w:rsidRPr="008F6F06">
              <w:rPr>
                <w:rFonts w:eastAsia="Times New Roman"/>
                <w:bCs/>
                <w:iCs/>
                <w:noProof/>
                <w:lang w:val="et-EE"/>
              </w:rPr>
              <w:t xml:space="preserve"> taotleja</w:t>
            </w:r>
            <w:r w:rsidR="00E66815">
              <w:rPr>
                <w:rFonts w:eastAsia="Times New Roman"/>
                <w:bCs/>
                <w:iCs/>
                <w:noProof/>
                <w:lang w:val="et-EE"/>
              </w:rPr>
              <w:t>id</w:t>
            </w:r>
            <w:r w:rsidR="007F42A0" w:rsidRPr="008F6F06">
              <w:rPr>
                <w:rFonts w:eastAsia="Times New Roman"/>
                <w:bCs/>
                <w:iCs/>
                <w:noProof/>
                <w:lang w:val="et-EE"/>
              </w:rPr>
              <w:t xml:space="preserve"> ja</w:t>
            </w:r>
            <w:r w:rsidRPr="008F6F06">
              <w:rPr>
                <w:rFonts w:eastAsia="Times New Roman"/>
                <w:bCs/>
                <w:iCs/>
                <w:noProof/>
                <w:lang w:val="et-EE"/>
              </w:rPr>
              <w:t xml:space="preserve"> saaja</w:t>
            </w:r>
            <w:r w:rsidR="00E66815">
              <w:rPr>
                <w:rFonts w:eastAsia="Times New Roman"/>
                <w:bCs/>
                <w:iCs/>
                <w:noProof/>
                <w:lang w:val="et-EE"/>
              </w:rPr>
              <w:t>id</w:t>
            </w:r>
            <w:r w:rsidRPr="008F6F06">
              <w:rPr>
                <w:rFonts w:eastAsia="Times New Roman"/>
                <w:bCs/>
                <w:iCs/>
                <w:noProof/>
                <w:lang w:val="et-EE"/>
              </w:rPr>
              <w:t>.</w:t>
            </w:r>
          </w:p>
          <w:p w14:paraId="07160C13" w14:textId="77777777" w:rsidR="004E6CFE" w:rsidRPr="008F6F06" w:rsidRDefault="004E6CFE" w:rsidP="004E6CFE">
            <w:pPr>
              <w:spacing w:before="0" w:after="0"/>
              <w:rPr>
                <w:rFonts w:eastAsia="Times New Roman"/>
                <w:bCs/>
                <w:iCs/>
                <w:noProof/>
                <w:lang w:val="et-EE"/>
              </w:rPr>
            </w:pPr>
          </w:p>
          <w:p w14:paraId="62E3267C" w14:textId="3ABC1253" w:rsidR="006A21AA" w:rsidRPr="008F6F06" w:rsidRDefault="006A21AA" w:rsidP="004E6CFE">
            <w:pPr>
              <w:spacing w:before="0" w:after="0"/>
              <w:rPr>
                <w:rFonts w:eastAsia="Times New Roman"/>
                <w:bCs/>
                <w:iCs/>
                <w:noProof/>
                <w:lang w:val="et-EE"/>
              </w:rPr>
            </w:pPr>
            <w:r w:rsidRPr="008F6F06">
              <w:rPr>
                <w:rFonts w:eastAsia="Times New Roman"/>
                <w:bCs/>
                <w:iCs/>
                <w:noProof/>
                <w:lang w:val="et-EE"/>
              </w:rPr>
              <w:t>Alates 2021. aasta maist vastutab</w:t>
            </w:r>
            <w:r w:rsidR="001D2AAC" w:rsidRPr="008F6F06">
              <w:rPr>
                <w:rFonts w:eastAsia="Times New Roman"/>
                <w:bCs/>
                <w:iCs/>
                <w:noProof/>
                <w:lang w:val="et-EE"/>
              </w:rPr>
              <w:t xml:space="preserve"> lõimumis-, sh kohanemisp</w:t>
            </w:r>
            <w:r w:rsidR="00A75AE9" w:rsidRPr="008F6F06">
              <w:rPr>
                <w:rFonts w:eastAsia="Times New Roman"/>
                <w:bCs/>
                <w:iCs/>
                <w:noProof/>
                <w:lang w:val="et-EE"/>
              </w:rPr>
              <w:t>oliitika</w:t>
            </w:r>
            <w:r w:rsidRPr="008F6F06">
              <w:rPr>
                <w:rFonts w:eastAsia="Times New Roman"/>
                <w:bCs/>
                <w:iCs/>
                <w:noProof/>
                <w:lang w:val="et-EE"/>
              </w:rPr>
              <w:t xml:space="preserve"> eest </w:t>
            </w:r>
            <w:r w:rsidR="00A75AE9" w:rsidRPr="008F6F06">
              <w:rPr>
                <w:rFonts w:eastAsia="Times New Roman"/>
                <w:bCs/>
                <w:iCs/>
                <w:noProof/>
                <w:lang w:val="et-EE"/>
              </w:rPr>
              <w:t>K</w:t>
            </w:r>
            <w:r w:rsidRPr="008F6F06">
              <w:rPr>
                <w:rFonts w:eastAsia="Times New Roman"/>
                <w:bCs/>
                <w:iCs/>
                <w:noProof/>
                <w:lang w:val="et-EE"/>
              </w:rPr>
              <w:t>ultuuriministeerium</w:t>
            </w:r>
            <w:r w:rsidR="00E66815">
              <w:rPr>
                <w:rFonts w:eastAsia="Times New Roman"/>
                <w:bCs/>
                <w:iCs/>
                <w:noProof/>
                <w:lang w:val="et-EE"/>
              </w:rPr>
              <w:t>.</w:t>
            </w:r>
            <w:r w:rsidRPr="008F6F06">
              <w:rPr>
                <w:rFonts w:eastAsia="Times New Roman"/>
                <w:bCs/>
                <w:iCs/>
                <w:noProof/>
                <w:lang w:val="et-EE"/>
              </w:rPr>
              <w:t xml:space="preserve"> </w:t>
            </w:r>
            <w:r w:rsidR="00E66815">
              <w:rPr>
                <w:rFonts w:eastAsia="Times New Roman"/>
                <w:bCs/>
                <w:iCs/>
                <w:noProof/>
                <w:lang w:val="et-EE"/>
              </w:rPr>
              <w:t>E</w:t>
            </w:r>
            <w:r w:rsidRPr="008F6F06">
              <w:rPr>
                <w:rFonts w:eastAsia="Times New Roman"/>
                <w:bCs/>
                <w:iCs/>
                <w:noProof/>
                <w:lang w:val="et-EE"/>
              </w:rPr>
              <w:t xml:space="preserve">nne 2021. aasta maid </w:t>
            </w:r>
            <w:r w:rsidR="004E6CFE" w:rsidRPr="008F6F06">
              <w:rPr>
                <w:rFonts w:eastAsia="Times New Roman"/>
                <w:bCs/>
                <w:iCs/>
                <w:noProof/>
                <w:lang w:val="et-EE"/>
              </w:rPr>
              <w:t>koordineeris</w:t>
            </w:r>
            <w:r w:rsidRPr="008F6F06">
              <w:rPr>
                <w:rFonts w:eastAsia="Times New Roman"/>
                <w:bCs/>
                <w:iCs/>
                <w:noProof/>
                <w:lang w:val="et-EE"/>
              </w:rPr>
              <w:t xml:space="preserve"> kohanemis</w:t>
            </w:r>
            <w:r w:rsidR="001D2AAC" w:rsidRPr="008F6F06">
              <w:rPr>
                <w:rFonts w:eastAsia="Times New Roman"/>
                <w:bCs/>
                <w:iCs/>
                <w:noProof/>
                <w:lang w:val="et-EE"/>
              </w:rPr>
              <w:t>poliitikat</w:t>
            </w:r>
            <w:r w:rsidRPr="008F6F06">
              <w:rPr>
                <w:rFonts w:eastAsia="Times New Roman"/>
                <w:bCs/>
                <w:iCs/>
                <w:noProof/>
                <w:lang w:val="et-EE"/>
              </w:rPr>
              <w:t xml:space="preserve"> </w:t>
            </w:r>
            <w:r w:rsidR="00A75AE9" w:rsidRPr="008F6F06">
              <w:rPr>
                <w:rFonts w:eastAsia="Times New Roman"/>
                <w:bCs/>
                <w:iCs/>
                <w:noProof/>
                <w:lang w:val="et-EE"/>
              </w:rPr>
              <w:t>S</w:t>
            </w:r>
            <w:r w:rsidRPr="008F6F06">
              <w:rPr>
                <w:rFonts w:eastAsia="Times New Roman"/>
                <w:bCs/>
                <w:iCs/>
                <w:noProof/>
                <w:lang w:val="et-EE"/>
              </w:rPr>
              <w:t xml:space="preserve">iseministeerium ja </w:t>
            </w:r>
            <w:r w:rsidR="001D2AAC" w:rsidRPr="008F6F06">
              <w:rPr>
                <w:rFonts w:eastAsia="Times New Roman"/>
                <w:bCs/>
                <w:iCs/>
                <w:noProof/>
                <w:lang w:val="et-EE"/>
              </w:rPr>
              <w:t>lõimumispoliitika</w:t>
            </w:r>
            <w:r w:rsidRPr="008F6F06">
              <w:rPr>
                <w:rFonts w:eastAsia="Times New Roman"/>
                <w:bCs/>
                <w:iCs/>
                <w:noProof/>
                <w:lang w:val="et-EE"/>
              </w:rPr>
              <w:t xml:space="preserve"> eest</w:t>
            </w:r>
            <w:r w:rsidR="00A75AE9" w:rsidRPr="008F6F06">
              <w:rPr>
                <w:rFonts w:eastAsia="Times New Roman"/>
                <w:bCs/>
                <w:iCs/>
                <w:noProof/>
                <w:lang w:val="et-EE"/>
              </w:rPr>
              <w:t xml:space="preserve"> vastutas</w:t>
            </w:r>
            <w:r w:rsidRPr="008F6F06">
              <w:rPr>
                <w:rFonts w:eastAsia="Times New Roman"/>
                <w:bCs/>
                <w:iCs/>
                <w:noProof/>
                <w:lang w:val="et-EE"/>
              </w:rPr>
              <w:t xml:space="preserve"> </w:t>
            </w:r>
            <w:r w:rsidR="00A75AE9" w:rsidRPr="008F6F06">
              <w:rPr>
                <w:rFonts w:eastAsia="Times New Roman"/>
                <w:bCs/>
                <w:iCs/>
                <w:noProof/>
                <w:lang w:val="et-EE"/>
              </w:rPr>
              <w:t>K</w:t>
            </w:r>
            <w:r w:rsidRPr="008F6F06">
              <w:rPr>
                <w:rFonts w:eastAsia="Times New Roman"/>
                <w:bCs/>
                <w:iCs/>
                <w:noProof/>
                <w:lang w:val="et-EE"/>
              </w:rPr>
              <w:t xml:space="preserve">ultuuriministeerium. Kohanemine ja </w:t>
            </w:r>
            <w:r w:rsidR="001D2AAC" w:rsidRPr="008F6F06">
              <w:rPr>
                <w:rFonts w:eastAsia="Times New Roman"/>
                <w:bCs/>
                <w:iCs/>
                <w:noProof/>
                <w:lang w:val="et-EE"/>
              </w:rPr>
              <w:t>lõimumine</w:t>
            </w:r>
            <w:r w:rsidRPr="008F6F06">
              <w:rPr>
                <w:rFonts w:eastAsia="Times New Roman"/>
                <w:bCs/>
                <w:iCs/>
                <w:noProof/>
                <w:lang w:val="et-EE"/>
              </w:rPr>
              <w:t xml:space="preserve"> on seotud ning nende </w:t>
            </w:r>
            <w:r w:rsidR="00A75AE9" w:rsidRPr="008F6F06">
              <w:rPr>
                <w:rFonts w:eastAsia="Times New Roman"/>
                <w:bCs/>
                <w:iCs/>
                <w:noProof/>
                <w:lang w:val="et-EE"/>
              </w:rPr>
              <w:t>koos</w:t>
            </w:r>
            <w:r w:rsidRPr="008F6F06">
              <w:rPr>
                <w:rFonts w:eastAsia="Times New Roman"/>
                <w:bCs/>
                <w:iCs/>
                <w:noProof/>
                <w:lang w:val="et-EE"/>
              </w:rPr>
              <w:t xml:space="preserve"> hoidmine </w:t>
            </w:r>
            <w:r w:rsidR="00A75AE9" w:rsidRPr="008F6F06">
              <w:rPr>
                <w:rFonts w:eastAsia="Times New Roman"/>
                <w:bCs/>
                <w:iCs/>
                <w:noProof/>
                <w:lang w:val="et-EE"/>
              </w:rPr>
              <w:t xml:space="preserve">tagab </w:t>
            </w:r>
            <w:r w:rsidRPr="008F6F06">
              <w:rPr>
                <w:rFonts w:eastAsia="Times New Roman"/>
                <w:bCs/>
                <w:iCs/>
                <w:noProof/>
                <w:lang w:val="et-EE"/>
              </w:rPr>
              <w:t>poliitika kavandamisel ja rakendamisel</w:t>
            </w:r>
            <w:r w:rsidR="00582B48" w:rsidRPr="008F6F06">
              <w:rPr>
                <w:rFonts w:eastAsia="Times New Roman"/>
                <w:bCs/>
                <w:iCs/>
                <w:noProof/>
                <w:lang w:val="et-EE"/>
              </w:rPr>
              <w:t xml:space="preserve"> suurema </w:t>
            </w:r>
            <w:r w:rsidR="00BD508C">
              <w:rPr>
                <w:rFonts w:eastAsia="Times New Roman"/>
                <w:bCs/>
                <w:iCs/>
                <w:noProof/>
                <w:lang w:val="et-EE"/>
              </w:rPr>
              <w:t>koostoime</w:t>
            </w:r>
            <w:r w:rsidRPr="008F6F06">
              <w:rPr>
                <w:rFonts w:eastAsia="Times New Roman"/>
                <w:bCs/>
                <w:iCs/>
                <w:noProof/>
                <w:lang w:val="et-EE"/>
              </w:rPr>
              <w:t>.</w:t>
            </w:r>
          </w:p>
          <w:p w14:paraId="37E6B2D0" w14:textId="77777777" w:rsidR="004E6CFE" w:rsidRPr="008F6F06" w:rsidRDefault="004E6CFE" w:rsidP="004E6CFE">
            <w:pPr>
              <w:spacing w:before="0" w:after="0"/>
              <w:rPr>
                <w:rFonts w:eastAsia="Times New Roman"/>
                <w:bCs/>
                <w:iCs/>
                <w:noProof/>
                <w:lang w:val="et-EE"/>
              </w:rPr>
            </w:pPr>
          </w:p>
          <w:p w14:paraId="7710A01D" w14:textId="61051C71" w:rsidR="006A21AA" w:rsidRPr="008F6F06" w:rsidRDefault="006A21AA" w:rsidP="004E6CFE">
            <w:pPr>
              <w:spacing w:before="0" w:after="0"/>
              <w:rPr>
                <w:rFonts w:eastAsia="Times New Roman"/>
                <w:bCs/>
                <w:iCs/>
                <w:noProof/>
                <w:lang w:val="et-EE"/>
              </w:rPr>
            </w:pPr>
            <w:r w:rsidRPr="008F6F06">
              <w:rPr>
                <w:rFonts w:eastAsia="Times New Roman"/>
                <w:b/>
                <w:iCs/>
                <w:noProof/>
                <w:lang w:val="et-EE"/>
              </w:rPr>
              <w:t>Kohanemine</w:t>
            </w:r>
            <w:r w:rsidRPr="008F6F06">
              <w:rPr>
                <w:rFonts w:eastAsia="Times New Roman"/>
                <w:bCs/>
                <w:iCs/>
                <w:noProof/>
                <w:lang w:val="et-EE"/>
              </w:rPr>
              <w:t xml:space="preserve"> on protsess, mille käigus riiki (ümber)asunud </w:t>
            </w:r>
            <w:r w:rsidR="00A75AE9" w:rsidRPr="008F6F06">
              <w:rPr>
                <w:rFonts w:eastAsia="Times New Roman"/>
                <w:bCs/>
                <w:iCs/>
                <w:noProof/>
                <w:lang w:val="et-EE"/>
              </w:rPr>
              <w:t>uussisserändajad</w:t>
            </w:r>
            <w:r w:rsidRPr="008F6F06">
              <w:rPr>
                <w:rFonts w:eastAsia="Times New Roman"/>
                <w:bCs/>
                <w:iCs/>
                <w:noProof/>
                <w:lang w:val="et-EE"/>
              </w:rPr>
              <w:t xml:space="preserve"> </w:t>
            </w:r>
            <w:r w:rsidR="00205DB7" w:rsidRPr="008F6F06">
              <w:rPr>
                <w:rFonts w:eastAsia="Times New Roman"/>
                <w:bCs/>
                <w:iCs/>
                <w:noProof/>
                <w:lang w:val="et-EE"/>
              </w:rPr>
              <w:t>elavad sisse</w:t>
            </w:r>
            <w:r w:rsidRPr="008F6F06">
              <w:rPr>
                <w:rFonts w:eastAsia="Times New Roman"/>
                <w:bCs/>
                <w:iCs/>
                <w:noProof/>
                <w:lang w:val="et-EE"/>
              </w:rPr>
              <w:t xml:space="preserve"> uu</w:t>
            </w:r>
            <w:r w:rsidR="00205DB7" w:rsidRPr="008F6F06">
              <w:rPr>
                <w:rFonts w:eastAsia="Times New Roman"/>
                <w:bCs/>
                <w:iCs/>
                <w:noProof/>
                <w:lang w:val="et-EE"/>
              </w:rPr>
              <w:t>d</w:t>
            </w:r>
            <w:r w:rsidRPr="008F6F06">
              <w:rPr>
                <w:rFonts w:eastAsia="Times New Roman"/>
                <w:bCs/>
                <w:iCs/>
                <w:noProof/>
                <w:lang w:val="et-EE"/>
              </w:rPr>
              <w:t>e keskkon</w:t>
            </w:r>
            <w:r w:rsidR="00205DB7" w:rsidRPr="008F6F06">
              <w:rPr>
                <w:rFonts w:eastAsia="Times New Roman"/>
                <w:bCs/>
                <w:iCs/>
                <w:noProof/>
                <w:lang w:val="et-EE"/>
              </w:rPr>
              <w:t>d</w:t>
            </w:r>
            <w:r w:rsidRPr="008F6F06">
              <w:rPr>
                <w:rFonts w:eastAsia="Times New Roman"/>
                <w:bCs/>
                <w:iCs/>
                <w:noProof/>
                <w:lang w:val="et-EE"/>
              </w:rPr>
              <w:t>a ja vastuvõtva</w:t>
            </w:r>
            <w:r w:rsidR="00205DB7" w:rsidRPr="008F6F06">
              <w:rPr>
                <w:rFonts w:eastAsia="Times New Roman"/>
                <w:bCs/>
                <w:iCs/>
                <w:noProof/>
                <w:lang w:val="et-EE"/>
              </w:rPr>
              <w:t>sse</w:t>
            </w:r>
            <w:r w:rsidRPr="008F6F06">
              <w:rPr>
                <w:rFonts w:eastAsia="Times New Roman"/>
                <w:bCs/>
                <w:iCs/>
                <w:noProof/>
                <w:lang w:val="et-EE"/>
              </w:rPr>
              <w:t xml:space="preserve"> ühiskon</w:t>
            </w:r>
            <w:r w:rsidR="00205DB7" w:rsidRPr="008F6F06">
              <w:rPr>
                <w:rFonts w:eastAsia="Times New Roman"/>
                <w:bCs/>
                <w:iCs/>
                <w:noProof/>
                <w:lang w:val="et-EE"/>
              </w:rPr>
              <w:t>da</w:t>
            </w:r>
            <w:r w:rsidRPr="008F6F06">
              <w:rPr>
                <w:rFonts w:eastAsia="Times New Roman"/>
                <w:bCs/>
                <w:iCs/>
                <w:noProof/>
                <w:lang w:val="et-EE"/>
              </w:rPr>
              <w:t xml:space="preserve">. </w:t>
            </w:r>
            <w:r w:rsidR="00EC7F40">
              <w:rPr>
                <w:rFonts w:eastAsia="Times New Roman"/>
                <w:bCs/>
                <w:iCs/>
                <w:noProof/>
                <w:lang w:val="et-EE"/>
              </w:rPr>
              <w:t>Kohanedes</w:t>
            </w:r>
            <w:r w:rsidR="00EC7F40" w:rsidRPr="008F6F06">
              <w:rPr>
                <w:rFonts w:eastAsia="Times New Roman"/>
                <w:bCs/>
                <w:iCs/>
                <w:noProof/>
                <w:lang w:val="et-EE"/>
              </w:rPr>
              <w:t xml:space="preserve"> omanda</w:t>
            </w:r>
            <w:r w:rsidR="00EC7F40">
              <w:rPr>
                <w:rFonts w:eastAsia="Times New Roman"/>
                <w:bCs/>
                <w:iCs/>
                <w:noProof/>
                <w:lang w:val="et-EE"/>
              </w:rPr>
              <w:t>takse</w:t>
            </w:r>
            <w:r w:rsidR="00EC7F40" w:rsidRPr="008F6F06">
              <w:rPr>
                <w:rFonts w:eastAsia="Times New Roman"/>
                <w:bCs/>
                <w:iCs/>
                <w:noProof/>
                <w:lang w:val="et-EE"/>
              </w:rPr>
              <w:t xml:space="preserve"> </w:t>
            </w:r>
            <w:r w:rsidRPr="008F6F06">
              <w:rPr>
                <w:rFonts w:eastAsia="Times New Roman"/>
                <w:bCs/>
                <w:iCs/>
                <w:noProof/>
                <w:lang w:val="et-EE"/>
              </w:rPr>
              <w:t>teadmis</w:t>
            </w:r>
            <w:r w:rsidR="00EC7F40">
              <w:rPr>
                <w:rFonts w:eastAsia="Times New Roman"/>
                <w:bCs/>
                <w:iCs/>
                <w:noProof/>
                <w:lang w:val="et-EE"/>
              </w:rPr>
              <w:t>ed</w:t>
            </w:r>
            <w:r w:rsidRPr="008F6F06">
              <w:rPr>
                <w:rFonts w:eastAsia="Times New Roman"/>
                <w:bCs/>
                <w:iCs/>
                <w:noProof/>
                <w:lang w:val="et-EE"/>
              </w:rPr>
              <w:t xml:space="preserve"> ja oskuse</w:t>
            </w:r>
            <w:r w:rsidR="00EC7F40">
              <w:rPr>
                <w:rFonts w:eastAsia="Times New Roman"/>
                <w:bCs/>
                <w:iCs/>
                <w:noProof/>
                <w:lang w:val="et-EE"/>
              </w:rPr>
              <w:t>d</w:t>
            </w:r>
            <w:r w:rsidRPr="008F6F06">
              <w:rPr>
                <w:rFonts w:eastAsia="Times New Roman"/>
                <w:bCs/>
                <w:iCs/>
                <w:noProof/>
                <w:lang w:val="et-EE"/>
              </w:rPr>
              <w:t>, mis aita</w:t>
            </w:r>
            <w:r w:rsidR="00723C53" w:rsidRPr="008F6F06">
              <w:rPr>
                <w:rFonts w:eastAsia="Times New Roman"/>
                <w:bCs/>
                <w:iCs/>
                <w:noProof/>
                <w:lang w:val="et-EE"/>
              </w:rPr>
              <w:t>vad</w:t>
            </w:r>
            <w:r w:rsidRPr="008F6F06">
              <w:rPr>
                <w:rFonts w:eastAsia="Times New Roman"/>
                <w:bCs/>
                <w:iCs/>
                <w:noProof/>
                <w:lang w:val="et-EE"/>
              </w:rPr>
              <w:t xml:space="preserve"> toimida uues keskkonnas </w:t>
            </w:r>
            <w:r w:rsidR="00A75AE9" w:rsidRPr="008F6F06">
              <w:rPr>
                <w:rFonts w:eastAsia="Times New Roman"/>
                <w:bCs/>
                <w:iCs/>
                <w:noProof/>
                <w:lang w:val="et-EE"/>
              </w:rPr>
              <w:t xml:space="preserve">järgmistes valdkondades: 1) </w:t>
            </w:r>
            <w:r w:rsidRPr="008F6F06">
              <w:rPr>
                <w:rFonts w:eastAsia="Times New Roman"/>
                <w:bCs/>
                <w:iCs/>
                <w:noProof/>
                <w:lang w:val="et-EE"/>
              </w:rPr>
              <w:t xml:space="preserve">igapäevaelu (elukoha leidmine, laste kooli või lasteaeda paigutamine, maksud, tervishoiu- ja sotsiaalteenused, keelekursustele registreerumine jne), </w:t>
            </w:r>
            <w:r w:rsidR="00A75AE9" w:rsidRPr="008F6F06">
              <w:rPr>
                <w:rFonts w:eastAsia="Times New Roman"/>
                <w:bCs/>
                <w:iCs/>
                <w:noProof/>
                <w:lang w:val="et-EE"/>
              </w:rPr>
              <w:t xml:space="preserve">2) </w:t>
            </w:r>
            <w:r w:rsidRPr="008F6F06">
              <w:rPr>
                <w:rFonts w:eastAsia="Times New Roman"/>
                <w:bCs/>
                <w:iCs/>
                <w:noProof/>
                <w:lang w:val="et-EE"/>
              </w:rPr>
              <w:t>rii</w:t>
            </w:r>
            <w:r w:rsidR="00A75AE9" w:rsidRPr="008F6F06">
              <w:rPr>
                <w:rFonts w:eastAsia="Times New Roman"/>
                <w:bCs/>
                <w:iCs/>
                <w:noProof/>
                <w:lang w:val="et-EE"/>
              </w:rPr>
              <w:t>k</w:t>
            </w:r>
            <w:r w:rsidRPr="008F6F06">
              <w:rPr>
                <w:rFonts w:eastAsia="Times New Roman"/>
                <w:bCs/>
                <w:iCs/>
                <w:noProof/>
                <w:lang w:val="et-EE"/>
              </w:rPr>
              <w:t xml:space="preserve"> (ühiskonnakorraldus, õigusaktid, riigi toimimise põhimõtted, teiste riikide kodanike õigused ja kohustused, elamisloa ja elamisõigusega seotud küsimused jne) ning </w:t>
            </w:r>
            <w:r w:rsidR="00A75AE9" w:rsidRPr="008F6F06">
              <w:rPr>
                <w:rFonts w:eastAsia="Times New Roman"/>
                <w:bCs/>
                <w:iCs/>
                <w:noProof/>
                <w:lang w:val="et-EE"/>
              </w:rPr>
              <w:t xml:space="preserve">3) </w:t>
            </w:r>
            <w:r w:rsidRPr="008F6F06">
              <w:rPr>
                <w:rFonts w:eastAsia="Times New Roman"/>
                <w:bCs/>
                <w:iCs/>
                <w:noProof/>
                <w:lang w:val="et-EE"/>
              </w:rPr>
              <w:t xml:space="preserve">kultuur (põhiline arusaam vastuvõtva ühiskonna põhiväärtustest ja kultuuritraditsioonidest, </w:t>
            </w:r>
            <w:r w:rsidRPr="006A5638">
              <w:rPr>
                <w:rFonts w:eastAsia="Times New Roman"/>
                <w:bCs/>
                <w:iCs/>
                <w:noProof/>
                <w:lang w:val="et-EE"/>
              </w:rPr>
              <w:t>keele</w:t>
            </w:r>
            <w:r w:rsidR="006A5638">
              <w:rPr>
                <w:rFonts w:eastAsia="Times New Roman"/>
                <w:bCs/>
                <w:iCs/>
                <w:noProof/>
                <w:lang w:val="et-EE"/>
              </w:rPr>
              <w:t xml:space="preserve"> </w:t>
            </w:r>
            <w:r w:rsidR="006A5638" w:rsidRPr="006A5638">
              <w:rPr>
                <w:rFonts w:eastAsia="Times New Roman"/>
                <w:bCs/>
                <w:iCs/>
                <w:noProof/>
                <w:lang w:val="et-EE"/>
              </w:rPr>
              <w:t>baas</w:t>
            </w:r>
            <w:r w:rsidRPr="006A5638">
              <w:rPr>
                <w:rFonts w:eastAsia="Times New Roman"/>
                <w:bCs/>
                <w:iCs/>
                <w:noProof/>
                <w:lang w:val="et-EE"/>
              </w:rPr>
              <w:t>õpe</w:t>
            </w:r>
            <w:r w:rsidRPr="008F6F06">
              <w:rPr>
                <w:rFonts w:eastAsia="Times New Roman"/>
                <w:bCs/>
                <w:iCs/>
                <w:noProof/>
                <w:lang w:val="et-EE"/>
              </w:rPr>
              <w:t xml:space="preserve"> jne). </w:t>
            </w:r>
            <w:r w:rsidR="00EC7F40">
              <w:rPr>
                <w:rFonts w:eastAsia="Times New Roman"/>
                <w:bCs/>
                <w:iCs/>
                <w:noProof/>
                <w:lang w:val="et-EE"/>
              </w:rPr>
              <w:t>K</w:t>
            </w:r>
            <w:r w:rsidRPr="008F6F06">
              <w:rPr>
                <w:rFonts w:eastAsia="Times New Roman"/>
                <w:bCs/>
                <w:iCs/>
                <w:noProof/>
                <w:lang w:val="et-EE"/>
              </w:rPr>
              <w:t xml:space="preserve">õigi välismaalaste eesmärk ei ole </w:t>
            </w:r>
            <w:r w:rsidR="00EC7F40" w:rsidRPr="008F6F06">
              <w:rPr>
                <w:rFonts w:eastAsia="Times New Roman"/>
                <w:bCs/>
                <w:iCs/>
                <w:noProof/>
                <w:lang w:val="et-EE"/>
              </w:rPr>
              <w:t xml:space="preserve">asuda </w:t>
            </w:r>
            <w:r w:rsidRPr="008F6F06">
              <w:rPr>
                <w:rFonts w:eastAsia="Times New Roman"/>
                <w:bCs/>
                <w:iCs/>
                <w:noProof/>
                <w:lang w:val="et-EE"/>
              </w:rPr>
              <w:t>Eestisse elama</w:t>
            </w:r>
            <w:r w:rsidR="00EC7F40" w:rsidRPr="008F6F06">
              <w:rPr>
                <w:rFonts w:eastAsia="Times New Roman"/>
                <w:bCs/>
                <w:iCs/>
                <w:noProof/>
                <w:lang w:val="et-EE"/>
              </w:rPr>
              <w:t xml:space="preserve"> jäädavalt</w:t>
            </w:r>
            <w:r w:rsidRPr="008F6F06">
              <w:rPr>
                <w:rFonts w:eastAsia="Times New Roman"/>
                <w:bCs/>
                <w:iCs/>
                <w:noProof/>
                <w:lang w:val="et-EE"/>
              </w:rPr>
              <w:t>, omandada Eesti kodakondsus jne</w:t>
            </w:r>
            <w:r w:rsidR="00EC7F40">
              <w:rPr>
                <w:rFonts w:eastAsia="Times New Roman"/>
                <w:bCs/>
                <w:iCs/>
                <w:noProof/>
                <w:lang w:val="et-EE"/>
              </w:rPr>
              <w:t>.</w:t>
            </w:r>
            <w:r w:rsidRPr="008F6F06">
              <w:rPr>
                <w:rFonts w:eastAsia="Times New Roman"/>
                <w:bCs/>
                <w:iCs/>
                <w:noProof/>
                <w:lang w:val="et-EE"/>
              </w:rPr>
              <w:t xml:space="preserve"> </w:t>
            </w:r>
            <w:r w:rsidR="00EC7F40">
              <w:rPr>
                <w:rFonts w:eastAsia="Times New Roman"/>
                <w:bCs/>
                <w:iCs/>
                <w:noProof/>
                <w:lang w:val="et-EE"/>
              </w:rPr>
              <w:t>T</w:t>
            </w:r>
            <w:r w:rsidRPr="008F6F06">
              <w:rPr>
                <w:rFonts w:eastAsia="Times New Roman"/>
                <w:bCs/>
                <w:iCs/>
                <w:noProof/>
                <w:lang w:val="et-EE"/>
              </w:rPr>
              <w:t xml:space="preserve">ööjõu liikuvuse suurenemise ja töö olemuse muutumise tõttu </w:t>
            </w:r>
            <w:r w:rsidR="00A75AE9" w:rsidRPr="008F6F06">
              <w:rPr>
                <w:rFonts w:eastAsia="Times New Roman"/>
                <w:bCs/>
                <w:iCs/>
                <w:noProof/>
                <w:lang w:val="et-EE"/>
              </w:rPr>
              <w:t>jäädakse siia elama</w:t>
            </w:r>
            <w:r w:rsidRPr="008F6F06">
              <w:rPr>
                <w:rFonts w:eastAsia="Times New Roman"/>
                <w:bCs/>
                <w:iCs/>
                <w:noProof/>
                <w:lang w:val="et-EE"/>
              </w:rPr>
              <w:t xml:space="preserve"> </w:t>
            </w:r>
            <w:r w:rsidR="00A75AE9" w:rsidRPr="008F6F06">
              <w:rPr>
                <w:rFonts w:eastAsia="Times New Roman"/>
                <w:bCs/>
                <w:iCs/>
                <w:noProof/>
                <w:lang w:val="et-EE"/>
              </w:rPr>
              <w:t xml:space="preserve">pigem </w:t>
            </w:r>
            <w:r w:rsidRPr="008F6F06">
              <w:rPr>
                <w:rFonts w:eastAsia="Times New Roman"/>
                <w:bCs/>
                <w:iCs/>
                <w:noProof/>
                <w:lang w:val="et-EE"/>
              </w:rPr>
              <w:t xml:space="preserve">paariks aastaks </w:t>
            </w:r>
            <w:r w:rsidR="00EC7F40">
              <w:rPr>
                <w:rFonts w:eastAsia="Times New Roman"/>
                <w:bCs/>
                <w:iCs/>
                <w:noProof/>
                <w:lang w:val="et-EE"/>
              </w:rPr>
              <w:t>ja</w:t>
            </w:r>
            <w:r w:rsidR="00EC7F40" w:rsidRPr="008F6F06">
              <w:rPr>
                <w:rFonts w:eastAsia="Times New Roman"/>
                <w:bCs/>
                <w:iCs/>
                <w:noProof/>
                <w:lang w:val="et-EE"/>
              </w:rPr>
              <w:t xml:space="preserve"> liigutakse </w:t>
            </w:r>
            <w:r w:rsidR="00A75AE9" w:rsidRPr="008F6F06">
              <w:rPr>
                <w:rFonts w:eastAsia="Times New Roman"/>
                <w:bCs/>
                <w:iCs/>
                <w:noProof/>
                <w:lang w:val="et-EE"/>
              </w:rPr>
              <w:t xml:space="preserve">seejärel </w:t>
            </w:r>
            <w:r w:rsidRPr="008F6F06">
              <w:rPr>
                <w:rFonts w:eastAsia="Times New Roman"/>
                <w:bCs/>
                <w:iCs/>
                <w:noProof/>
                <w:lang w:val="et-EE"/>
              </w:rPr>
              <w:t>edasi</w:t>
            </w:r>
            <w:r w:rsidR="00A75AE9" w:rsidRPr="008F6F06">
              <w:rPr>
                <w:rFonts w:eastAsia="Times New Roman"/>
                <w:bCs/>
                <w:iCs/>
                <w:noProof/>
                <w:lang w:val="et-EE"/>
              </w:rPr>
              <w:t xml:space="preserve">, mistõttu ei vajata </w:t>
            </w:r>
            <w:r w:rsidRPr="008F6F06">
              <w:rPr>
                <w:rFonts w:eastAsia="Times New Roman"/>
                <w:bCs/>
                <w:iCs/>
                <w:noProof/>
                <w:lang w:val="et-EE"/>
              </w:rPr>
              <w:t xml:space="preserve">põhjalikke </w:t>
            </w:r>
            <w:r w:rsidR="001D2AAC" w:rsidRPr="008F6F06">
              <w:rPr>
                <w:rFonts w:eastAsia="Times New Roman"/>
                <w:bCs/>
                <w:iCs/>
                <w:noProof/>
                <w:lang w:val="et-EE"/>
              </w:rPr>
              <w:t>lõimumis</w:t>
            </w:r>
            <w:r w:rsidRPr="008F6F06">
              <w:rPr>
                <w:rFonts w:eastAsia="Times New Roman"/>
                <w:bCs/>
                <w:iCs/>
                <w:noProof/>
                <w:lang w:val="et-EE"/>
              </w:rPr>
              <w:t>teenuseid.</w:t>
            </w:r>
          </w:p>
          <w:p w14:paraId="2C5017A9" w14:textId="77777777" w:rsidR="004E6CFE" w:rsidRPr="008F6F06" w:rsidRDefault="004E6CFE" w:rsidP="004E6CFE">
            <w:pPr>
              <w:spacing w:before="0" w:after="0"/>
              <w:rPr>
                <w:rFonts w:eastAsia="Times New Roman"/>
                <w:bCs/>
                <w:iCs/>
                <w:noProof/>
                <w:lang w:val="et-EE"/>
              </w:rPr>
            </w:pPr>
          </w:p>
          <w:p w14:paraId="38FE839D" w14:textId="1C211137" w:rsidR="006A21AA" w:rsidRPr="008F6F06" w:rsidRDefault="001D2AAC" w:rsidP="004E6CFE">
            <w:pPr>
              <w:spacing w:before="0" w:after="0"/>
              <w:rPr>
                <w:rFonts w:eastAsia="Times New Roman"/>
                <w:bCs/>
                <w:iCs/>
                <w:noProof/>
                <w:lang w:val="et-EE"/>
              </w:rPr>
            </w:pPr>
            <w:r w:rsidRPr="008F6F06">
              <w:rPr>
                <w:rFonts w:eastAsia="Times New Roman"/>
                <w:b/>
                <w:iCs/>
                <w:noProof/>
                <w:lang w:val="et-EE"/>
              </w:rPr>
              <w:t>Lõimumine</w:t>
            </w:r>
            <w:r w:rsidR="006A21AA" w:rsidRPr="008F6F06">
              <w:rPr>
                <w:rFonts w:eastAsia="Times New Roman"/>
                <w:bCs/>
                <w:iCs/>
                <w:noProof/>
                <w:lang w:val="et-EE"/>
              </w:rPr>
              <w:t xml:space="preserve"> on pikaajaline kahesuunaline protsess, mille eesmärk on saavutada ühiskonna sotsiaalne sidusus eri kultuurilise ja keelelise taustaga inimeste vahel. </w:t>
            </w:r>
            <w:r w:rsidRPr="008F6F06">
              <w:rPr>
                <w:rFonts w:eastAsia="Times New Roman"/>
                <w:bCs/>
                <w:iCs/>
                <w:noProof/>
                <w:lang w:val="et-EE"/>
              </w:rPr>
              <w:t>Lõimumine</w:t>
            </w:r>
            <w:r w:rsidR="006A21AA" w:rsidRPr="008F6F06">
              <w:rPr>
                <w:rFonts w:eastAsia="Times New Roman"/>
                <w:bCs/>
                <w:iCs/>
                <w:noProof/>
                <w:lang w:val="et-EE"/>
              </w:rPr>
              <w:t xml:space="preserve"> hõlmab </w:t>
            </w:r>
            <w:r w:rsidR="006A21AA" w:rsidRPr="006A5638">
              <w:rPr>
                <w:rFonts w:eastAsia="Times New Roman"/>
                <w:bCs/>
                <w:iCs/>
                <w:noProof/>
                <w:lang w:val="et-EE"/>
              </w:rPr>
              <w:t>ka</w:t>
            </w:r>
            <w:r w:rsidR="006A21AA" w:rsidRPr="008F6F06">
              <w:rPr>
                <w:rFonts w:eastAsia="Times New Roman"/>
                <w:bCs/>
                <w:iCs/>
                <w:noProof/>
                <w:lang w:val="et-EE"/>
              </w:rPr>
              <w:t xml:space="preserve"> </w:t>
            </w:r>
            <w:r w:rsidR="006A21AA" w:rsidRPr="008F6F06">
              <w:rPr>
                <w:rFonts w:eastAsia="Times New Roman"/>
                <w:bCs/>
                <w:iCs/>
                <w:noProof/>
                <w:lang w:val="et-EE"/>
              </w:rPr>
              <w:lastRenderedPageBreak/>
              <w:t xml:space="preserve">rohkem kultuurilisi aspekte, </w:t>
            </w:r>
            <w:r w:rsidR="00A75AE9" w:rsidRPr="008F6F06">
              <w:rPr>
                <w:rFonts w:eastAsia="Times New Roman"/>
                <w:bCs/>
                <w:iCs/>
                <w:noProof/>
                <w:lang w:val="et-EE"/>
              </w:rPr>
              <w:t>paremat</w:t>
            </w:r>
            <w:r w:rsidR="006A21AA" w:rsidRPr="008F6F06">
              <w:rPr>
                <w:rFonts w:eastAsia="Times New Roman"/>
                <w:bCs/>
                <w:iCs/>
                <w:noProof/>
                <w:lang w:val="et-EE"/>
              </w:rPr>
              <w:t xml:space="preserve"> keeleoskust, Eesti identiteedi arendamist ja kandmist ning Eesti kodakondsuse saamist.</w:t>
            </w:r>
          </w:p>
          <w:p w14:paraId="4E067038" w14:textId="10D11AA3" w:rsidR="004E6CFE" w:rsidRPr="008F6F06" w:rsidRDefault="004E6CFE" w:rsidP="004E6CFE">
            <w:pPr>
              <w:spacing w:before="0" w:after="0"/>
              <w:rPr>
                <w:rFonts w:eastAsia="Times New Roman"/>
                <w:bCs/>
                <w:iCs/>
                <w:noProof/>
                <w:lang w:val="et-EE"/>
              </w:rPr>
            </w:pPr>
          </w:p>
          <w:p w14:paraId="46FE55F8" w14:textId="6072DEB9" w:rsidR="006A21AA" w:rsidRPr="008F6F06" w:rsidRDefault="001D2AAC" w:rsidP="004E6CFE">
            <w:pPr>
              <w:spacing w:before="0" w:after="0"/>
              <w:rPr>
                <w:rFonts w:eastAsia="Times New Roman"/>
                <w:bCs/>
                <w:iCs/>
                <w:noProof/>
                <w:lang w:val="et-EE"/>
              </w:rPr>
            </w:pPr>
            <w:r w:rsidRPr="008F6F06">
              <w:rPr>
                <w:rFonts w:eastAsia="Times New Roman"/>
                <w:bCs/>
                <w:iCs/>
                <w:noProof/>
                <w:lang w:val="et-EE"/>
              </w:rPr>
              <w:t>Lõimumis-, sh k</w:t>
            </w:r>
            <w:r w:rsidR="006A21AA" w:rsidRPr="008F6F06">
              <w:rPr>
                <w:rFonts w:eastAsia="Times New Roman"/>
                <w:bCs/>
                <w:iCs/>
                <w:noProof/>
                <w:lang w:val="et-EE"/>
              </w:rPr>
              <w:t>ohanemispoliitika eesmärk on luua Eestisse saabuvatele inimestele</w:t>
            </w:r>
            <w:ins w:id="408" w:author="Ave Osman" w:date="2025-07-17T11:21:00Z" w16du:dateUtc="2025-07-17T08:21:00Z">
              <w:r w:rsidR="007D55D3">
                <w:rPr>
                  <w:rFonts w:eastAsia="Times New Roman"/>
                  <w:bCs/>
                  <w:iCs/>
                  <w:noProof/>
                  <w:lang w:val="et-EE"/>
                </w:rPr>
                <w:t>, sealhulgas rahvusvahelise kait</w:t>
              </w:r>
            </w:ins>
            <w:ins w:id="409" w:author="Ave Osman" w:date="2025-07-17T11:22:00Z" w16du:dateUtc="2025-07-17T08:22:00Z">
              <w:r w:rsidR="007D55D3">
                <w:rPr>
                  <w:rFonts w:eastAsia="Times New Roman"/>
                  <w:bCs/>
                  <w:iCs/>
                  <w:noProof/>
                  <w:lang w:val="et-EE"/>
                </w:rPr>
                <w:t>se taotlejatele,</w:t>
              </w:r>
            </w:ins>
            <w:r w:rsidR="006A21AA" w:rsidRPr="008F6F06">
              <w:rPr>
                <w:rFonts w:eastAsia="Times New Roman"/>
                <w:bCs/>
                <w:iCs/>
                <w:noProof/>
                <w:lang w:val="et-EE"/>
              </w:rPr>
              <w:t xml:space="preserve"> võimalus </w:t>
            </w:r>
            <w:r w:rsidR="00EC7F40" w:rsidRPr="008F6F06">
              <w:rPr>
                <w:rFonts w:eastAsia="Times New Roman"/>
                <w:bCs/>
                <w:iCs/>
                <w:noProof/>
                <w:lang w:val="et-EE"/>
              </w:rPr>
              <w:t xml:space="preserve">kohaneda </w:t>
            </w:r>
            <w:r w:rsidR="006A21AA" w:rsidRPr="008F6F06">
              <w:rPr>
                <w:rFonts w:eastAsia="Times New Roman"/>
                <w:bCs/>
                <w:iCs/>
                <w:noProof/>
                <w:lang w:val="et-EE"/>
              </w:rPr>
              <w:t>kiiresti Eesti eluga ja saada Eesti ühiskonna aktiivseks liikmeks</w:t>
            </w:r>
            <w:r w:rsidR="00EC7F40">
              <w:rPr>
                <w:rFonts w:eastAsia="Times New Roman"/>
                <w:bCs/>
                <w:iCs/>
                <w:noProof/>
                <w:lang w:val="et-EE"/>
              </w:rPr>
              <w:t>, s</w:t>
            </w:r>
            <w:r w:rsidR="00A75AE9" w:rsidRPr="008F6F06">
              <w:rPr>
                <w:rFonts w:eastAsia="Times New Roman"/>
                <w:bCs/>
                <w:iCs/>
                <w:noProof/>
                <w:lang w:val="et-EE"/>
              </w:rPr>
              <w:t>amuti</w:t>
            </w:r>
            <w:r w:rsidR="006A21AA" w:rsidRPr="008F6F06">
              <w:rPr>
                <w:rFonts w:eastAsia="Times New Roman"/>
                <w:bCs/>
                <w:iCs/>
                <w:noProof/>
                <w:lang w:val="et-EE"/>
              </w:rPr>
              <w:t xml:space="preserve"> omandada teadmisi ja oskusi, </w:t>
            </w:r>
            <w:r w:rsidR="006A21AA" w:rsidRPr="006A5638">
              <w:rPr>
                <w:rFonts w:eastAsia="Times New Roman"/>
                <w:bCs/>
                <w:iCs/>
                <w:noProof/>
                <w:lang w:val="et-EE"/>
              </w:rPr>
              <w:t>sealhulgas</w:t>
            </w:r>
            <w:r w:rsidR="006A21AA" w:rsidRPr="008F6F06">
              <w:rPr>
                <w:rFonts w:eastAsia="Times New Roman"/>
                <w:bCs/>
                <w:iCs/>
                <w:noProof/>
                <w:lang w:val="et-EE"/>
              </w:rPr>
              <w:t xml:space="preserve"> </w:t>
            </w:r>
            <w:r w:rsidR="006E0B03" w:rsidRPr="008F6F06">
              <w:rPr>
                <w:rFonts w:eastAsia="Times New Roman"/>
                <w:bCs/>
                <w:iCs/>
                <w:noProof/>
                <w:lang w:val="et-EE"/>
              </w:rPr>
              <w:t xml:space="preserve">õppida </w:t>
            </w:r>
            <w:r w:rsidR="006A21AA" w:rsidRPr="008F6F06">
              <w:rPr>
                <w:rFonts w:eastAsia="Times New Roman"/>
                <w:bCs/>
                <w:iCs/>
                <w:noProof/>
                <w:lang w:val="et-EE"/>
              </w:rPr>
              <w:t xml:space="preserve">eesti keelt ning </w:t>
            </w:r>
            <w:r w:rsidR="00EC7F40">
              <w:rPr>
                <w:rFonts w:eastAsia="Times New Roman"/>
                <w:bCs/>
                <w:iCs/>
                <w:noProof/>
                <w:lang w:val="et-EE"/>
              </w:rPr>
              <w:t>saada</w:t>
            </w:r>
            <w:r w:rsidR="00EC7F40" w:rsidRPr="008F6F06">
              <w:rPr>
                <w:rFonts w:eastAsia="Times New Roman"/>
                <w:bCs/>
                <w:iCs/>
                <w:noProof/>
                <w:lang w:val="et-EE"/>
              </w:rPr>
              <w:t xml:space="preserve"> </w:t>
            </w:r>
            <w:r w:rsidR="006A21AA" w:rsidRPr="008F6F06">
              <w:rPr>
                <w:rFonts w:eastAsia="Times New Roman"/>
                <w:bCs/>
                <w:iCs/>
                <w:noProof/>
                <w:lang w:val="et-EE"/>
              </w:rPr>
              <w:t>iseseisvalt igapäevaelu</w:t>
            </w:r>
            <w:r w:rsidR="00EC7F40">
              <w:rPr>
                <w:rFonts w:eastAsia="Times New Roman"/>
                <w:bCs/>
                <w:iCs/>
                <w:noProof/>
                <w:lang w:val="et-EE"/>
              </w:rPr>
              <w:t>ga</w:t>
            </w:r>
            <w:r w:rsidR="006A21AA" w:rsidRPr="008F6F06">
              <w:rPr>
                <w:rFonts w:eastAsia="Times New Roman"/>
                <w:bCs/>
                <w:iCs/>
                <w:noProof/>
                <w:lang w:val="et-EE"/>
              </w:rPr>
              <w:t xml:space="preserve"> </w:t>
            </w:r>
            <w:r w:rsidR="006A21AA" w:rsidRPr="006A5638">
              <w:rPr>
                <w:rFonts w:eastAsia="Times New Roman"/>
                <w:bCs/>
                <w:iCs/>
                <w:noProof/>
                <w:lang w:val="et-EE"/>
              </w:rPr>
              <w:t>uues vastuvõtvas</w:t>
            </w:r>
            <w:r w:rsidR="006A21AA" w:rsidRPr="008F6F06">
              <w:rPr>
                <w:rFonts w:eastAsia="Times New Roman"/>
                <w:bCs/>
                <w:iCs/>
                <w:noProof/>
                <w:lang w:val="et-EE"/>
              </w:rPr>
              <w:t xml:space="preserve"> ühiskonnas</w:t>
            </w:r>
            <w:r w:rsidR="00EC7F40">
              <w:rPr>
                <w:rFonts w:eastAsia="Times New Roman"/>
                <w:bCs/>
                <w:iCs/>
                <w:noProof/>
                <w:lang w:val="et-EE"/>
              </w:rPr>
              <w:t xml:space="preserve"> hakkama</w:t>
            </w:r>
            <w:r w:rsidR="006A21AA" w:rsidRPr="008F6F06">
              <w:rPr>
                <w:rFonts w:eastAsia="Times New Roman"/>
                <w:bCs/>
                <w:iCs/>
                <w:noProof/>
                <w:lang w:val="et-EE"/>
              </w:rPr>
              <w:t xml:space="preserve">. </w:t>
            </w:r>
            <w:r w:rsidR="00EC7F40">
              <w:rPr>
                <w:rFonts w:eastAsia="Times New Roman"/>
                <w:bCs/>
                <w:iCs/>
                <w:noProof/>
                <w:lang w:val="et-EE"/>
              </w:rPr>
              <w:t>Lisa</w:t>
            </w:r>
            <w:r w:rsidR="006E0B03" w:rsidRPr="008F6F06">
              <w:rPr>
                <w:rFonts w:eastAsia="Times New Roman"/>
                <w:bCs/>
                <w:iCs/>
                <w:noProof/>
                <w:lang w:val="et-EE"/>
              </w:rPr>
              <w:t>e</w:t>
            </w:r>
            <w:r w:rsidR="006A21AA" w:rsidRPr="008F6F06">
              <w:rPr>
                <w:rFonts w:eastAsia="Times New Roman"/>
                <w:bCs/>
                <w:iCs/>
                <w:noProof/>
                <w:lang w:val="et-EE"/>
              </w:rPr>
              <w:t>esmär</w:t>
            </w:r>
            <w:r w:rsidR="006E0B03" w:rsidRPr="008F6F06">
              <w:rPr>
                <w:rFonts w:eastAsia="Times New Roman"/>
                <w:bCs/>
                <w:iCs/>
                <w:noProof/>
                <w:lang w:val="et-EE"/>
              </w:rPr>
              <w:t>k on</w:t>
            </w:r>
            <w:r w:rsidR="006A21AA" w:rsidRPr="008F6F06">
              <w:rPr>
                <w:rFonts w:eastAsia="Times New Roman"/>
                <w:bCs/>
                <w:iCs/>
                <w:noProof/>
                <w:lang w:val="et-EE"/>
              </w:rPr>
              <w:t xml:space="preserve"> aidata </w:t>
            </w:r>
            <w:r w:rsidR="00EC7F40" w:rsidRPr="008F6F06">
              <w:rPr>
                <w:rFonts w:eastAsia="Times New Roman"/>
                <w:bCs/>
                <w:iCs/>
                <w:noProof/>
                <w:lang w:val="et-EE"/>
              </w:rPr>
              <w:t xml:space="preserve">Eestis </w:t>
            </w:r>
            <w:r w:rsidR="00D60B84">
              <w:rPr>
                <w:rFonts w:eastAsia="Times New Roman"/>
                <w:bCs/>
                <w:iCs/>
                <w:noProof/>
                <w:lang w:val="et-EE"/>
              </w:rPr>
              <w:t>arendada</w:t>
            </w:r>
            <w:r w:rsidR="00D60B84" w:rsidRPr="008F6F06">
              <w:rPr>
                <w:rFonts w:eastAsia="Times New Roman"/>
                <w:bCs/>
                <w:iCs/>
                <w:noProof/>
                <w:lang w:val="et-EE"/>
              </w:rPr>
              <w:t xml:space="preserve"> </w:t>
            </w:r>
            <w:r w:rsidR="006A21AA" w:rsidRPr="008F6F06">
              <w:rPr>
                <w:rFonts w:eastAsia="Times New Roman"/>
                <w:bCs/>
                <w:iCs/>
                <w:noProof/>
                <w:lang w:val="et-EE"/>
              </w:rPr>
              <w:t>sidusa</w:t>
            </w:r>
            <w:r w:rsidR="00EC7F40">
              <w:rPr>
                <w:rFonts w:eastAsia="Times New Roman"/>
                <w:bCs/>
                <w:iCs/>
                <w:noProof/>
                <w:lang w:val="et-EE"/>
              </w:rPr>
              <w:t>t</w:t>
            </w:r>
            <w:r w:rsidR="006A21AA" w:rsidRPr="008F6F06">
              <w:rPr>
                <w:rFonts w:eastAsia="Times New Roman"/>
                <w:bCs/>
                <w:iCs/>
                <w:noProof/>
                <w:lang w:val="et-EE"/>
              </w:rPr>
              <w:t xml:space="preserve"> ühiskon</w:t>
            </w:r>
            <w:r w:rsidR="00EC7F40">
              <w:rPr>
                <w:rFonts w:eastAsia="Times New Roman"/>
                <w:bCs/>
                <w:iCs/>
                <w:noProof/>
                <w:lang w:val="et-EE"/>
              </w:rPr>
              <w:t>d</w:t>
            </w:r>
            <w:r w:rsidR="006A21AA" w:rsidRPr="008F6F06">
              <w:rPr>
                <w:rFonts w:eastAsia="Times New Roman"/>
                <w:bCs/>
                <w:iCs/>
                <w:noProof/>
                <w:lang w:val="et-EE"/>
              </w:rPr>
              <w:t xml:space="preserve">a, kus eri kultuurilise </w:t>
            </w:r>
            <w:r w:rsidR="00EC7F40" w:rsidRPr="008F6F06">
              <w:rPr>
                <w:rFonts w:eastAsia="Times New Roman"/>
                <w:bCs/>
                <w:iCs/>
                <w:noProof/>
                <w:lang w:val="et-EE"/>
              </w:rPr>
              <w:t>ja keele</w:t>
            </w:r>
            <w:r w:rsidR="008A3322">
              <w:rPr>
                <w:rFonts w:eastAsia="Times New Roman"/>
                <w:bCs/>
                <w:iCs/>
                <w:noProof/>
                <w:lang w:val="et-EE"/>
              </w:rPr>
              <w:t xml:space="preserve">lise </w:t>
            </w:r>
            <w:r w:rsidR="006A21AA" w:rsidRPr="008F6F06">
              <w:rPr>
                <w:rFonts w:eastAsia="Times New Roman"/>
                <w:bCs/>
                <w:iCs/>
                <w:noProof/>
                <w:lang w:val="et-EE"/>
              </w:rPr>
              <w:t>taustaga inimesed kannavad Eesti identiteeti, osalevad aktiivselt ühiskondlikus elus, sealhulgas tööhõives, elukestvas õppes ja kodanikuühiskonnas, jagavad demokraatlikke väärtusi ning aitavad kaasa rahvuslikule ja sotsiaalsele arengule.</w:t>
            </w:r>
          </w:p>
          <w:p w14:paraId="5935AE2B" w14:textId="77777777" w:rsidR="004E6CFE" w:rsidRPr="008F6F06" w:rsidRDefault="004E6CFE" w:rsidP="004E6CFE">
            <w:pPr>
              <w:spacing w:before="0" w:after="0"/>
              <w:rPr>
                <w:rFonts w:eastAsia="Times New Roman"/>
                <w:bCs/>
                <w:iCs/>
                <w:noProof/>
                <w:lang w:val="et-EE"/>
              </w:rPr>
            </w:pPr>
          </w:p>
          <w:p w14:paraId="0A5315C2" w14:textId="3B0AF625" w:rsidR="006A21AA" w:rsidRPr="008F6F06" w:rsidRDefault="006E0B03" w:rsidP="004E6CFE">
            <w:pPr>
              <w:spacing w:before="0" w:after="0"/>
              <w:rPr>
                <w:rFonts w:eastAsia="Times New Roman"/>
                <w:bCs/>
                <w:iCs/>
                <w:noProof/>
                <w:lang w:val="et-EE"/>
              </w:rPr>
            </w:pPr>
            <w:r w:rsidRPr="008F6F06">
              <w:rPr>
                <w:rFonts w:eastAsia="Times New Roman"/>
                <w:bCs/>
                <w:iCs/>
                <w:noProof/>
                <w:lang w:val="et-EE"/>
              </w:rPr>
              <w:t xml:space="preserve">Oluline on </w:t>
            </w:r>
            <w:r w:rsidR="00E07D6C" w:rsidRPr="008F6F06">
              <w:rPr>
                <w:rFonts w:eastAsia="Times New Roman"/>
                <w:bCs/>
                <w:iCs/>
                <w:noProof/>
                <w:lang w:val="et-EE"/>
              </w:rPr>
              <w:t xml:space="preserve">kohanemist </w:t>
            </w:r>
            <w:r w:rsidR="006A21AA" w:rsidRPr="008F6F06">
              <w:rPr>
                <w:rFonts w:eastAsia="Times New Roman"/>
                <w:bCs/>
                <w:iCs/>
                <w:noProof/>
                <w:lang w:val="et-EE"/>
              </w:rPr>
              <w:t xml:space="preserve">toetada </w:t>
            </w:r>
            <w:r w:rsidR="00E07D6C">
              <w:rPr>
                <w:rFonts w:eastAsia="Times New Roman"/>
                <w:bCs/>
                <w:iCs/>
                <w:noProof/>
                <w:lang w:val="et-EE"/>
              </w:rPr>
              <w:t xml:space="preserve">nii </w:t>
            </w:r>
            <w:r w:rsidRPr="008F6F06">
              <w:rPr>
                <w:rFonts w:eastAsia="Times New Roman"/>
                <w:bCs/>
                <w:iCs/>
                <w:noProof/>
                <w:lang w:val="et-EE"/>
              </w:rPr>
              <w:t>nende sisserändajate</w:t>
            </w:r>
            <w:r w:rsidR="00E07D6C">
              <w:rPr>
                <w:rFonts w:eastAsia="Times New Roman"/>
                <w:bCs/>
                <w:iCs/>
                <w:noProof/>
                <w:lang w:val="et-EE"/>
              </w:rPr>
              <w:t xml:space="preserve"> seas</w:t>
            </w:r>
            <w:r w:rsidR="006A21AA" w:rsidRPr="008F6F06">
              <w:rPr>
                <w:rFonts w:eastAsia="Times New Roman"/>
                <w:bCs/>
                <w:iCs/>
                <w:noProof/>
                <w:lang w:val="et-EE"/>
              </w:rPr>
              <w:t xml:space="preserve">, kes kavatsevad </w:t>
            </w:r>
            <w:r w:rsidR="00A03DBE" w:rsidRPr="008F6F06">
              <w:rPr>
                <w:rFonts w:eastAsia="Times New Roman"/>
                <w:bCs/>
                <w:iCs/>
                <w:noProof/>
                <w:lang w:val="et-EE"/>
              </w:rPr>
              <w:t xml:space="preserve">jääda </w:t>
            </w:r>
            <w:r w:rsidR="006A21AA" w:rsidRPr="008F6F06">
              <w:rPr>
                <w:rFonts w:eastAsia="Times New Roman"/>
                <w:bCs/>
                <w:iCs/>
                <w:noProof/>
                <w:lang w:val="et-EE"/>
              </w:rPr>
              <w:t xml:space="preserve">Eestisse lühikeseks </w:t>
            </w:r>
            <w:r w:rsidR="00E07D6C">
              <w:rPr>
                <w:rFonts w:eastAsia="Times New Roman"/>
                <w:bCs/>
                <w:iCs/>
                <w:noProof/>
                <w:lang w:val="et-EE"/>
              </w:rPr>
              <w:t xml:space="preserve">ajaks </w:t>
            </w:r>
            <w:r w:rsidR="006A21AA" w:rsidRPr="008F6F06">
              <w:rPr>
                <w:rFonts w:eastAsia="Times New Roman"/>
                <w:bCs/>
                <w:iCs/>
                <w:noProof/>
                <w:lang w:val="et-EE"/>
              </w:rPr>
              <w:t xml:space="preserve">(enamasti </w:t>
            </w:r>
            <w:r w:rsidRPr="008F6F06">
              <w:rPr>
                <w:rFonts w:eastAsia="Times New Roman"/>
                <w:bCs/>
                <w:iCs/>
                <w:noProof/>
                <w:lang w:val="et-EE"/>
              </w:rPr>
              <w:t xml:space="preserve">siia </w:t>
            </w:r>
            <w:r w:rsidR="006A21AA" w:rsidRPr="008F6F06">
              <w:rPr>
                <w:rFonts w:eastAsia="Times New Roman"/>
                <w:bCs/>
                <w:iCs/>
                <w:noProof/>
                <w:lang w:val="et-EE"/>
              </w:rPr>
              <w:t>tööle tulevad inimesed)</w:t>
            </w:r>
            <w:r w:rsidR="00E07D6C">
              <w:rPr>
                <w:rFonts w:eastAsia="Times New Roman"/>
                <w:bCs/>
                <w:iCs/>
                <w:noProof/>
                <w:lang w:val="et-EE"/>
              </w:rPr>
              <w:t>,</w:t>
            </w:r>
            <w:r w:rsidR="006A21AA" w:rsidRPr="008F6F06">
              <w:rPr>
                <w:rFonts w:eastAsia="Times New Roman"/>
                <w:bCs/>
                <w:iCs/>
                <w:noProof/>
                <w:lang w:val="et-EE"/>
              </w:rPr>
              <w:t xml:space="preserve"> kui ka </w:t>
            </w:r>
            <w:r w:rsidR="00E07D6C">
              <w:rPr>
                <w:rFonts w:eastAsia="Times New Roman"/>
                <w:bCs/>
                <w:iCs/>
                <w:noProof/>
                <w:lang w:val="et-EE"/>
              </w:rPr>
              <w:t xml:space="preserve">nende seas, kes </w:t>
            </w:r>
            <w:r w:rsidR="000D28B4">
              <w:rPr>
                <w:rFonts w:eastAsia="Times New Roman"/>
                <w:bCs/>
                <w:iCs/>
                <w:noProof/>
                <w:lang w:val="et-EE"/>
              </w:rPr>
              <w:t xml:space="preserve">kavatsevad </w:t>
            </w:r>
            <w:r w:rsidR="00E07D6C">
              <w:rPr>
                <w:rFonts w:eastAsia="Times New Roman"/>
                <w:bCs/>
                <w:iCs/>
                <w:noProof/>
                <w:lang w:val="et-EE"/>
              </w:rPr>
              <w:t>jää</w:t>
            </w:r>
            <w:r w:rsidR="000D28B4">
              <w:rPr>
                <w:rFonts w:eastAsia="Times New Roman"/>
                <w:bCs/>
                <w:iCs/>
                <w:noProof/>
                <w:lang w:val="et-EE"/>
              </w:rPr>
              <w:t>da</w:t>
            </w:r>
            <w:r w:rsidR="00E07D6C">
              <w:rPr>
                <w:rFonts w:eastAsia="Times New Roman"/>
                <w:bCs/>
                <w:iCs/>
                <w:noProof/>
                <w:lang w:val="et-EE"/>
              </w:rPr>
              <w:t xml:space="preserve"> </w:t>
            </w:r>
            <w:r w:rsidR="006A21AA" w:rsidRPr="008F6F06">
              <w:rPr>
                <w:rFonts w:eastAsia="Times New Roman"/>
                <w:bCs/>
                <w:iCs/>
                <w:noProof/>
                <w:lang w:val="et-EE"/>
              </w:rPr>
              <w:t xml:space="preserve">pikaks ajaks. Sotsiaalse ühtekuuluvuse tagamiseks ja suurendamiseks tuleb tegeleda erinevate sihtrühmadega. Selleks </w:t>
            </w:r>
            <w:r w:rsidR="00145D98">
              <w:rPr>
                <w:rFonts w:eastAsia="Times New Roman"/>
                <w:bCs/>
                <w:iCs/>
                <w:noProof/>
                <w:lang w:val="et-EE"/>
              </w:rPr>
              <w:t>peab</w:t>
            </w:r>
            <w:r w:rsidR="00145D98" w:rsidRPr="008F6F06">
              <w:rPr>
                <w:rFonts w:eastAsia="Times New Roman"/>
                <w:bCs/>
                <w:iCs/>
                <w:noProof/>
                <w:lang w:val="et-EE"/>
              </w:rPr>
              <w:t xml:space="preserve"> </w:t>
            </w:r>
            <w:r w:rsidR="001D2AAC" w:rsidRPr="008F6F06">
              <w:rPr>
                <w:rFonts w:eastAsia="Times New Roman"/>
                <w:bCs/>
                <w:iCs/>
                <w:noProof/>
                <w:lang w:val="et-EE"/>
              </w:rPr>
              <w:t>lõimumis-, sh kohanemis</w:t>
            </w:r>
            <w:r w:rsidR="006A21AA" w:rsidRPr="008F6F06">
              <w:rPr>
                <w:rFonts w:eastAsia="Times New Roman"/>
                <w:bCs/>
                <w:iCs/>
                <w:noProof/>
                <w:lang w:val="et-EE"/>
              </w:rPr>
              <w:t>poliitikasse ja -tegevu</w:t>
            </w:r>
            <w:r w:rsidRPr="008F6F06">
              <w:rPr>
                <w:rFonts w:eastAsia="Times New Roman"/>
                <w:bCs/>
                <w:iCs/>
                <w:noProof/>
                <w:lang w:val="et-EE"/>
              </w:rPr>
              <w:t>ste</w:t>
            </w:r>
            <w:r w:rsidR="006A21AA" w:rsidRPr="008F6F06">
              <w:rPr>
                <w:rFonts w:eastAsia="Times New Roman"/>
                <w:bCs/>
                <w:iCs/>
                <w:noProof/>
                <w:lang w:val="et-EE"/>
              </w:rPr>
              <w:t>sse kaasa</w:t>
            </w:r>
            <w:r w:rsidR="00145D98">
              <w:rPr>
                <w:rFonts w:eastAsia="Times New Roman"/>
                <w:bCs/>
                <w:iCs/>
                <w:noProof/>
                <w:lang w:val="et-EE"/>
              </w:rPr>
              <w:t>m</w:t>
            </w:r>
            <w:r w:rsidR="006A21AA" w:rsidRPr="008F6F06">
              <w:rPr>
                <w:rFonts w:eastAsia="Times New Roman"/>
                <w:bCs/>
                <w:iCs/>
                <w:noProof/>
                <w:lang w:val="et-EE"/>
              </w:rPr>
              <w:t xml:space="preserve">a </w:t>
            </w:r>
            <w:r w:rsidRPr="008F6F06">
              <w:rPr>
                <w:rFonts w:eastAsia="Times New Roman"/>
                <w:bCs/>
                <w:iCs/>
                <w:noProof/>
                <w:lang w:val="et-EE"/>
              </w:rPr>
              <w:t>rohkem</w:t>
            </w:r>
            <w:r w:rsidR="006A21AA" w:rsidRPr="008F6F06">
              <w:rPr>
                <w:rFonts w:eastAsia="Times New Roman"/>
                <w:bCs/>
                <w:iCs/>
                <w:noProof/>
                <w:lang w:val="et-EE"/>
              </w:rPr>
              <w:t xml:space="preserve"> osalejaid (nt kohalikud omavalitsused, ettevõtted, haridus- ja sotsiaalasutused</w:t>
            </w:r>
            <w:r w:rsidR="00E07D6C">
              <w:rPr>
                <w:rFonts w:eastAsia="Times New Roman"/>
                <w:bCs/>
                <w:iCs/>
                <w:noProof/>
                <w:lang w:val="et-EE"/>
              </w:rPr>
              <w:t xml:space="preserve"> ning</w:t>
            </w:r>
            <w:r w:rsidR="006A21AA" w:rsidRPr="008F6F06">
              <w:rPr>
                <w:rFonts w:eastAsia="Times New Roman"/>
                <w:bCs/>
                <w:iCs/>
                <w:noProof/>
                <w:lang w:val="et-EE"/>
              </w:rPr>
              <w:t xml:space="preserve"> valitsusvälised organisatsioonid).</w:t>
            </w:r>
          </w:p>
          <w:p w14:paraId="668C719B" w14:textId="77777777" w:rsidR="004E6CFE" w:rsidRPr="008F6F06" w:rsidRDefault="004E6CFE" w:rsidP="004E6CFE">
            <w:pPr>
              <w:spacing w:before="0" w:after="0"/>
              <w:rPr>
                <w:rFonts w:eastAsia="Times New Roman"/>
                <w:iCs/>
                <w:noProof/>
                <w:lang w:val="et-EE"/>
              </w:rPr>
            </w:pPr>
          </w:p>
          <w:p w14:paraId="745ED227" w14:textId="29B84A6C" w:rsidR="006A21AA" w:rsidRPr="008F6F06" w:rsidRDefault="000111E9" w:rsidP="004E6CFE">
            <w:pPr>
              <w:spacing w:before="0" w:after="0"/>
              <w:rPr>
                <w:rFonts w:eastAsia="Times New Roman"/>
                <w:iCs/>
                <w:noProof/>
                <w:lang w:val="et-EE"/>
              </w:rPr>
            </w:pPr>
            <w:r w:rsidRPr="008F6F06">
              <w:rPr>
                <w:rFonts w:eastAsia="Times New Roman"/>
                <w:iCs/>
                <w:noProof/>
                <w:lang w:val="et-EE"/>
              </w:rPr>
              <w:t>AMIFi</w:t>
            </w:r>
            <w:r w:rsidR="006A21AA" w:rsidRPr="008F6F06">
              <w:rPr>
                <w:rFonts w:eastAsia="Times New Roman"/>
                <w:iCs/>
                <w:noProof/>
                <w:lang w:val="et-EE"/>
              </w:rPr>
              <w:t xml:space="preserve"> raames on seatud järgmised </w:t>
            </w:r>
            <w:r w:rsidR="006A21AA" w:rsidRPr="008F6F06">
              <w:rPr>
                <w:rFonts w:eastAsia="Times New Roman"/>
                <w:b/>
                <w:bCs/>
                <w:iCs/>
                <w:noProof/>
                <w:lang w:val="et-EE"/>
              </w:rPr>
              <w:t xml:space="preserve">seadusliku rände ja </w:t>
            </w:r>
            <w:r w:rsidR="00924FFC" w:rsidRPr="008F6F06">
              <w:rPr>
                <w:rFonts w:eastAsia="Times New Roman"/>
                <w:b/>
                <w:bCs/>
                <w:iCs/>
                <w:noProof/>
                <w:lang w:val="et-EE"/>
              </w:rPr>
              <w:t xml:space="preserve">lõimumise </w:t>
            </w:r>
            <w:r w:rsidR="006A21AA" w:rsidRPr="008F6F06">
              <w:rPr>
                <w:rFonts w:eastAsia="Times New Roman"/>
                <w:b/>
                <w:bCs/>
                <w:iCs/>
                <w:noProof/>
                <w:lang w:val="et-EE"/>
              </w:rPr>
              <w:t>eesmärgid</w:t>
            </w:r>
            <w:r w:rsidR="006A21AA" w:rsidRPr="00D06F34">
              <w:rPr>
                <w:rFonts w:eastAsia="Times New Roman"/>
                <w:iCs/>
                <w:noProof/>
                <w:lang w:val="et-EE"/>
              </w:rPr>
              <w:t>:</w:t>
            </w:r>
          </w:p>
          <w:p w14:paraId="74B10CA3" w14:textId="46BD6377" w:rsidR="006A21AA" w:rsidRPr="008F6F06" w:rsidRDefault="000D28B4" w:rsidP="00CE39DE">
            <w:pPr>
              <w:pStyle w:val="ListParagraph"/>
              <w:numPr>
                <w:ilvl w:val="0"/>
                <w:numId w:val="39"/>
              </w:numPr>
              <w:spacing w:after="0" w:line="240" w:lineRule="auto"/>
              <w:jc w:val="both"/>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k</w:t>
            </w:r>
            <w:r w:rsidR="006A21AA" w:rsidRPr="008F6F06">
              <w:rPr>
                <w:rFonts w:ascii="Times New Roman" w:eastAsia="Times New Roman" w:hAnsi="Times New Roman" w:cs="Times New Roman"/>
                <w:iCs/>
                <w:noProof/>
                <w:sz w:val="24"/>
                <w:szCs w:val="24"/>
                <w:lang w:val="et-EE"/>
              </w:rPr>
              <w:t xml:space="preserve">olmandate riikide kodanikud on </w:t>
            </w:r>
            <w:r w:rsidR="006E0B03" w:rsidRPr="008F6F06">
              <w:rPr>
                <w:rFonts w:ascii="Times New Roman" w:eastAsia="Times New Roman" w:hAnsi="Times New Roman" w:cs="Times New Roman"/>
                <w:iCs/>
                <w:noProof/>
                <w:sz w:val="24"/>
                <w:szCs w:val="24"/>
                <w:lang w:val="et-EE"/>
              </w:rPr>
              <w:t xml:space="preserve">võimestatud </w:t>
            </w:r>
            <w:r w:rsidR="006A21AA" w:rsidRPr="008F6F06">
              <w:rPr>
                <w:rFonts w:ascii="Times New Roman" w:eastAsia="Times New Roman" w:hAnsi="Times New Roman" w:cs="Times New Roman"/>
                <w:iCs/>
                <w:noProof/>
                <w:sz w:val="24"/>
                <w:szCs w:val="24"/>
                <w:lang w:val="et-EE"/>
              </w:rPr>
              <w:t>ja osalevad aktiivselt Eesti ühiskonnas, sealhulgas kodanikuühiskonnas</w:t>
            </w:r>
            <w:r>
              <w:rPr>
                <w:rFonts w:ascii="Times New Roman" w:eastAsia="Times New Roman" w:hAnsi="Times New Roman" w:cs="Times New Roman"/>
                <w:iCs/>
                <w:noProof/>
                <w:sz w:val="24"/>
                <w:szCs w:val="24"/>
                <w:lang w:val="et-EE"/>
              </w:rPr>
              <w:t>;</w:t>
            </w:r>
          </w:p>
          <w:p w14:paraId="473ECDC3" w14:textId="3B666451" w:rsidR="006A21AA" w:rsidRPr="008F6F06" w:rsidRDefault="000D28B4" w:rsidP="00CE39DE">
            <w:pPr>
              <w:pStyle w:val="ListParagraph"/>
              <w:numPr>
                <w:ilvl w:val="0"/>
                <w:numId w:val="39"/>
              </w:numPr>
              <w:spacing w:after="0" w:line="240" w:lineRule="auto"/>
              <w:jc w:val="both"/>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t</w:t>
            </w:r>
            <w:r w:rsidR="006A21AA" w:rsidRPr="008F6F06">
              <w:rPr>
                <w:rFonts w:ascii="Times New Roman" w:eastAsia="Times New Roman" w:hAnsi="Times New Roman" w:cs="Times New Roman"/>
                <w:iCs/>
                <w:noProof/>
                <w:sz w:val="24"/>
                <w:szCs w:val="24"/>
                <w:lang w:val="et-EE"/>
              </w:rPr>
              <w:t>ugevdatud on teadmistepõhist lähenemisviisi rände-</w:t>
            </w:r>
            <w:r w:rsidR="001D2AAC" w:rsidRPr="008F6F06">
              <w:rPr>
                <w:rFonts w:ascii="Times New Roman" w:eastAsia="Times New Roman" w:hAnsi="Times New Roman" w:cs="Times New Roman"/>
                <w:iCs/>
                <w:noProof/>
                <w:sz w:val="24"/>
                <w:szCs w:val="24"/>
                <w:lang w:val="et-EE"/>
              </w:rPr>
              <w:t xml:space="preserve"> ja</w:t>
            </w:r>
            <w:r w:rsidR="006A21AA" w:rsidRPr="008F6F06">
              <w:rPr>
                <w:rFonts w:ascii="Times New Roman" w:eastAsia="Times New Roman" w:hAnsi="Times New Roman" w:cs="Times New Roman"/>
                <w:iCs/>
                <w:noProof/>
                <w:sz w:val="24"/>
                <w:szCs w:val="24"/>
                <w:lang w:val="et-EE"/>
              </w:rPr>
              <w:t xml:space="preserve"> </w:t>
            </w:r>
            <w:r w:rsidR="001D2AAC" w:rsidRPr="008F6F06">
              <w:rPr>
                <w:rFonts w:ascii="Times New Roman" w:eastAsia="Times New Roman" w:hAnsi="Times New Roman" w:cs="Times New Roman"/>
                <w:iCs/>
                <w:noProof/>
                <w:sz w:val="24"/>
                <w:szCs w:val="24"/>
                <w:lang w:val="et-EE"/>
              </w:rPr>
              <w:t xml:space="preserve">lõimumis-, sh </w:t>
            </w:r>
            <w:r w:rsidR="006A21AA" w:rsidRPr="008F6F06">
              <w:rPr>
                <w:rFonts w:ascii="Times New Roman" w:eastAsia="Times New Roman" w:hAnsi="Times New Roman" w:cs="Times New Roman"/>
                <w:iCs/>
                <w:noProof/>
                <w:sz w:val="24"/>
                <w:szCs w:val="24"/>
                <w:lang w:val="et-EE"/>
              </w:rPr>
              <w:t>kohanemispoliitika arendamisele</w:t>
            </w:r>
            <w:r>
              <w:rPr>
                <w:rFonts w:ascii="Times New Roman" w:eastAsia="Times New Roman" w:hAnsi="Times New Roman" w:cs="Times New Roman"/>
                <w:iCs/>
                <w:noProof/>
                <w:sz w:val="24"/>
                <w:szCs w:val="24"/>
                <w:lang w:val="et-EE"/>
              </w:rPr>
              <w:t>;</w:t>
            </w:r>
          </w:p>
          <w:p w14:paraId="4F68981E" w14:textId="0019AD92" w:rsidR="006A21AA" w:rsidRPr="008F6F06" w:rsidRDefault="000D28B4" w:rsidP="00CE39DE">
            <w:pPr>
              <w:pStyle w:val="ListParagraph"/>
              <w:numPr>
                <w:ilvl w:val="0"/>
                <w:numId w:val="39"/>
              </w:numPr>
              <w:spacing w:after="0" w:line="240" w:lineRule="auto"/>
              <w:jc w:val="both"/>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k</w:t>
            </w:r>
            <w:r w:rsidR="006A21AA" w:rsidRPr="008F6F06">
              <w:rPr>
                <w:rFonts w:ascii="Times New Roman" w:eastAsia="Times New Roman" w:hAnsi="Times New Roman" w:cs="Times New Roman"/>
                <w:iCs/>
                <w:noProof/>
                <w:sz w:val="24"/>
                <w:szCs w:val="24"/>
                <w:lang w:val="et-EE"/>
              </w:rPr>
              <w:t>olmandate riikide kodanike osalus ühiskonnas on suurenenud</w:t>
            </w:r>
            <w:r>
              <w:rPr>
                <w:rFonts w:ascii="Times New Roman" w:eastAsia="Times New Roman" w:hAnsi="Times New Roman" w:cs="Times New Roman"/>
                <w:iCs/>
                <w:noProof/>
                <w:sz w:val="24"/>
                <w:szCs w:val="24"/>
                <w:lang w:val="et-EE"/>
              </w:rPr>
              <w:t>;</w:t>
            </w:r>
          </w:p>
          <w:p w14:paraId="7C845856" w14:textId="742459BB" w:rsidR="006A21AA" w:rsidRPr="008F6F06" w:rsidRDefault="000D28B4" w:rsidP="00CE39DE">
            <w:pPr>
              <w:pStyle w:val="ListParagraph"/>
              <w:numPr>
                <w:ilvl w:val="0"/>
                <w:numId w:val="39"/>
              </w:numPr>
              <w:spacing w:after="0" w:line="240" w:lineRule="auto"/>
              <w:jc w:val="both"/>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a</w:t>
            </w:r>
            <w:r w:rsidR="001D2AAC" w:rsidRPr="008F6F06">
              <w:rPr>
                <w:rFonts w:ascii="Times New Roman" w:eastAsia="Times New Roman" w:hAnsi="Times New Roman" w:cs="Times New Roman"/>
                <w:iCs/>
                <w:noProof/>
                <w:sz w:val="24"/>
                <w:szCs w:val="24"/>
                <w:lang w:val="et-EE"/>
              </w:rPr>
              <w:t>valikkuse</w:t>
            </w:r>
            <w:r w:rsidR="006A21AA" w:rsidRPr="008F6F06">
              <w:rPr>
                <w:rFonts w:ascii="Times New Roman" w:eastAsia="Times New Roman" w:hAnsi="Times New Roman" w:cs="Times New Roman"/>
                <w:iCs/>
                <w:noProof/>
                <w:sz w:val="24"/>
                <w:szCs w:val="24"/>
                <w:lang w:val="et-EE"/>
              </w:rPr>
              <w:t xml:space="preserve"> </w:t>
            </w:r>
            <w:r w:rsidR="001D2AAC" w:rsidRPr="008F6F06">
              <w:rPr>
                <w:rFonts w:ascii="Times New Roman" w:eastAsia="Times New Roman" w:hAnsi="Times New Roman" w:cs="Times New Roman"/>
                <w:iCs/>
                <w:noProof/>
                <w:sz w:val="24"/>
                <w:szCs w:val="24"/>
                <w:lang w:val="et-EE"/>
              </w:rPr>
              <w:t>arusaam</w:t>
            </w:r>
            <w:r w:rsidR="006A21AA" w:rsidRPr="008F6F06">
              <w:rPr>
                <w:rFonts w:ascii="Times New Roman" w:eastAsia="Times New Roman" w:hAnsi="Times New Roman" w:cs="Times New Roman"/>
                <w:iCs/>
                <w:noProof/>
                <w:sz w:val="24"/>
                <w:szCs w:val="24"/>
                <w:lang w:val="et-EE"/>
              </w:rPr>
              <w:t xml:space="preserve"> ja tead</w:t>
            </w:r>
            <w:r w:rsidR="001D2AAC" w:rsidRPr="008F6F06">
              <w:rPr>
                <w:rFonts w:ascii="Times New Roman" w:eastAsia="Times New Roman" w:hAnsi="Times New Roman" w:cs="Times New Roman"/>
                <w:iCs/>
                <w:noProof/>
                <w:sz w:val="24"/>
                <w:szCs w:val="24"/>
                <w:lang w:val="et-EE"/>
              </w:rPr>
              <w:t>likkus</w:t>
            </w:r>
            <w:r w:rsidR="006E0B03" w:rsidRPr="008F6F06">
              <w:rPr>
                <w:rFonts w:ascii="Times New Roman" w:eastAsia="Times New Roman" w:hAnsi="Times New Roman" w:cs="Times New Roman"/>
                <w:iCs/>
                <w:noProof/>
                <w:sz w:val="24"/>
                <w:szCs w:val="24"/>
                <w:lang w:val="et-EE"/>
              </w:rPr>
              <w:t xml:space="preserve"> </w:t>
            </w:r>
            <w:r w:rsidR="006A21AA" w:rsidRPr="008F6F06">
              <w:rPr>
                <w:rFonts w:ascii="Times New Roman" w:eastAsia="Times New Roman" w:hAnsi="Times New Roman" w:cs="Times New Roman"/>
                <w:iCs/>
                <w:noProof/>
                <w:sz w:val="24"/>
                <w:szCs w:val="24"/>
                <w:lang w:val="et-EE"/>
              </w:rPr>
              <w:t>kolmandate riikide kodanikest on suurenenud</w:t>
            </w:r>
            <w:r w:rsidR="002A1945" w:rsidRPr="008F6F06">
              <w:rPr>
                <w:rFonts w:ascii="Times New Roman" w:eastAsia="Times New Roman" w:hAnsi="Times New Roman" w:cs="Times New Roman"/>
                <w:iCs/>
                <w:noProof/>
                <w:sz w:val="24"/>
                <w:szCs w:val="24"/>
                <w:lang w:val="et-EE"/>
              </w:rPr>
              <w:t>.</w:t>
            </w:r>
          </w:p>
          <w:p w14:paraId="20763F41" w14:textId="77777777" w:rsidR="004E6CFE" w:rsidRPr="008F6F06" w:rsidRDefault="004E6CFE" w:rsidP="004E6CFE">
            <w:pPr>
              <w:spacing w:before="0" w:after="0"/>
              <w:rPr>
                <w:rFonts w:eastAsia="Times New Roman"/>
                <w:iCs/>
                <w:noProof/>
                <w:lang w:val="et-EE"/>
              </w:rPr>
            </w:pPr>
          </w:p>
          <w:p w14:paraId="6DEFE0F3" w14:textId="240C864D" w:rsidR="006A21AA" w:rsidRPr="008F6F06" w:rsidRDefault="006A21AA" w:rsidP="004E6CFE">
            <w:pPr>
              <w:spacing w:before="0" w:after="0"/>
              <w:rPr>
                <w:rFonts w:eastAsia="Times New Roman"/>
                <w:iCs/>
                <w:noProof/>
                <w:lang w:val="et-EE"/>
              </w:rPr>
            </w:pPr>
            <w:r w:rsidRPr="008F6F06">
              <w:rPr>
                <w:rFonts w:eastAsia="Times New Roman"/>
                <w:iCs/>
                <w:noProof/>
                <w:lang w:val="et-EE"/>
              </w:rPr>
              <w:t xml:space="preserve">Seetõttu on </w:t>
            </w:r>
            <w:r w:rsidR="000D28B4" w:rsidRPr="008F6F06">
              <w:rPr>
                <w:rFonts w:eastAsia="Times New Roman"/>
                <w:iCs/>
                <w:noProof/>
                <w:lang w:val="et-EE"/>
              </w:rPr>
              <w:t xml:space="preserve">vaja </w:t>
            </w:r>
            <w:r w:rsidRPr="008F6F06">
              <w:rPr>
                <w:rFonts w:eastAsia="Times New Roman"/>
                <w:iCs/>
                <w:noProof/>
                <w:lang w:val="et-EE"/>
              </w:rPr>
              <w:t xml:space="preserve">pidevalt kavandada ja arendada vajalikke </w:t>
            </w:r>
            <w:r w:rsidR="001D2AAC" w:rsidRPr="008F6F06">
              <w:rPr>
                <w:rFonts w:eastAsia="Times New Roman"/>
                <w:iCs/>
                <w:noProof/>
                <w:lang w:val="et-EE"/>
              </w:rPr>
              <w:t>lõimumis</w:t>
            </w:r>
            <w:r w:rsidR="00E76B79" w:rsidRPr="008F6F06">
              <w:rPr>
                <w:rFonts w:eastAsia="Times New Roman"/>
                <w:iCs/>
                <w:noProof/>
                <w:lang w:val="et-EE"/>
              </w:rPr>
              <w:t>e</w:t>
            </w:r>
            <w:r w:rsidR="001D2AAC" w:rsidRPr="008F6F06">
              <w:rPr>
                <w:rFonts w:eastAsia="Times New Roman"/>
                <w:iCs/>
                <w:noProof/>
                <w:lang w:val="et-EE"/>
              </w:rPr>
              <w:t xml:space="preserve">, sh </w:t>
            </w:r>
            <w:r w:rsidRPr="008F6F06">
              <w:rPr>
                <w:rFonts w:eastAsia="Times New Roman"/>
                <w:iCs/>
                <w:noProof/>
                <w:lang w:val="et-EE"/>
              </w:rPr>
              <w:t>kohanemis</w:t>
            </w:r>
            <w:r w:rsidR="00E76B79" w:rsidRPr="008F6F06">
              <w:rPr>
                <w:rFonts w:eastAsia="Times New Roman"/>
                <w:iCs/>
                <w:noProof/>
                <w:lang w:val="et-EE"/>
              </w:rPr>
              <w:t>e</w:t>
            </w:r>
            <w:r w:rsidRPr="008F6F06">
              <w:rPr>
                <w:rFonts w:eastAsia="Times New Roman"/>
                <w:iCs/>
                <w:noProof/>
                <w:lang w:val="et-EE"/>
              </w:rPr>
              <w:t xml:space="preserve"> tugiteenuseid, teavitamis- ja </w:t>
            </w:r>
            <w:r w:rsidRPr="006A5638">
              <w:rPr>
                <w:rFonts w:eastAsia="Times New Roman"/>
                <w:iCs/>
                <w:noProof/>
                <w:lang w:val="et-EE"/>
              </w:rPr>
              <w:t>suunamismeetmeid</w:t>
            </w:r>
            <w:r w:rsidRPr="008F6F06">
              <w:rPr>
                <w:rFonts w:eastAsia="Times New Roman"/>
                <w:iCs/>
                <w:noProof/>
                <w:lang w:val="et-EE"/>
              </w:rPr>
              <w:t xml:space="preserve">, teadlikkuse </w:t>
            </w:r>
            <w:r w:rsidR="000D28B4">
              <w:rPr>
                <w:rFonts w:eastAsia="Times New Roman"/>
                <w:iCs/>
                <w:noProof/>
                <w:lang w:val="et-EE"/>
              </w:rPr>
              <w:t>suurendamist</w:t>
            </w:r>
            <w:r w:rsidRPr="008F6F06">
              <w:rPr>
                <w:rFonts w:eastAsia="Times New Roman"/>
                <w:iCs/>
                <w:noProof/>
                <w:lang w:val="et-EE"/>
              </w:rPr>
              <w:t xml:space="preserve">, koolitusi, koostööd, teadusuuringuid jne, et vastata kõigi kolmandate riikide kodanike, peamiselt </w:t>
            </w:r>
            <w:r w:rsidR="006E0B03" w:rsidRPr="008F6F06">
              <w:rPr>
                <w:rFonts w:eastAsia="Times New Roman"/>
                <w:iCs/>
                <w:noProof/>
                <w:lang w:val="et-EE"/>
              </w:rPr>
              <w:t>uussisse</w:t>
            </w:r>
            <w:r w:rsidRPr="008F6F06">
              <w:rPr>
                <w:rFonts w:eastAsia="Times New Roman"/>
                <w:iCs/>
                <w:noProof/>
                <w:lang w:val="et-EE"/>
              </w:rPr>
              <w:t xml:space="preserve">rändajate ja rahvusvahelise kaitse saajate vajadustele ja huvidele. Samuti on vaja arendada kolmandate riikide kodanike </w:t>
            </w:r>
            <w:r w:rsidR="00E76B79" w:rsidRPr="008F6F06">
              <w:rPr>
                <w:rFonts w:eastAsia="Times New Roman"/>
                <w:iCs/>
                <w:noProof/>
                <w:lang w:val="et-EE"/>
              </w:rPr>
              <w:t>lõimumis</w:t>
            </w:r>
            <w:r w:rsidR="00F33289">
              <w:rPr>
                <w:rFonts w:eastAsia="Times New Roman"/>
                <w:iCs/>
                <w:noProof/>
                <w:lang w:val="et-EE"/>
              </w:rPr>
              <w:t xml:space="preserve">es </w:t>
            </w:r>
            <w:r w:rsidRPr="008F6F06">
              <w:rPr>
                <w:rFonts w:eastAsia="Times New Roman"/>
                <w:iCs/>
                <w:noProof/>
                <w:lang w:val="et-EE"/>
              </w:rPr>
              <w:t xml:space="preserve">osalevate organisatsioonide ja ekspertide suutlikkust </w:t>
            </w:r>
            <w:r w:rsidR="00516804" w:rsidRPr="00FE64AC">
              <w:rPr>
                <w:rFonts w:eastAsia="Times New Roman"/>
                <w:iCs/>
                <w:noProof/>
                <w:lang w:val="et-EE"/>
              </w:rPr>
              <w:t>ning</w:t>
            </w:r>
            <w:r w:rsidR="00516804" w:rsidRPr="008F6F06">
              <w:rPr>
                <w:rFonts w:eastAsia="Times New Roman"/>
                <w:iCs/>
                <w:noProof/>
                <w:lang w:val="et-EE"/>
              </w:rPr>
              <w:t xml:space="preserve"> </w:t>
            </w:r>
            <w:r w:rsidRPr="008F6F06">
              <w:rPr>
                <w:rFonts w:eastAsia="Times New Roman"/>
                <w:iCs/>
                <w:noProof/>
                <w:lang w:val="et-EE"/>
              </w:rPr>
              <w:t>teadmisi.</w:t>
            </w:r>
          </w:p>
          <w:p w14:paraId="2847F5BD" w14:textId="77777777" w:rsidR="004E6CFE" w:rsidRPr="008F6F06" w:rsidRDefault="004E6CFE" w:rsidP="004E6CFE">
            <w:pPr>
              <w:spacing w:before="0" w:after="0"/>
              <w:rPr>
                <w:rFonts w:eastAsia="Times New Roman"/>
                <w:iCs/>
                <w:noProof/>
                <w:lang w:val="et-EE"/>
              </w:rPr>
            </w:pPr>
          </w:p>
          <w:p w14:paraId="13BBA902" w14:textId="64182C79" w:rsidR="00241E74" w:rsidRPr="008F6F06" w:rsidRDefault="006A21AA" w:rsidP="004E6CFE">
            <w:pPr>
              <w:spacing w:before="0" w:after="0"/>
              <w:rPr>
                <w:rFonts w:eastAsia="Times New Roman"/>
                <w:iCs/>
                <w:noProof/>
                <w:lang w:val="et-EE"/>
              </w:rPr>
            </w:pPr>
            <w:r w:rsidRPr="008F6F06">
              <w:rPr>
                <w:rFonts w:eastAsia="Times New Roman"/>
                <w:iCs/>
                <w:noProof/>
                <w:lang w:val="et-EE"/>
              </w:rPr>
              <w:t xml:space="preserve">Eestis vastutab </w:t>
            </w:r>
            <w:r w:rsidR="00E76B79" w:rsidRPr="008F6F06">
              <w:rPr>
                <w:rFonts w:eastAsia="Times New Roman"/>
                <w:iCs/>
                <w:noProof/>
                <w:lang w:val="et-EE"/>
              </w:rPr>
              <w:t>lõimumis-</w:t>
            </w:r>
            <w:r w:rsidR="00F137F2">
              <w:rPr>
                <w:rFonts w:eastAsia="Times New Roman"/>
                <w:iCs/>
                <w:noProof/>
                <w:lang w:val="et-EE"/>
              </w:rPr>
              <w:t>,</w:t>
            </w:r>
            <w:r w:rsidR="00E76B79" w:rsidRPr="008F6F06">
              <w:rPr>
                <w:rFonts w:eastAsia="Times New Roman"/>
                <w:iCs/>
                <w:noProof/>
                <w:lang w:val="et-EE"/>
              </w:rPr>
              <w:t xml:space="preserve"> sh </w:t>
            </w:r>
            <w:r w:rsidRPr="008F6F06">
              <w:rPr>
                <w:rFonts w:eastAsia="Times New Roman"/>
                <w:iCs/>
                <w:noProof/>
                <w:lang w:val="et-EE"/>
              </w:rPr>
              <w:t>kohanemispoliitika arendamise eest Kultuuriministeerium</w:t>
            </w:r>
            <w:r w:rsidR="006E0B03" w:rsidRPr="008F6F06">
              <w:rPr>
                <w:rFonts w:eastAsia="Times New Roman"/>
                <w:iCs/>
                <w:noProof/>
                <w:lang w:val="et-EE"/>
              </w:rPr>
              <w:t xml:space="preserve"> </w:t>
            </w:r>
            <w:r w:rsidR="00F137F2">
              <w:rPr>
                <w:rFonts w:eastAsia="Times New Roman"/>
                <w:iCs/>
                <w:noProof/>
                <w:lang w:val="et-EE"/>
              </w:rPr>
              <w:t>ja</w:t>
            </w:r>
            <w:r w:rsidR="00F137F2" w:rsidRPr="008F6F06">
              <w:rPr>
                <w:rFonts w:eastAsia="Times New Roman"/>
                <w:iCs/>
                <w:noProof/>
                <w:lang w:val="et-EE"/>
              </w:rPr>
              <w:t xml:space="preserve"> </w:t>
            </w:r>
            <w:r w:rsidRPr="008F6F06">
              <w:rPr>
                <w:rFonts w:eastAsia="Times New Roman"/>
                <w:iCs/>
                <w:noProof/>
                <w:lang w:val="et-EE"/>
              </w:rPr>
              <w:t>kodanikuühiskonna</w:t>
            </w:r>
            <w:r w:rsidR="006E0B03" w:rsidRPr="008F6F06">
              <w:rPr>
                <w:rFonts w:eastAsia="Times New Roman"/>
                <w:iCs/>
                <w:noProof/>
                <w:lang w:val="et-EE"/>
              </w:rPr>
              <w:t xml:space="preserve"> </w:t>
            </w:r>
            <w:r w:rsidRPr="008F6F06">
              <w:rPr>
                <w:rFonts w:eastAsia="Times New Roman"/>
                <w:iCs/>
                <w:noProof/>
                <w:lang w:val="et-EE"/>
              </w:rPr>
              <w:t>poliitika</w:t>
            </w:r>
            <w:r w:rsidR="006E0B03" w:rsidRPr="008F6F06">
              <w:rPr>
                <w:rFonts w:eastAsia="Times New Roman"/>
                <w:iCs/>
                <w:noProof/>
                <w:lang w:val="et-EE"/>
              </w:rPr>
              <w:t xml:space="preserve"> eest</w:t>
            </w:r>
            <w:r w:rsidRPr="008F6F06">
              <w:rPr>
                <w:rFonts w:eastAsia="Times New Roman"/>
                <w:iCs/>
                <w:noProof/>
                <w:lang w:val="et-EE"/>
              </w:rPr>
              <w:t xml:space="preserve"> </w:t>
            </w:r>
            <w:r w:rsidR="006E0B03" w:rsidRPr="008F6F06">
              <w:rPr>
                <w:rFonts w:eastAsia="Times New Roman"/>
                <w:iCs/>
                <w:noProof/>
                <w:lang w:val="et-EE"/>
              </w:rPr>
              <w:t>S</w:t>
            </w:r>
            <w:r w:rsidRPr="008F6F06">
              <w:rPr>
                <w:rFonts w:eastAsia="Times New Roman"/>
                <w:iCs/>
                <w:noProof/>
                <w:lang w:val="et-EE"/>
              </w:rPr>
              <w:t>iseministeerium. Lisaks vastutab rahvusvahelise kaitse</w:t>
            </w:r>
            <w:ins w:id="410" w:author="Ave Osman" w:date="2025-07-17T11:22:00Z" w16du:dateUtc="2025-07-17T08:22:00Z">
              <w:r w:rsidRPr="008F6F06">
                <w:rPr>
                  <w:rFonts w:eastAsia="Times New Roman"/>
                  <w:iCs/>
                  <w:noProof/>
                  <w:lang w:val="et-EE"/>
                </w:rPr>
                <w:t xml:space="preserve"> </w:t>
              </w:r>
              <w:r w:rsidR="007D55D3">
                <w:rPr>
                  <w:rFonts w:eastAsia="Times New Roman"/>
                  <w:iCs/>
                  <w:noProof/>
                  <w:lang w:val="et-EE"/>
                </w:rPr>
                <w:t>ta</w:t>
              </w:r>
            </w:ins>
            <w:ins w:id="411" w:author="Ave Osman" w:date="2025-07-17T11:23:00Z" w16du:dateUtc="2025-07-17T08:23:00Z">
              <w:r w:rsidR="007D55D3">
                <w:rPr>
                  <w:rFonts w:eastAsia="Times New Roman"/>
                  <w:iCs/>
                  <w:noProof/>
                  <w:lang w:val="et-EE"/>
                </w:rPr>
                <w:t>otlejate ja</w:t>
              </w:r>
            </w:ins>
            <w:r w:rsidRPr="008F6F06">
              <w:rPr>
                <w:rFonts w:eastAsia="Times New Roman"/>
                <w:iCs/>
                <w:noProof/>
                <w:lang w:val="et-EE"/>
              </w:rPr>
              <w:t xml:space="preserve"> </w:t>
            </w:r>
            <w:r w:rsidR="000472D6">
              <w:rPr>
                <w:rFonts w:eastAsia="Times New Roman"/>
                <w:iCs/>
                <w:noProof/>
                <w:lang w:val="et-EE"/>
              </w:rPr>
              <w:t>saajate</w:t>
            </w:r>
            <w:r w:rsidRPr="008F6F06">
              <w:rPr>
                <w:rFonts w:eastAsia="Times New Roman"/>
                <w:iCs/>
                <w:noProof/>
                <w:lang w:val="et-EE"/>
              </w:rPr>
              <w:t xml:space="preserve"> vastuvõtutingimuste ja </w:t>
            </w:r>
            <w:r w:rsidR="00E76B79" w:rsidRPr="008F6F06">
              <w:rPr>
                <w:rFonts w:eastAsia="Times New Roman"/>
                <w:iCs/>
                <w:noProof/>
                <w:lang w:val="et-EE"/>
              </w:rPr>
              <w:t>lõimumis</w:t>
            </w:r>
            <w:r w:rsidRPr="008F6F06">
              <w:rPr>
                <w:rFonts w:eastAsia="Times New Roman"/>
                <w:iCs/>
                <w:noProof/>
                <w:lang w:val="et-EE"/>
              </w:rPr>
              <w:t xml:space="preserve">teenuste eest </w:t>
            </w:r>
            <w:r w:rsidR="00F137F2" w:rsidRPr="00C67E9C">
              <w:rPr>
                <w:rFonts w:eastAsia="Times New Roman"/>
                <w:iCs/>
                <w:noProof/>
                <w:lang w:val="et-EE"/>
              </w:rPr>
              <w:t>So</w:t>
            </w:r>
            <w:r w:rsidR="00275A73">
              <w:rPr>
                <w:rFonts w:eastAsia="Times New Roman"/>
                <w:iCs/>
                <w:noProof/>
                <w:lang w:val="et-EE"/>
              </w:rPr>
              <w:t>tsiaalministeerium</w:t>
            </w:r>
            <w:r w:rsidR="000472D6">
              <w:rPr>
                <w:rFonts w:eastAsia="Times New Roman"/>
                <w:iCs/>
                <w:noProof/>
                <w:lang w:val="et-EE"/>
              </w:rPr>
              <w:t xml:space="preserve"> </w:t>
            </w:r>
            <w:r w:rsidRPr="008F6F06">
              <w:rPr>
                <w:rFonts w:eastAsia="Times New Roman"/>
                <w:iCs/>
                <w:noProof/>
                <w:lang w:val="et-EE"/>
              </w:rPr>
              <w:t xml:space="preserve">ning </w:t>
            </w:r>
            <w:r w:rsidR="006E0B03" w:rsidRPr="008F6F06">
              <w:rPr>
                <w:rFonts w:eastAsia="Times New Roman"/>
                <w:iCs/>
                <w:noProof/>
                <w:lang w:val="et-EE"/>
              </w:rPr>
              <w:t>e</w:t>
            </w:r>
            <w:r w:rsidRPr="008F6F06">
              <w:rPr>
                <w:rFonts w:eastAsia="Times New Roman"/>
                <w:iCs/>
                <w:noProof/>
                <w:lang w:val="et-EE"/>
              </w:rPr>
              <w:t>esti keele poliitikat koordineerib Haridus- ja Teadusministeerium.</w:t>
            </w:r>
          </w:p>
          <w:p w14:paraId="76B716DC" w14:textId="77777777" w:rsidR="004E6CFE" w:rsidRPr="008F6F06" w:rsidRDefault="004E6CFE" w:rsidP="004E6CFE">
            <w:pPr>
              <w:spacing w:before="0" w:after="0"/>
              <w:rPr>
                <w:rFonts w:eastAsia="Times New Roman"/>
                <w:iCs/>
                <w:noProof/>
                <w:lang w:val="et-EE"/>
              </w:rPr>
            </w:pPr>
          </w:p>
          <w:p w14:paraId="08D32E81" w14:textId="57F40A3F" w:rsidR="006A21AA" w:rsidRPr="008F6F06" w:rsidRDefault="009003D3" w:rsidP="004E6CFE">
            <w:pPr>
              <w:spacing w:before="0" w:after="0"/>
              <w:rPr>
                <w:rFonts w:eastAsia="Times New Roman"/>
                <w:iCs/>
                <w:noProof/>
                <w:lang w:val="et-EE"/>
              </w:rPr>
            </w:pPr>
            <w:r w:rsidRPr="008F6F06">
              <w:rPr>
                <w:rFonts w:eastAsia="Times New Roman"/>
                <w:b/>
                <w:bCs/>
                <w:iCs/>
                <w:noProof/>
                <w:u w:val="single"/>
                <w:lang w:val="et-EE"/>
              </w:rPr>
              <w:t>Lahkumisettekirjutuse</w:t>
            </w:r>
            <w:r w:rsidR="006A21AA" w:rsidRPr="008F6F06">
              <w:rPr>
                <w:rFonts w:eastAsia="Times New Roman"/>
                <w:b/>
                <w:bCs/>
                <w:iCs/>
                <w:noProof/>
                <w:u w:val="single"/>
                <w:lang w:val="et-EE"/>
              </w:rPr>
              <w:t xml:space="preserve"> või väljasaatmiskorralduse saanud kolmandate riikide kodanike tõhus</w:t>
            </w:r>
            <w:r w:rsidR="002A1945" w:rsidRPr="008F6F06">
              <w:rPr>
                <w:rFonts w:eastAsia="Times New Roman"/>
                <w:b/>
                <w:bCs/>
                <w:iCs/>
                <w:noProof/>
                <w:u w:val="single"/>
                <w:lang w:val="et-EE"/>
              </w:rPr>
              <w:t>al</w:t>
            </w:r>
            <w:r w:rsidR="006A21AA" w:rsidRPr="008F6F06">
              <w:rPr>
                <w:rFonts w:eastAsia="Times New Roman"/>
                <w:b/>
                <w:bCs/>
                <w:iCs/>
                <w:noProof/>
                <w:u w:val="single"/>
                <w:lang w:val="et-EE"/>
              </w:rPr>
              <w:t xml:space="preserve"> tagasisaatmi</w:t>
            </w:r>
            <w:r w:rsidR="002A1945" w:rsidRPr="008F6F06">
              <w:rPr>
                <w:rFonts w:eastAsia="Times New Roman"/>
                <w:b/>
                <w:bCs/>
                <w:iCs/>
                <w:noProof/>
                <w:u w:val="single"/>
                <w:lang w:val="et-EE"/>
              </w:rPr>
              <w:t>sel</w:t>
            </w:r>
            <w:r w:rsidR="006A21AA" w:rsidRPr="008F6F06">
              <w:rPr>
                <w:rFonts w:eastAsia="Times New Roman"/>
                <w:iCs/>
                <w:noProof/>
                <w:lang w:val="et-EE"/>
              </w:rPr>
              <w:t xml:space="preserve"> on </w:t>
            </w:r>
            <w:r w:rsidR="002A1945" w:rsidRPr="008F6F06">
              <w:rPr>
                <w:rFonts w:eastAsia="Times New Roman"/>
                <w:iCs/>
                <w:noProof/>
                <w:lang w:val="et-EE"/>
              </w:rPr>
              <w:t>STAKis</w:t>
            </w:r>
            <w:r w:rsidR="006A21AA" w:rsidRPr="008F6F06">
              <w:rPr>
                <w:rFonts w:eastAsia="Times New Roman"/>
                <w:iCs/>
                <w:noProof/>
                <w:lang w:val="et-EE"/>
              </w:rPr>
              <w:t xml:space="preserve"> </w:t>
            </w:r>
            <w:r w:rsidR="00C67E9C">
              <w:rPr>
                <w:rFonts w:eastAsia="Times New Roman"/>
                <w:iCs/>
                <w:noProof/>
                <w:lang w:val="et-EE"/>
              </w:rPr>
              <w:t>endiselt</w:t>
            </w:r>
            <w:r w:rsidR="00C67E9C" w:rsidRPr="008F6F06">
              <w:rPr>
                <w:rFonts w:eastAsia="Times New Roman"/>
                <w:iCs/>
                <w:noProof/>
                <w:lang w:val="et-EE"/>
              </w:rPr>
              <w:t xml:space="preserve"> </w:t>
            </w:r>
            <w:r w:rsidR="006A21AA" w:rsidRPr="008F6F06">
              <w:rPr>
                <w:rFonts w:eastAsia="Times New Roman"/>
                <w:iCs/>
                <w:noProof/>
                <w:lang w:val="et-EE"/>
              </w:rPr>
              <w:t xml:space="preserve">väga </w:t>
            </w:r>
            <w:r w:rsidR="00834AAE">
              <w:rPr>
                <w:rFonts w:eastAsia="Times New Roman"/>
                <w:iCs/>
                <w:noProof/>
                <w:lang w:val="et-EE"/>
              </w:rPr>
              <w:t>suur</w:t>
            </w:r>
            <w:r w:rsidR="00834AAE" w:rsidRPr="008F6F06">
              <w:rPr>
                <w:rFonts w:eastAsia="Times New Roman"/>
                <w:iCs/>
                <w:noProof/>
                <w:lang w:val="et-EE"/>
              </w:rPr>
              <w:t xml:space="preserve"> </w:t>
            </w:r>
            <w:r w:rsidR="00834AAE">
              <w:rPr>
                <w:rFonts w:eastAsia="Times New Roman"/>
                <w:iCs/>
                <w:noProof/>
                <w:lang w:val="et-EE"/>
              </w:rPr>
              <w:t>tähtsus</w:t>
            </w:r>
            <w:r w:rsidR="006A21AA" w:rsidRPr="008F6F06">
              <w:rPr>
                <w:rFonts w:eastAsia="Times New Roman"/>
                <w:iCs/>
                <w:noProof/>
                <w:lang w:val="et-EE"/>
              </w:rPr>
              <w:t xml:space="preserve">. Seetõttu keskendutakse </w:t>
            </w:r>
            <w:r w:rsidR="009E7F48">
              <w:rPr>
                <w:rFonts w:eastAsia="Times New Roman"/>
                <w:iCs/>
                <w:noProof/>
                <w:lang w:val="et-EE"/>
              </w:rPr>
              <w:t>eelarve</w:t>
            </w:r>
            <w:r w:rsidR="00137852" w:rsidRPr="00C67E9C">
              <w:rPr>
                <w:rFonts w:eastAsia="Times New Roman"/>
                <w:iCs/>
                <w:noProof/>
                <w:lang w:val="et-EE"/>
              </w:rPr>
              <w:t>perioodil</w:t>
            </w:r>
            <w:r w:rsidR="00137852" w:rsidRPr="008F6F06">
              <w:rPr>
                <w:rFonts w:eastAsia="Times New Roman"/>
                <w:iCs/>
                <w:noProof/>
                <w:lang w:val="et-EE"/>
              </w:rPr>
              <w:t xml:space="preserve"> </w:t>
            </w:r>
            <w:r w:rsidR="006A21AA" w:rsidRPr="008F6F06">
              <w:rPr>
                <w:rFonts w:eastAsia="Times New Roman"/>
                <w:iCs/>
                <w:noProof/>
                <w:lang w:val="et-EE"/>
              </w:rPr>
              <w:t xml:space="preserve">peamiselt tagasisaatmise riikliku süsteemi </w:t>
            </w:r>
            <w:r w:rsidR="00137852" w:rsidRPr="008F6F06">
              <w:rPr>
                <w:rFonts w:eastAsia="Times New Roman"/>
                <w:iCs/>
                <w:noProof/>
                <w:lang w:val="et-EE"/>
              </w:rPr>
              <w:t>edasi</w:t>
            </w:r>
            <w:r w:rsidR="006A21AA" w:rsidRPr="008F6F06">
              <w:rPr>
                <w:rFonts w:eastAsia="Times New Roman"/>
                <w:iCs/>
                <w:noProof/>
                <w:lang w:val="et-EE"/>
              </w:rPr>
              <w:t>arendamisele</w:t>
            </w:r>
            <w:ins w:id="412" w:author="Ave Osman" w:date="2025-07-17T11:23:00Z" w16du:dateUtc="2025-07-17T08:23:00Z">
              <w:r w:rsidR="007D55D3">
                <w:rPr>
                  <w:rFonts w:eastAsia="Times New Roman"/>
                  <w:iCs/>
                  <w:noProof/>
                  <w:lang w:val="et-EE"/>
                </w:rPr>
                <w:t xml:space="preserve">, sealhulgas </w:t>
              </w:r>
            </w:ins>
            <w:ins w:id="413" w:author="Ave Osman" w:date="2025-07-18T12:26:00Z" w16du:dateUtc="2025-07-18T09:26:00Z">
              <w:r w:rsidR="004949A8">
                <w:rPr>
                  <w:rFonts w:eastAsia="Times New Roman"/>
                  <w:iCs/>
                  <w:noProof/>
                  <w:lang w:val="et-EE"/>
                </w:rPr>
                <w:t>tagasisaatmisnõustamise</w:t>
              </w:r>
            </w:ins>
            <w:ins w:id="414" w:author="Ave Osman" w:date="2025-07-17T11:24:00Z" w16du:dateUtc="2025-07-17T08:24:00Z">
              <w:r w:rsidR="000748A8">
                <w:rPr>
                  <w:rFonts w:eastAsia="Times New Roman"/>
                  <w:iCs/>
                  <w:noProof/>
                  <w:lang w:val="et-EE"/>
                </w:rPr>
                <w:t xml:space="preserve"> süsteemi parendamisele ning IT-süsteemide</w:t>
              </w:r>
            </w:ins>
            <w:ins w:id="415" w:author="Ave Osman" w:date="2025-07-17T11:26:00Z" w16du:dateUtc="2025-07-17T08:26:00Z">
              <w:r w:rsidR="000748A8">
                <w:rPr>
                  <w:rFonts w:eastAsia="Times New Roman"/>
                  <w:iCs/>
                  <w:noProof/>
                  <w:lang w:val="et-EE"/>
                </w:rPr>
                <w:t xml:space="preserve">, </w:t>
              </w:r>
            </w:ins>
            <w:ins w:id="416" w:author="Ave Osman" w:date="2025-07-17T11:24:00Z" w16du:dateUtc="2025-07-17T08:24:00Z">
              <w:r w:rsidR="000748A8">
                <w:rPr>
                  <w:rFonts w:eastAsia="Times New Roman"/>
                  <w:iCs/>
                  <w:noProof/>
                  <w:lang w:val="et-EE"/>
                </w:rPr>
                <w:t>tagasisaatmis</w:t>
              </w:r>
            </w:ins>
            <w:ins w:id="417" w:author="Ave Osman" w:date="2025-07-18T12:27:00Z" w16du:dateUtc="2025-07-18T09:27:00Z">
              <w:r w:rsidR="004949A8">
                <w:rPr>
                  <w:rFonts w:eastAsia="Times New Roman"/>
                  <w:iCs/>
                  <w:noProof/>
                  <w:lang w:val="et-EE"/>
                </w:rPr>
                <w:t>juhtumi</w:t>
              </w:r>
            </w:ins>
            <w:ins w:id="418" w:author="Ave Osman" w:date="2025-07-17T11:24:00Z" w16du:dateUtc="2025-07-17T08:24:00Z">
              <w:r w:rsidR="000748A8">
                <w:rPr>
                  <w:rFonts w:eastAsia="Times New Roman"/>
                  <w:iCs/>
                  <w:noProof/>
                  <w:lang w:val="et-EE"/>
                </w:rPr>
                <w:t xml:space="preserve">te </w:t>
              </w:r>
            </w:ins>
            <w:ins w:id="419" w:author="Ave Osman" w:date="2025-07-18T12:27:00Z" w16du:dateUtc="2025-07-18T09:27:00Z">
              <w:r w:rsidR="008121D5">
                <w:rPr>
                  <w:rFonts w:eastAsia="Times New Roman"/>
                  <w:iCs/>
                  <w:noProof/>
                  <w:lang w:val="et-EE"/>
                </w:rPr>
                <w:t>haldamise</w:t>
              </w:r>
            </w:ins>
            <w:ins w:id="420" w:author="Ave Osman" w:date="2025-07-17T11:24:00Z" w16du:dateUtc="2025-07-17T08:24:00Z">
              <w:r w:rsidR="000748A8">
                <w:rPr>
                  <w:rFonts w:eastAsia="Times New Roman"/>
                  <w:iCs/>
                  <w:noProof/>
                  <w:lang w:val="et-EE"/>
                </w:rPr>
                <w:t xml:space="preserve"> </w:t>
              </w:r>
            </w:ins>
            <w:ins w:id="421" w:author="Ave Osman" w:date="2025-07-17T11:25:00Z" w16du:dateUtc="2025-07-17T08:25:00Z">
              <w:r w:rsidR="000748A8">
                <w:rPr>
                  <w:rFonts w:eastAsia="Times New Roman"/>
                  <w:iCs/>
                  <w:noProof/>
                  <w:lang w:val="et-EE"/>
                </w:rPr>
                <w:t xml:space="preserve">süsteemi ja selle koostalitusvõime </w:t>
              </w:r>
            </w:ins>
            <w:ins w:id="422" w:author="Ave Osman" w:date="2025-07-17T11:26:00Z" w16du:dateUtc="2025-07-17T08:26:00Z">
              <w:r w:rsidR="000748A8">
                <w:rPr>
                  <w:rFonts w:eastAsia="Times New Roman"/>
                  <w:iCs/>
                  <w:noProof/>
                  <w:lang w:val="et-EE"/>
                </w:rPr>
                <w:t>arendustele</w:t>
              </w:r>
            </w:ins>
            <w:r w:rsidR="006A21AA" w:rsidRPr="008F6F06">
              <w:rPr>
                <w:rFonts w:eastAsia="Times New Roman"/>
                <w:iCs/>
                <w:noProof/>
                <w:lang w:val="et-EE"/>
              </w:rPr>
              <w:t>.</w:t>
            </w:r>
          </w:p>
          <w:p w14:paraId="18A9FA57" w14:textId="77777777" w:rsidR="004E6CFE" w:rsidRPr="008F6F06" w:rsidRDefault="004E6CFE" w:rsidP="004E6CFE">
            <w:pPr>
              <w:spacing w:before="0" w:after="0"/>
              <w:rPr>
                <w:rFonts w:eastAsia="Times New Roman"/>
                <w:iCs/>
                <w:noProof/>
                <w:lang w:val="et-EE"/>
              </w:rPr>
            </w:pPr>
          </w:p>
          <w:p w14:paraId="61CB6917" w14:textId="3F095AB0" w:rsidR="006A21AA" w:rsidRPr="008F6F06" w:rsidRDefault="006A21AA" w:rsidP="004E6CFE">
            <w:pPr>
              <w:spacing w:before="0" w:after="0"/>
              <w:rPr>
                <w:rFonts w:eastAsia="Times New Roman"/>
                <w:iCs/>
                <w:noProof/>
                <w:lang w:val="et-EE"/>
              </w:rPr>
            </w:pPr>
            <w:r w:rsidRPr="008F6F06">
              <w:rPr>
                <w:rFonts w:eastAsia="Times New Roman"/>
                <w:iCs/>
                <w:noProof/>
                <w:lang w:val="et-EE"/>
              </w:rPr>
              <w:t xml:space="preserve">Tagasisaatmismenetluse lihtsustamiseks on Eesti sõlminud kahepoolsed </w:t>
            </w:r>
            <w:r w:rsidR="009003D3" w:rsidRPr="008F6F06">
              <w:rPr>
                <w:rFonts w:eastAsia="Times New Roman"/>
                <w:iCs/>
                <w:noProof/>
                <w:lang w:val="et-EE"/>
              </w:rPr>
              <w:t xml:space="preserve">kokkulepped </w:t>
            </w:r>
            <w:r w:rsidRPr="008F6F06">
              <w:rPr>
                <w:rFonts w:eastAsia="Times New Roman"/>
                <w:iCs/>
                <w:noProof/>
                <w:lang w:val="et-EE"/>
              </w:rPr>
              <w:t xml:space="preserve">peaaegu </w:t>
            </w:r>
            <w:r w:rsidR="009003D3" w:rsidRPr="008F6F06">
              <w:rPr>
                <w:rFonts w:eastAsia="Times New Roman"/>
                <w:iCs/>
                <w:noProof/>
                <w:lang w:val="et-EE"/>
              </w:rPr>
              <w:t xml:space="preserve">kõigi </w:t>
            </w:r>
            <w:r w:rsidRPr="008F6F06">
              <w:rPr>
                <w:rFonts w:eastAsia="Times New Roman"/>
                <w:iCs/>
                <w:noProof/>
                <w:lang w:val="et-EE"/>
              </w:rPr>
              <w:t>rii</w:t>
            </w:r>
            <w:r w:rsidR="009003D3" w:rsidRPr="008F6F06">
              <w:rPr>
                <w:rFonts w:eastAsia="Times New Roman"/>
                <w:iCs/>
                <w:noProof/>
                <w:lang w:val="et-EE"/>
              </w:rPr>
              <w:t>kidega</w:t>
            </w:r>
            <w:r w:rsidRPr="008F6F06">
              <w:rPr>
                <w:rFonts w:eastAsia="Times New Roman"/>
                <w:iCs/>
                <w:noProof/>
                <w:lang w:val="et-EE"/>
              </w:rPr>
              <w:t xml:space="preserve">, kellel on </w:t>
            </w:r>
            <w:r w:rsidR="00137852" w:rsidRPr="008F6F06">
              <w:rPr>
                <w:rFonts w:eastAsia="Times New Roman"/>
                <w:iCs/>
                <w:noProof/>
                <w:lang w:val="et-EE"/>
              </w:rPr>
              <w:t xml:space="preserve">ELi tasandil </w:t>
            </w:r>
            <w:r w:rsidRPr="008F6F06">
              <w:rPr>
                <w:rFonts w:eastAsia="Times New Roman"/>
                <w:iCs/>
                <w:noProof/>
                <w:lang w:val="et-EE"/>
              </w:rPr>
              <w:t>tagasivõtulepingud. Eesti on</w:t>
            </w:r>
            <w:ins w:id="423" w:author="Ave Osman" w:date="2025-07-17T11:28:00Z" w16du:dateUtc="2025-07-17T08:28:00Z">
              <w:r w:rsidR="006C6431">
                <w:rPr>
                  <w:rFonts w:eastAsia="Times New Roman"/>
                  <w:iCs/>
                  <w:noProof/>
                  <w:lang w:val="et-EE"/>
                </w:rPr>
                <w:t xml:space="preserve"> sõlminud tagasivõtulepingud </w:t>
              </w:r>
              <w:r w:rsidR="006C6431" w:rsidRPr="008F6F06">
                <w:rPr>
                  <w:rFonts w:eastAsia="Times New Roman"/>
                  <w:iCs/>
                  <w:noProof/>
                  <w:lang w:val="et-EE"/>
                </w:rPr>
                <w:t>Usbekistani</w:t>
              </w:r>
              <w:r w:rsidR="006C6431">
                <w:rPr>
                  <w:rFonts w:eastAsia="Times New Roman"/>
                  <w:iCs/>
                  <w:noProof/>
                  <w:lang w:val="et-EE"/>
                </w:rPr>
                <w:t xml:space="preserve"> ja </w:t>
              </w:r>
              <w:r w:rsidR="006C6431" w:rsidRPr="008F6F06">
                <w:rPr>
                  <w:rFonts w:eastAsia="Times New Roman"/>
                  <w:iCs/>
                  <w:noProof/>
                  <w:lang w:val="et-EE"/>
                </w:rPr>
                <w:t>Kasahstani</w:t>
              </w:r>
              <w:r w:rsidR="006C6431">
                <w:rPr>
                  <w:rFonts w:eastAsia="Times New Roman"/>
                  <w:iCs/>
                  <w:noProof/>
                  <w:lang w:val="et-EE"/>
                </w:rPr>
                <w:t>ga ning</w:t>
              </w:r>
              <w:r w:rsidRPr="008F6F06">
                <w:rPr>
                  <w:rFonts w:eastAsia="Times New Roman"/>
                  <w:iCs/>
                  <w:noProof/>
                  <w:lang w:val="et-EE"/>
                </w:rPr>
                <w:t xml:space="preserve"> on</w:t>
              </w:r>
            </w:ins>
            <w:r w:rsidRPr="008F6F06">
              <w:rPr>
                <w:rFonts w:eastAsia="Times New Roman"/>
                <w:iCs/>
                <w:noProof/>
                <w:lang w:val="et-EE"/>
              </w:rPr>
              <w:t xml:space="preserve"> alustanud läbirääkimisi tagasivõtulepingu sõlmimiseks </w:t>
            </w:r>
            <w:del w:id="424" w:author="Ave Osman" w:date="2025-07-17T11:28:00Z" w16du:dateUtc="2025-07-17T08:28:00Z">
              <w:r w:rsidRPr="008F6F06">
                <w:rPr>
                  <w:rFonts w:eastAsia="Times New Roman"/>
                  <w:iCs/>
                  <w:noProof/>
                  <w:lang w:val="et-EE"/>
                </w:rPr>
                <w:delText xml:space="preserve">Kasahstani, </w:delText>
              </w:r>
            </w:del>
            <w:r w:rsidRPr="008F6F06">
              <w:rPr>
                <w:rFonts w:eastAsia="Times New Roman"/>
                <w:iCs/>
                <w:noProof/>
                <w:lang w:val="et-EE"/>
              </w:rPr>
              <w:t>Kõrgõzstani, Türkmenistani</w:t>
            </w:r>
            <w:del w:id="425" w:author="Ave Osman" w:date="2025-07-17T11:29:00Z" w16du:dateUtc="2025-07-17T08:29:00Z">
              <w:r w:rsidRPr="008F6F06">
                <w:rPr>
                  <w:rFonts w:eastAsia="Times New Roman"/>
                  <w:iCs/>
                  <w:noProof/>
                  <w:lang w:val="et-EE"/>
                </w:rPr>
                <w:delText xml:space="preserve">, </w:delText>
              </w:r>
            </w:del>
            <w:del w:id="426" w:author="Ave Osman" w:date="2025-07-17T11:28:00Z" w16du:dateUtc="2025-07-17T08:28:00Z">
              <w:r w:rsidRPr="008F6F06">
                <w:rPr>
                  <w:rFonts w:eastAsia="Times New Roman"/>
                  <w:iCs/>
                  <w:noProof/>
                  <w:lang w:val="et-EE"/>
                </w:rPr>
                <w:delText>Usbekistani</w:delText>
              </w:r>
            </w:del>
            <w:r w:rsidRPr="008F6F06">
              <w:rPr>
                <w:rFonts w:eastAsia="Times New Roman"/>
                <w:iCs/>
                <w:noProof/>
                <w:lang w:val="et-EE"/>
              </w:rPr>
              <w:t xml:space="preserve"> ja Vietnamiga.</w:t>
            </w:r>
          </w:p>
          <w:p w14:paraId="318A8702" w14:textId="77777777" w:rsidR="004E6CFE" w:rsidRPr="008F6F06" w:rsidRDefault="004E6CFE" w:rsidP="004E6CFE">
            <w:pPr>
              <w:spacing w:before="0" w:after="0"/>
              <w:rPr>
                <w:rFonts w:eastAsia="Times New Roman"/>
                <w:iCs/>
                <w:noProof/>
                <w:lang w:val="et-EE"/>
              </w:rPr>
            </w:pPr>
          </w:p>
          <w:p w14:paraId="538B93BC" w14:textId="27F46370" w:rsidR="006A21AA" w:rsidRPr="008F6F06" w:rsidRDefault="009003D3" w:rsidP="004E6CFE">
            <w:pPr>
              <w:spacing w:before="0" w:after="0"/>
              <w:rPr>
                <w:rFonts w:eastAsia="Times New Roman"/>
                <w:b/>
                <w:bCs/>
                <w:iCs/>
                <w:noProof/>
                <w:lang w:val="et-EE"/>
              </w:rPr>
            </w:pPr>
            <w:r w:rsidRPr="008F6F06">
              <w:rPr>
                <w:rFonts w:eastAsia="Times New Roman"/>
                <w:b/>
                <w:bCs/>
                <w:iCs/>
                <w:noProof/>
                <w:lang w:val="et-EE"/>
              </w:rPr>
              <w:t>Tagas</w:t>
            </w:r>
            <w:r w:rsidR="00834AAE">
              <w:rPr>
                <w:rFonts w:eastAsia="Times New Roman"/>
                <w:b/>
                <w:bCs/>
                <w:iCs/>
                <w:noProof/>
                <w:lang w:val="et-EE"/>
              </w:rPr>
              <w:t>i</w:t>
            </w:r>
            <w:r w:rsidRPr="008F6F06">
              <w:rPr>
                <w:rFonts w:eastAsia="Times New Roman"/>
                <w:b/>
                <w:bCs/>
                <w:iCs/>
                <w:noProof/>
                <w:lang w:val="et-EE"/>
              </w:rPr>
              <w:t xml:space="preserve">pöördumisvaldkonna </w:t>
            </w:r>
            <w:r w:rsidR="006A21AA" w:rsidRPr="008F6F06">
              <w:rPr>
                <w:rFonts w:eastAsia="Times New Roman"/>
                <w:b/>
                <w:bCs/>
                <w:iCs/>
                <w:noProof/>
                <w:lang w:val="et-EE"/>
              </w:rPr>
              <w:t>peamised eesmärgid on:</w:t>
            </w:r>
          </w:p>
          <w:p w14:paraId="2CAF8138" w14:textId="00A2477B" w:rsidR="006A21AA" w:rsidRPr="008F6F06" w:rsidRDefault="00834AAE" w:rsidP="00CE39DE">
            <w:pPr>
              <w:pStyle w:val="ListParagraph"/>
              <w:numPr>
                <w:ilvl w:val="0"/>
                <w:numId w:val="38"/>
              </w:numPr>
              <w:spacing w:after="0"/>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t</w:t>
            </w:r>
            <w:r w:rsidR="006A21AA" w:rsidRPr="008F6F06">
              <w:rPr>
                <w:rFonts w:ascii="Times New Roman" w:eastAsia="Times New Roman" w:hAnsi="Times New Roman" w:cs="Times New Roman"/>
                <w:iCs/>
                <w:noProof/>
                <w:sz w:val="24"/>
                <w:szCs w:val="24"/>
                <w:lang w:val="et-EE"/>
              </w:rPr>
              <w:t>agada tõhus ja kiire tagasisaatmismenetlus</w:t>
            </w:r>
            <w:r>
              <w:rPr>
                <w:rFonts w:ascii="Times New Roman" w:eastAsia="Times New Roman" w:hAnsi="Times New Roman" w:cs="Times New Roman"/>
                <w:iCs/>
                <w:noProof/>
                <w:sz w:val="24"/>
                <w:szCs w:val="24"/>
                <w:lang w:val="et-EE"/>
              </w:rPr>
              <w:t>;</w:t>
            </w:r>
          </w:p>
          <w:p w14:paraId="63FD06BA" w14:textId="5D4E3807" w:rsidR="006A21AA" w:rsidRPr="008F6F06" w:rsidRDefault="00834AAE" w:rsidP="00CE39DE">
            <w:pPr>
              <w:pStyle w:val="ListParagraph"/>
              <w:numPr>
                <w:ilvl w:val="0"/>
                <w:numId w:val="38"/>
              </w:numPr>
              <w:spacing w:after="0"/>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e</w:t>
            </w:r>
            <w:r w:rsidR="006A21AA" w:rsidRPr="008F6F06">
              <w:rPr>
                <w:rFonts w:ascii="Times New Roman" w:eastAsia="Times New Roman" w:hAnsi="Times New Roman" w:cs="Times New Roman"/>
                <w:iCs/>
                <w:noProof/>
                <w:sz w:val="24"/>
                <w:szCs w:val="24"/>
                <w:lang w:val="et-EE"/>
              </w:rPr>
              <w:t>dendada vabatahtlikku tagasipöördumist</w:t>
            </w:r>
            <w:r>
              <w:rPr>
                <w:rFonts w:ascii="Times New Roman" w:eastAsia="Times New Roman" w:hAnsi="Times New Roman" w:cs="Times New Roman"/>
                <w:iCs/>
                <w:noProof/>
                <w:sz w:val="24"/>
                <w:szCs w:val="24"/>
                <w:lang w:val="et-EE"/>
              </w:rPr>
              <w:t>;</w:t>
            </w:r>
          </w:p>
          <w:p w14:paraId="4E9AABA0" w14:textId="677FA954" w:rsidR="006A21AA" w:rsidRPr="008F6F06" w:rsidRDefault="00834AAE" w:rsidP="00CE39DE">
            <w:pPr>
              <w:pStyle w:val="ListParagraph"/>
              <w:numPr>
                <w:ilvl w:val="0"/>
                <w:numId w:val="38"/>
              </w:numPr>
              <w:spacing w:after="0"/>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k</w:t>
            </w:r>
            <w:r w:rsidR="006A21AA" w:rsidRPr="008F6F06">
              <w:rPr>
                <w:rFonts w:ascii="Times New Roman" w:eastAsia="Times New Roman" w:hAnsi="Times New Roman" w:cs="Times New Roman"/>
                <w:iCs/>
                <w:noProof/>
                <w:sz w:val="24"/>
                <w:szCs w:val="24"/>
                <w:lang w:val="et-EE"/>
              </w:rPr>
              <w:t>aitsta tagasipöördujate põhiõigusi kogu tagasi</w:t>
            </w:r>
            <w:r w:rsidR="009003D3" w:rsidRPr="008F6F06">
              <w:rPr>
                <w:rFonts w:ascii="Times New Roman" w:eastAsia="Times New Roman" w:hAnsi="Times New Roman" w:cs="Times New Roman"/>
                <w:iCs/>
                <w:noProof/>
                <w:sz w:val="24"/>
                <w:szCs w:val="24"/>
                <w:lang w:val="et-EE"/>
              </w:rPr>
              <w:t>pöördumis</w:t>
            </w:r>
            <w:r w:rsidR="006A21AA" w:rsidRPr="00C67E9C">
              <w:rPr>
                <w:rFonts w:ascii="Times New Roman" w:eastAsia="Times New Roman" w:hAnsi="Times New Roman" w:cs="Times New Roman"/>
                <w:iCs/>
                <w:noProof/>
                <w:sz w:val="24"/>
                <w:szCs w:val="24"/>
                <w:lang w:val="et-EE"/>
              </w:rPr>
              <w:t>protsessi</w:t>
            </w:r>
            <w:r w:rsidR="006A21AA" w:rsidRPr="008F6F06">
              <w:rPr>
                <w:rFonts w:ascii="Times New Roman" w:eastAsia="Times New Roman" w:hAnsi="Times New Roman" w:cs="Times New Roman"/>
                <w:iCs/>
                <w:noProof/>
                <w:sz w:val="24"/>
                <w:szCs w:val="24"/>
                <w:lang w:val="et-EE"/>
              </w:rPr>
              <w:t xml:space="preserve"> vältel</w:t>
            </w:r>
            <w:ins w:id="427" w:author="Ave Osman" w:date="2025-07-17T11:29:00Z" w16du:dateUtc="2025-07-17T08:29:00Z">
              <w:r w:rsidR="00A070D5">
                <w:rPr>
                  <w:rFonts w:ascii="Times New Roman" w:eastAsia="Times New Roman" w:hAnsi="Times New Roman" w:cs="Times New Roman"/>
                  <w:iCs/>
                  <w:noProof/>
                  <w:sz w:val="24"/>
                  <w:szCs w:val="24"/>
                  <w:lang w:val="et-EE"/>
                </w:rPr>
                <w:t xml:space="preserve"> ning </w:t>
              </w:r>
            </w:ins>
            <w:ins w:id="428" w:author="Ave Osman" w:date="2025-07-17T11:31:00Z" w16du:dateUtc="2025-07-17T08:31:00Z">
              <w:r w:rsidR="00A070D5">
                <w:rPr>
                  <w:rFonts w:ascii="Times New Roman" w:eastAsia="Times New Roman" w:hAnsi="Times New Roman" w:cs="Times New Roman"/>
                  <w:iCs/>
                  <w:noProof/>
                  <w:sz w:val="24"/>
                  <w:szCs w:val="24"/>
                  <w:lang w:val="et-EE"/>
                </w:rPr>
                <w:t>pakkuda</w:t>
              </w:r>
            </w:ins>
            <w:ins w:id="429" w:author="Ave Osman" w:date="2025-07-17T11:30:00Z" w16du:dateUtc="2025-07-17T08:30:00Z">
              <w:r w:rsidR="00A070D5">
                <w:rPr>
                  <w:rFonts w:ascii="Times New Roman" w:eastAsia="Times New Roman" w:hAnsi="Times New Roman" w:cs="Times New Roman"/>
                  <w:iCs/>
                  <w:noProof/>
                  <w:sz w:val="24"/>
                  <w:szCs w:val="24"/>
                  <w:lang w:val="et-EE"/>
                </w:rPr>
                <w:t xml:space="preserve"> tagasipöörduja</w:t>
              </w:r>
            </w:ins>
            <w:ins w:id="430" w:author="Ave Osman" w:date="2025-07-17T11:31:00Z" w16du:dateUtc="2025-07-17T08:31:00Z">
              <w:r w:rsidR="00A070D5">
                <w:rPr>
                  <w:rFonts w:ascii="Times New Roman" w:eastAsia="Times New Roman" w:hAnsi="Times New Roman" w:cs="Times New Roman"/>
                  <w:iCs/>
                  <w:noProof/>
                  <w:sz w:val="24"/>
                  <w:szCs w:val="24"/>
                  <w:lang w:val="et-EE"/>
                </w:rPr>
                <w:t>tele nõustamist</w:t>
              </w:r>
            </w:ins>
            <w:r w:rsidR="006A21AA" w:rsidRPr="008F6F06">
              <w:rPr>
                <w:rFonts w:ascii="Times New Roman" w:eastAsia="Times New Roman" w:hAnsi="Times New Roman" w:cs="Times New Roman"/>
                <w:iCs/>
                <w:noProof/>
                <w:sz w:val="24"/>
                <w:szCs w:val="24"/>
                <w:lang w:val="et-EE"/>
              </w:rPr>
              <w:t>.</w:t>
            </w:r>
          </w:p>
          <w:p w14:paraId="27B94EFD" w14:textId="77777777" w:rsidR="004E6CFE" w:rsidRPr="008F6F06" w:rsidRDefault="004E6CFE" w:rsidP="004E6CFE">
            <w:pPr>
              <w:spacing w:before="0" w:after="0"/>
              <w:rPr>
                <w:rFonts w:eastAsia="Times New Roman"/>
                <w:iCs/>
                <w:noProof/>
                <w:lang w:val="et-EE"/>
              </w:rPr>
            </w:pPr>
          </w:p>
          <w:p w14:paraId="79FEE73F" w14:textId="5564B290" w:rsidR="006A21AA" w:rsidRPr="008F6F06" w:rsidRDefault="006A21AA" w:rsidP="004E6CFE">
            <w:pPr>
              <w:spacing w:before="0" w:after="0"/>
              <w:rPr>
                <w:rFonts w:eastAsia="Times New Roman"/>
                <w:iCs/>
                <w:noProof/>
                <w:lang w:val="et-EE"/>
              </w:rPr>
            </w:pPr>
            <w:r w:rsidRPr="008F6F06">
              <w:rPr>
                <w:rFonts w:eastAsia="Times New Roman"/>
                <w:iCs/>
                <w:noProof/>
                <w:lang w:val="et-EE"/>
              </w:rPr>
              <w:t>Eesti võttis direktiivi 2008/115/EÜ (</w:t>
            </w:r>
            <w:r w:rsidR="00F42C44">
              <w:rPr>
                <w:rFonts w:eastAsia="Times New Roman"/>
                <w:iCs/>
                <w:noProof/>
                <w:lang w:val="et-EE"/>
              </w:rPr>
              <w:t xml:space="preserve">edaspidi </w:t>
            </w:r>
            <w:r w:rsidR="001237FD" w:rsidRPr="001237FD">
              <w:rPr>
                <w:rFonts w:eastAsia="Times New Roman"/>
                <w:i/>
                <w:noProof/>
                <w:lang w:val="et-EE"/>
              </w:rPr>
              <w:t>tagasisaatmisdirektiiv</w:t>
            </w:r>
            <w:r w:rsidRPr="008F6F06">
              <w:rPr>
                <w:rFonts w:eastAsia="Times New Roman"/>
                <w:iCs/>
                <w:noProof/>
                <w:lang w:val="et-EE"/>
              </w:rPr>
              <w:t xml:space="preserve">) oma õigusaktidesse </w:t>
            </w:r>
            <w:r w:rsidR="00C67E9C" w:rsidRPr="008F6F06">
              <w:rPr>
                <w:rFonts w:eastAsia="Times New Roman"/>
                <w:iCs/>
                <w:noProof/>
                <w:lang w:val="et-EE"/>
              </w:rPr>
              <w:t xml:space="preserve">üle </w:t>
            </w:r>
            <w:r w:rsidRPr="008F6F06">
              <w:rPr>
                <w:rFonts w:eastAsia="Times New Roman"/>
                <w:iCs/>
                <w:noProof/>
                <w:lang w:val="et-EE"/>
              </w:rPr>
              <w:t xml:space="preserve">ning </w:t>
            </w:r>
            <w:r w:rsidR="00D374B6" w:rsidRPr="008F6F06">
              <w:rPr>
                <w:rFonts w:eastAsia="Times New Roman"/>
                <w:iCs/>
                <w:noProof/>
                <w:lang w:val="et-EE"/>
              </w:rPr>
              <w:t xml:space="preserve">väljasõidukohustuse </w:t>
            </w:r>
            <w:r w:rsidRPr="008F6F06">
              <w:rPr>
                <w:rFonts w:eastAsia="Times New Roman"/>
                <w:iCs/>
                <w:noProof/>
                <w:lang w:val="et-EE"/>
              </w:rPr>
              <w:t xml:space="preserve">ja </w:t>
            </w:r>
            <w:r w:rsidR="00D374B6" w:rsidRPr="008F6F06">
              <w:rPr>
                <w:rFonts w:eastAsia="Times New Roman"/>
                <w:iCs/>
                <w:noProof/>
                <w:lang w:val="et-EE"/>
              </w:rPr>
              <w:t xml:space="preserve">sissesõidukeelu </w:t>
            </w:r>
            <w:r w:rsidRPr="008F6F06">
              <w:rPr>
                <w:rFonts w:eastAsia="Times New Roman"/>
                <w:iCs/>
                <w:noProof/>
                <w:lang w:val="et-EE"/>
              </w:rPr>
              <w:t>seaduse muudatused jõustusid 24.</w:t>
            </w:r>
            <w:r w:rsidR="00516804" w:rsidRPr="008F6F06">
              <w:rPr>
                <w:rFonts w:eastAsia="Times New Roman"/>
                <w:iCs/>
                <w:noProof/>
                <w:lang w:val="et-EE"/>
              </w:rPr>
              <w:t xml:space="preserve"> detsembril </w:t>
            </w:r>
            <w:r w:rsidRPr="008F6F06">
              <w:rPr>
                <w:rFonts w:eastAsia="Times New Roman"/>
                <w:iCs/>
                <w:noProof/>
                <w:lang w:val="et-EE"/>
              </w:rPr>
              <w:t>2010. Selleks</w:t>
            </w:r>
            <w:r w:rsidR="00A75AE9" w:rsidRPr="008F6F06">
              <w:rPr>
                <w:rFonts w:eastAsia="Times New Roman"/>
                <w:iCs/>
                <w:noProof/>
                <w:lang w:val="et-EE"/>
              </w:rPr>
              <w:t>,</w:t>
            </w:r>
            <w:r w:rsidRPr="008F6F06">
              <w:rPr>
                <w:rFonts w:eastAsia="Times New Roman"/>
                <w:iCs/>
                <w:noProof/>
                <w:lang w:val="et-EE"/>
              </w:rPr>
              <w:t xml:space="preserve"> et saavutada täielik vastavus </w:t>
            </w:r>
            <w:r w:rsidR="001237FD" w:rsidRPr="001237FD">
              <w:rPr>
                <w:rFonts w:eastAsia="Times New Roman"/>
                <w:iCs/>
                <w:noProof/>
                <w:lang w:val="et-EE"/>
              </w:rPr>
              <w:t>tagasisaatmisdirektiiv</w:t>
            </w:r>
            <w:r w:rsidR="001237FD">
              <w:rPr>
                <w:rFonts w:eastAsia="Times New Roman"/>
                <w:iCs/>
                <w:noProof/>
                <w:lang w:val="et-EE"/>
              </w:rPr>
              <w:t>i</w:t>
            </w:r>
            <w:r w:rsidR="001237FD" w:rsidRPr="001237FD" w:rsidDel="001237FD">
              <w:rPr>
                <w:rFonts w:eastAsia="Times New Roman"/>
                <w:iCs/>
                <w:noProof/>
                <w:lang w:val="et-EE"/>
              </w:rPr>
              <w:t xml:space="preserve"> </w:t>
            </w:r>
            <w:r w:rsidRPr="008F6F06">
              <w:rPr>
                <w:rFonts w:eastAsia="Times New Roman"/>
                <w:iCs/>
                <w:noProof/>
                <w:lang w:val="et-EE"/>
              </w:rPr>
              <w:t xml:space="preserve">nõuetele, tehti </w:t>
            </w:r>
            <w:r w:rsidR="00554F68" w:rsidRPr="008F6F06">
              <w:rPr>
                <w:rFonts w:eastAsia="Times New Roman"/>
                <w:iCs/>
                <w:noProof/>
                <w:lang w:val="et-EE"/>
              </w:rPr>
              <w:t>1. oktoobril 2014 väljasõidukohustuse ja sissesõidukeelu seadusesse</w:t>
            </w:r>
            <w:r w:rsidR="00E24DC4" w:rsidRPr="008F6F06">
              <w:rPr>
                <w:rFonts w:eastAsia="Times New Roman"/>
                <w:iCs/>
                <w:noProof/>
                <w:lang w:val="et-EE"/>
              </w:rPr>
              <w:t xml:space="preserve"> muudatused</w:t>
            </w:r>
            <w:r w:rsidRPr="008F6F06">
              <w:rPr>
                <w:rFonts w:eastAsia="Times New Roman"/>
                <w:iCs/>
                <w:noProof/>
                <w:lang w:val="et-EE"/>
              </w:rPr>
              <w:t>.</w:t>
            </w:r>
            <w:ins w:id="431" w:author="Ave Osman" w:date="2025-07-17T11:31:00Z" w16du:dateUtc="2025-07-17T08:31:00Z">
              <w:r w:rsidR="00A070D5">
                <w:rPr>
                  <w:rFonts w:eastAsia="Times New Roman"/>
                  <w:iCs/>
                  <w:noProof/>
                  <w:lang w:val="et-EE"/>
                </w:rPr>
                <w:t xml:space="preserve"> </w:t>
              </w:r>
            </w:ins>
            <w:ins w:id="432" w:author="Ave Osman" w:date="2025-07-17T11:33:00Z" w16du:dateUtc="2025-07-17T08:33:00Z">
              <w:r w:rsidR="00A070D5">
                <w:rPr>
                  <w:rFonts w:eastAsia="Times New Roman"/>
                  <w:iCs/>
                  <w:noProof/>
                  <w:lang w:val="et-EE"/>
                </w:rPr>
                <w:t>Välja on töötatud</w:t>
              </w:r>
            </w:ins>
            <w:ins w:id="433" w:author="Ave Osman" w:date="2025-07-17T11:32:00Z" w16du:dateUtc="2025-07-17T08:32:00Z">
              <w:r w:rsidR="00A070D5">
                <w:rPr>
                  <w:rFonts w:eastAsia="Times New Roman"/>
                  <w:iCs/>
                  <w:noProof/>
                  <w:lang w:val="et-EE"/>
                </w:rPr>
                <w:t xml:space="preserve"> v</w:t>
              </w:r>
            </w:ins>
            <w:ins w:id="434" w:author="Ave Osman" w:date="2025-07-17T11:31:00Z" w16du:dateUtc="2025-07-17T08:31:00Z">
              <w:r w:rsidR="00A070D5">
                <w:rPr>
                  <w:rFonts w:eastAsia="Times New Roman"/>
                  <w:iCs/>
                  <w:noProof/>
                  <w:lang w:val="et-EE"/>
                </w:rPr>
                <w:t>arjupaiga- ja ränderefomi rakendamis</w:t>
              </w:r>
            </w:ins>
            <w:ins w:id="435" w:author="Ave Osman" w:date="2025-07-17T11:32:00Z" w16du:dateUtc="2025-07-17T08:32:00Z">
              <w:r w:rsidR="00A070D5">
                <w:rPr>
                  <w:rFonts w:eastAsia="Times New Roman"/>
                  <w:iCs/>
                  <w:noProof/>
                  <w:lang w:val="et-EE"/>
                </w:rPr>
                <w:t>eks</w:t>
              </w:r>
            </w:ins>
            <w:ins w:id="436" w:author="Ave Osman" w:date="2025-07-17T11:31:00Z" w16du:dateUtc="2025-07-17T08:31:00Z">
              <w:r w:rsidR="00A070D5">
                <w:rPr>
                  <w:rFonts w:eastAsia="Times New Roman"/>
                  <w:iCs/>
                  <w:noProof/>
                  <w:lang w:val="et-EE"/>
                </w:rPr>
                <w:t xml:space="preserve"> vajalikud seadusemuudatused.</w:t>
              </w:r>
            </w:ins>
          </w:p>
          <w:p w14:paraId="7621D012" w14:textId="77777777" w:rsidR="004E6CFE" w:rsidRPr="008F6F06" w:rsidRDefault="004E6CFE" w:rsidP="004E6CFE">
            <w:pPr>
              <w:spacing w:before="0" w:after="0"/>
              <w:rPr>
                <w:rFonts w:eastAsia="Times New Roman"/>
                <w:iCs/>
                <w:noProof/>
                <w:lang w:val="et-EE"/>
              </w:rPr>
            </w:pPr>
          </w:p>
          <w:p w14:paraId="5B8E83DD" w14:textId="001204AD" w:rsidR="006A21AA" w:rsidRPr="008F6F06" w:rsidRDefault="006A21AA" w:rsidP="004E6CFE">
            <w:pPr>
              <w:spacing w:before="0" w:after="0"/>
              <w:rPr>
                <w:rFonts w:eastAsia="Times New Roman"/>
                <w:iCs/>
                <w:noProof/>
                <w:lang w:val="et-EE"/>
              </w:rPr>
            </w:pPr>
            <w:r w:rsidRPr="008F6F06">
              <w:rPr>
                <w:rFonts w:eastAsia="Times New Roman"/>
                <w:iCs/>
                <w:noProof/>
                <w:lang w:val="et-EE"/>
              </w:rPr>
              <w:t xml:space="preserve">Kavas on pakkuda tagasipöördujatele vajalikke teenuseid ja abi </w:t>
            </w:r>
            <w:r w:rsidR="00D374B6" w:rsidRPr="008F6F06">
              <w:rPr>
                <w:rFonts w:eastAsia="Times New Roman"/>
                <w:iCs/>
                <w:noProof/>
                <w:lang w:val="et-EE"/>
              </w:rPr>
              <w:t xml:space="preserve">enne </w:t>
            </w:r>
            <w:r w:rsidRPr="008F6F06">
              <w:rPr>
                <w:rFonts w:eastAsia="Times New Roman"/>
                <w:iCs/>
                <w:noProof/>
                <w:lang w:val="et-EE"/>
              </w:rPr>
              <w:t>tagasi</w:t>
            </w:r>
            <w:r w:rsidR="00D374B6" w:rsidRPr="008F6F06">
              <w:rPr>
                <w:rFonts w:eastAsia="Times New Roman"/>
                <w:iCs/>
                <w:noProof/>
                <w:lang w:val="et-EE"/>
              </w:rPr>
              <w:t>pöördumist</w:t>
            </w:r>
            <w:r w:rsidRPr="008F6F06">
              <w:rPr>
                <w:rFonts w:eastAsia="Times New Roman"/>
                <w:iCs/>
                <w:noProof/>
                <w:lang w:val="et-EE"/>
              </w:rPr>
              <w:t xml:space="preserve">, </w:t>
            </w:r>
            <w:r w:rsidR="00D374B6" w:rsidRPr="008F6F06">
              <w:rPr>
                <w:rFonts w:eastAsia="Times New Roman"/>
                <w:iCs/>
                <w:noProof/>
                <w:lang w:val="et-EE"/>
              </w:rPr>
              <w:t>tagasipöördum</w:t>
            </w:r>
            <w:r w:rsidR="00516804" w:rsidRPr="008F6F06">
              <w:rPr>
                <w:rFonts w:eastAsia="Times New Roman"/>
                <w:iCs/>
                <w:noProof/>
                <w:lang w:val="et-EE"/>
              </w:rPr>
              <w:t>i</w:t>
            </w:r>
            <w:r w:rsidR="00D374B6" w:rsidRPr="008F6F06">
              <w:rPr>
                <w:rFonts w:eastAsia="Times New Roman"/>
                <w:iCs/>
                <w:noProof/>
                <w:lang w:val="et-EE"/>
              </w:rPr>
              <w:t>se ajal</w:t>
            </w:r>
            <w:r w:rsidRPr="008F6F06">
              <w:rPr>
                <w:rFonts w:eastAsia="Times New Roman"/>
                <w:iCs/>
                <w:noProof/>
                <w:lang w:val="et-EE"/>
              </w:rPr>
              <w:t xml:space="preserve"> ning </w:t>
            </w:r>
            <w:r w:rsidR="008A2B76">
              <w:rPr>
                <w:rFonts w:eastAsia="Times New Roman"/>
                <w:iCs/>
                <w:noProof/>
                <w:lang w:val="et-EE"/>
              </w:rPr>
              <w:t xml:space="preserve">pärast </w:t>
            </w:r>
            <w:r w:rsidRPr="008F6F06">
              <w:rPr>
                <w:rFonts w:eastAsia="Times New Roman"/>
                <w:iCs/>
                <w:noProof/>
                <w:lang w:val="et-EE"/>
              </w:rPr>
              <w:t>saabumis</w:t>
            </w:r>
            <w:r w:rsidR="008A2B76">
              <w:rPr>
                <w:rFonts w:eastAsia="Times New Roman"/>
                <w:iCs/>
                <w:noProof/>
                <w:lang w:val="et-EE"/>
              </w:rPr>
              <w:t>t</w:t>
            </w:r>
            <w:r w:rsidR="00137852" w:rsidRPr="008F6F06">
              <w:rPr>
                <w:rFonts w:eastAsia="Times New Roman"/>
                <w:iCs/>
                <w:noProof/>
                <w:lang w:val="et-EE"/>
              </w:rPr>
              <w:t>, samuti</w:t>
            </w:r>
            <w:r w:rsidRPr="008F6F06">
              <w:rPr>
                <w:rFonts w:eastAsia="Times New Roman"/>
                <w:iCs/>
                <w:noProof/>
                <w:lang w:val="et-EE"/>
              </w:rPr>
              <w:t xml:space="preserve"> tagada </w:t>
            </w:r>
            <w:r w:rsidR="00D374B6" w:rsidRPr="008F6F06">
              <w:rPr>
                <w:rFonts w:eastAsia="Times New Roman"/>
                <w:iCs/>
                <w:noProof/>
                <w:lang w:val="et-EE"/>
              </w:rPr>
              <w:t xml:space="preserve">nende </w:t>
            </w:r>
            <w:r w:rsidRPr="008F6F06">
              <w:rPr>
                <w:rFonts w:eastAsia="Times New Roman"/>
                <w:iCs/>
                <w:noProof/>
                <w:lang w:val="et-EE"/>
              </w:rPr>
              <w:t>põhiõigus</w:t>
            </w:r>
            <w:r w:rsidR="00FA0406" w:rsidRPr="008F6F06">
              <w:rPr>
                <w:rFonts w:eastAsia="Times New Roman"/>
                <w:iCs/>
                <w:noProof/>
                <w:lang w:val="et-EE"/>
              </w:rPr>
              <w:t>ed</w:t>
            </w:r>
            <w:r w:rsidRPr="008F6F06">
              <w:rPr>
                <w:rFonts w:eastAsia="Times New Roman"/>
                <w:iCs/>
                <w:noProof/>
                <w:lang w:val="et-EE"/>
              </w:rPr>
              <w:t xml:space="preserve"> kogu tagasi</w:t>
            </w:r>
            <w:r w:rsidR="00D374B6" w:rsidRPr="008F6F06">
              <w:rPr>
                <w:rFonts w:eastAsia="Times New Roman"/>
                <w:iCs/>
                <w:noProof/>
                <w:lang w:val="et-EE"/>
              </w:rPr>
              <w:t>pöördumis</w:t>
            </w:r>
            <w:r w:rsidRPr="008F6F06">
              <w:rPr>
                <w:rFonts w:eastAsia="Times New Roman"/>
                <w:iCs/>
                <w:noProof/>
                <w:lang w:val="et-EE"/>
              </w:rPr>
              <w:t xml:space="preserve">protsessi </w:t>
            </w:r>
            <w:ins w:id="437" w:author="Ave Osman" w:date="2025-07-17T11:34:00Z" w16du:dateUtc="2025-07-17T08:34:00Z">
              <w:r w:rsidR="00A070D5">
                <w:rPr>
                  <w:rFonts w:eastAsia="Times New Roman"/>
                  <w:iCs/>
                  <w:noProof/>
                  <w:lang w:val="et-EE"/>
                </w:rPr>
                <w:t xml:space="preserve">ja tagasisaatmismenetluse </w:t>
              </w:r>
            </w:ins>
            <w:r w:rsidRPr="008F6F06">
              <w:rPr>
                <w:rFonts w:eastAsia="Times New Roman"/>
                <w:iCs/>
                <w:noProof/>
                <w:lang w:val="et-EE"/>
              </w:rPr>
              <w:t xml:space="preserve">vältel. </w:t>
            </w:r>
            <w:ins w:id="438" w:author="Ave Osman" w:date="2025-07-17T11:35:00Z" w16du:dateUtc="2025-07-17T08:35:00Z">
              <w:r w:rsidR="00A070D5">
                <w:rPr>
                  <w:rFonts w:eastAsia="Times New Roman"/>
                  <w:iCs/>
                  <w:noProof/>
                  <w:lang w:val="et-EE"/>
                </w:rPr>
                <w:t xml:space="preserve">See hõlmab </w:t>
              </w:r>
            </w:ins>
            <w:ins w:id="439" w:author="Ave Osman" w:date="2025-07-17T11:37:00Z" w16du:dateUtc="2025-07-17T08:37:00Z">
              <w:r w:rsidR="00A070D5">
                <w:rPr>
                  <w:rFonts w:eastAsia="Times New Roman"/>
                  <w:iCs/>
                  <w:noProof/>
                  <w:lang w:val="et-EE"/>
                </w:rPr>
                <w:t xml:space="preserve">teabe </w:t>
              </w:r>
            </w:ins>
            <w:ins w:id="440" w:author="Ave Osman" w:date="2025-07-17T11:38:00Z" w16du:dateUtc="2025-07-17T08:38:00Z">
              <w:r w:rsidR="00A070D5">
                <w:rPr>
                  <w:rFonts w:eastAsia="Times New Roman"/>
                  <w:iCs/>
                  <w:noProof/>
                  <w:lang w:val="et-EE"/>
                </w:rPr>
                <w:t>jagamist ja tagasi</w:t>
              </w:r>
            </w:ins>
            <w:ins w:id="441" w:author="Ave Osman" w:date="2025-07-18T12:29:00Z" w16du:dateUtc="2025-07-18T09:29:00Z">
              <w:r w:rsidR="008121D5">
                <w:rPr>
                  <w:rFonts w:eastAsia="Times New Roman"/>
                  <w:iCs/>
                  <w:noProof/>
                  <w:lang w:val="et-EE"/>
                </w:rPr>
                <w:t>saatmis</w:t>
              </w:r>
            </w:ins>
            <w:ins w:id="442" w:author="Ave Osman" w:date="2025-07-17T11:38:00Z" w16du:dateUtc="2025-07-17T08:38:00Z">
              <w:r w:rsidR="00A070D5">
                <w:rPr>
                  <w:rFonts w:eastAsia="Times New Roman"/>
                  <w:iCs/>
                  <w:noProof/>
                  <w:lang w:val="et-EE"/>
                </w:rPr>
                <w:t>nõustamist</w:t>
              </w:r>
              <w:r w:rsidR="00E20F05">
                <w:rPr>
                  <w:rFonts w:eastAsia="Times New Roman"/>
                  <w:iCs/>
                  <w:noProof/>
                  <w:lang w:val="et-EE"/>
                </w:rPr>
                <w:t>, et tagasi</w:t>
              </w:r>
            </w:ins>
            <w:ins w:id="443" w:author="Ave Osman" w:date="2025-07-18T12:30:00Z" w16du:dateUtc="2025-07-18T09:30:00Z">
              <w:r w:rsidR="008121D5">
                <w:rPr>
                  <w:rFonts w:eastAsia="Times New Roman"/>
                  <w:iCs/>
                  <w:noProof/>
                  <w:lang w:val="et-EE"/>
                </w:rPr>
                <w:t>pöördujad</w:t>
              </w:r>
            </w:ins>
            <w:ins w:id="444" w:author="Ave Osman" w:date="2025-07-17T11:38:00Z" w16du:dateUtc="2025-07-17T08:38:00Z">
              <w:r w:rsidR="00E20F05">
                <w:rPr>
                  <w:rFonts w:eastAsia="Times New Roman"/>
                  <w:iCs/>
                  <w:noProof/>
                  <w:lang w:val="et-EE"/>
                </w:rPr>
                <w:t xml:space="preserve"> oleks</w:t>
              </w:r>
            </w:ins>
            <w:ins w:id="445" w:author="Ave Osman" w:date="2025-07-17T11:39:00Z" w16du:dateUtc="2025-07-17T08:39:00Z">
              <w:r w:rsidR="00E20F05">
                <w:rPr>
                  <w:rFonts w:eastAsia="Times New Roman"/>
                  <w:iCs/>
                  <w:noProof/>
                  <w:lang w:val="et-EE"/>
                </w:rPr>
                <w:t>id</w:t>
              </w:r>
            </w:ins>
            <w:ins w:id="446" w:author="Ave Osman" w:date="2025-07-17T11:38:00Z" w16du:dateUtc="2025-07-17T08:38:00Z">
              <w:r w:rsidR="00E20F05">
                <w:rPr>
                  <w:rFonts w:eastAsia="Times New Roman"/>
                  <w:iCs/>
                  <w:noProof/>
                  <w:lang w:val="et-EE"/>
                </w:rPr>
                <w:t xml:space="preserve"> teadlikud riigi õigusabi saamise võimalusest.</w:t>
              </w:r>
              <w:r w:rsidRPr="008F6F06">
                <w:rPr>
                  <w:rFonts w:eastAsia="Times New Roman"/>
                  <w:iCs/>
                  <w:noProof/>
                  <w:lang w:val="et-EE"/>
                </w:rPr>
                <w:t xml:space="preserve"> </w:t>
              </w:r>
            </w:ins>
            <w:r w:rsidRPr="008F6F06">
              <w:rPr>
                <w:rFonts w:eastAsia="Times New Roman"/>
                <w:iCs/>
                <w:noProof/>
                <w:lang w:val="et-EE"/>
              </w:rPr>
              <w:t xml:space="preserve">Eestis </w:t>
            </w:r>
            <w:r w:rsidR="00D374B6" w:rsidRPr="008F6F06">
              <w:rPr>
                <w:rFonts w:eastAsia="Times New Roman"/>
                <w:iCs/>
                <w:noProof/>
                <w:lang w:val="et-EE"/>
              </w:rPr>
              <w:t xml:space="preserve">viiakse </w:t>
            </w:r>
            <w:r w:rsidRPr="008F6F06">
              <w:rPr>
                <w:rFonts w:eastAsia="Times New Roman"/>
                <w:iCs/>
                <w:noProof/>
                <w:lang w:val="et-EE"/>
              </w:rPr>
              <w:t>tagasisaatmismenetlus</w:t>
            </w:r>
            <w:r w:rsidR="00DF794D" w:rsidRPr="008F6F06">
              <w:rPr>
                <w:rFonts w:eastAsia="Times New Roman"/>
                <w:iCs/>
                <w:noProof/>
                <w:lang w:val="et-EE"/>
              </w:rPr>
              <w:t xml:space="preserve"> läbi</w:t>
            </w:r>
            <w:r w:rsidRPr="008F6F06">
              <w:rPr>
                <w:rFonts w:eastAsia="Times New Roman"/>
                <w:iCs/>
                <w:noProof/>
                <w:lang w:val="et-EE"/>
              </w:rPr>
              <w:t xml:space="preserve"> Eestis </w:t>
            </w:r>
            <w:r w:rsidR="004A4697" w:rsidRPr="008F6F06">
              <w:rPr>
                <w:rFonts w:eastAsia="Times New Roman"/>
                <w:iCs/>
                <w:noProof/>
                <w:lang w:val="et-EE"/>
              </w:rPr>
              <w:t xml:space="preserve">ebaseaduslikult </w:t>
            </w:r>
            <w:r w:rsidRPr="008F6F06">
              <w:rPr>
                <w:rFonts w:eastAsia="Times New Roman"/>
                <w:iCs/>
                <w:noProof/>
                <w:lang w:val="et-EE"/>
              </w:rPr>
              <w:t xml:space="preserve">viibivate või viibinud välismaalaste </w:t>
            </w:r>
            <w:r w:rsidR="000472D6" w:rsidRPr="008F6F06">
              <w:rPr>
                <w:rFonts w:eastAsia="Times New Roman"/>
                <w:iCs/>
                <w:noProof/>
                <w:lang w:val="et-EE"/>
              </w:rPr>
              <w:t>andme</w:t>
            </w:r>
            <w:r w:rsidR="000472D6">
              <w:rPr>
                <w:rFonts w:eastAsia="Times New Roman"/>
                <w:iCs/>
                <w:noProof/>
                <w:lang w:val="et-EE"/>
              </w:rPr>
              <w:t>kogu</w:t>
            </w:r>
            <w:r w:rsidR="00871D74">
              <w:rPr>
                <w:rFonts w:eastAsia="Times New Roman"/>
                <w:iCs/>
                <w:noProof/>
                <w:lang w:val="et-EE"/>
              </w:rPr>
              <w:t>s</w:t>
            </w:r>
            <w:r w:rsidRPr="008F6F06">
              <w:rPr>
                <w:rFonts w:eastAsia="Times New Roman"/>
                <w:iCs/>
                <w:noProof/>
                <w:lang w:val="et-EE"/>
              </w:rPr>
              <w:t>. Eesmärk on võimaldada</w:t>
            </w:r>
            <w:r w:rsidR="004A4697">
              <w:rPr>
                <w:rFonts w:eastAsia="Times New Roman"/>
                <w:iCs/>
                <w:noProof/>
                <w:lang w:val="et-EE"/>
              </w:rPr>
              <w:t xml:space="preserve"> viia</w:t>
            </w:r>
            <w:r w:rsidRPr="008F6F06">
              <w:rPr>
                <w:rFonts w:eastAsia="Times New Roman"/>
                <w:iCs/>
                <w:noProof/>
                <w:lang w:val="et-EE"/>
              </w:rPr>
              <w:t xml:space="preserve"> tagasi</w:t>
            </w:r>
            <w:r w:rsidR="00DF794D" w:rsidRPr="008F6F06">
              <w:rPr>
                <w:rFonts w:eastAsia="Times New Roman"/>
                <w:iCs/>
                <w:noProof/>
                <w:lang w:val="et-EE"/>
              </w:rPr>
              <w:t>pöördumis</w:t>
            </w:r>
            <w:r w:rsidRPr="008F6F06">
              <w:rPr>
                <w:rFonts w:eastAsia="Times New Roman"/>
                <w:iCs/>
                <w:noProof/>
                <w:lang w:val="et-EE"/>
              </w:rPr>
              <w:t>menetlus</w:t>
            </w:r>
            <w:r w:rsidR="004A4697">
              <w:rPr>
                <w:rFonts w:eastAsia="Times New Roman"/>
                <w:iCs/>
                <w:noProof/>
                <w:lang w:val="et-EE"/>
              </w:rPr>
              <w:t xml:space="preserve">, </w:t>
            </w:r>
            <w:r w:rsidRPr="008F6F06">
              <w:rPr>
                <w:rFonts w:eastAsia="Times New Roman"/>
                <w:iCs/>
                <w:noProof/>
                <w:lang w:val="et-EE"/>
              </w:rPr>
              <w:t>sh kohtumenetlus</w:t>
            </w:r>
            <w:r w:rsidR="004A4697">
              <w:rPr>
                <w:rFonts w:eastAsia="Times New Roman"/>
                <w:iCs/>
                <w:noProof/>
                <w:lang w:val="et-EE"/>
              </w:rPr>
              <w:t>,</w:t>
            </w:r>
            <w:r w:rsidRPr="008F6F06">
              <w:rPr>
                <w:rFonts w:eastAsia="Times New Roman"/>
                <w:iCs/>
                <w:noProof/>
                <w:lang w:val="et-EE"/>
              </w:rPr>
              <w:t xml:space="preserve"> läbi paberivabalt nii palju kui võimalik.</w:t>
            </w:r>
          </w:p>
          <w:p w14:paraId="7098CABA" w14:textId="77777777" w:rsidR="004E6CFE" w:rsidRPr="008F6F06" w:rsidRDefault="004E6CFE" w:rsidP="004E6CFE">
            <w:pPr>
              <w:spacing w:before="0" w:after="0"/>
              <w:rPr>
                <w:ins w:id="447" w:author="Ave Osman" w:date="2025-07-17T11:39:00Z" w16du:dateUtc="2025-07-17T08:39:00Z"/>
                <w:rFonts w:eastAsia="Times New Roman"/>
                <w:iCs/>
                <w:noProof/>
                <w:lang w:val="et-EE"/>
              </w:rPr>
            </w:pPr>
          </w:p>
          <w:p w14:paraId="1EDBCECF" w14:textId="08305574" w:rsidR="00E20F05" w:rsidRDefault="00E20F05" w:rsidP="004E6CFE">
            <w:pPr>
              <w:spacing w:before="0" w:after="0"/>
              <w:rPr>
                <w:ins w:id="448" w:author="Ave Osman" w:date="2025-07-17T11:42:00Z" w16du:dateUtc="2025-07-17T08:42:00Z"/>
                <w:rFonts w:eastAsia="Times New Roman"/>
                <w:iCs/>
                <w:noProof/>
                <w:lang w:val="et-EE"/>
              </w:rPr>
            </w:pPr>
            <w:ins w:id="449" w:author="Ave Osman" w:date="2025-07-17T11:39:00Z" w16du:dateUtc="2025-07-17T08:39:00Z">
              <w:r>
                <w:rPr>
                  <w:rFonts w:eastAsia="Times New Roman"/>
                  <w:iCs/>
                  <w:noProof/>
                  <w:lang w:val="et-EE"/>
                </w:rPr>
                <w:t xml:space="preserve">Praeguste plaanide kohaselt rahastatakse </w:t>
              </w:r>
            </w:ins>
            <w:ins w:id="450" w:author="Ave Osman" w:date="2025-07-17T11:42:00Z" w16du:dateUtc="2025-07-17T08:42:00Z">
              <w:r>
                <w:rPr>
                  <w:rFonts w:eastAsia="Times New Roman"/>
                  <w:iCs/>
                  <w:noProof/>
                  <w:lang w:val="et-EE"/>
                </w:rPr>
                <w:t xml:space="preserve">tagasisaatmise piirimenetluse jaoks vajalikku </w:t>
              </w:r>
            </w:ins>
            <w:ins w:id="451" w:author="Ave Osman" w:date="2025-07-17T11:40:00Z" w16du:dateUtc="2025-07-17T08:40:00Z">
              <w:r>
                <w:rPr>
                  <w:rFonts w:eastAsia="Times New Roman"/>
                  <w:iCs/>
                  <w:noProof/>
                  <w:lang w:val="et-EE"/>
                </w:rPr>
                <w:t xml:space="preserve">põhiõiguste järgimise sõltumatut </w:t>
              </w:r>
            </w:ins>
            <w:ins w:id="452" w:author="Ave Osman" w:date="2025-07-17T13:46:00Z" w16du:dateUtc="2025-07-17T10:46:00Z">
              <w:r w:rsidR="00B47989">
                <w:rPr>
                  <w:rFonts w:eastAsia="Times New Roman"/>
                  <w:iCs/>
                  <w:noProof/>
                  <w:lang w:val="et-EE"/>
                </w:rPr>
                <w:t>järelevalve</w:t>
              </w:r>
            </w:ins>
            <w:ins w:id="453" w:author="Ave Osman" w:date="2025-07-17T11:40:00Z" w16du:dateUtc="2025-07-17T08:40:00Z">
              <w:r>
                <w:rPr>
                  <w:rFonts w:eastAsia="Times New Roman"/>
                  <w:iCs/>
                  <w:noProof/>
                  <w:lang w:val="et-EE"/>
                </w:rPr>
                <w:t>mehhanismi</w:t>
              </w:r>
            </w:ins>
            <w:ins w:id="454" w:author="Ave Osman" w:date="2025-07-17T11:41:00Z" w16du:dateUtc="2025-07-17T08:41:00Z">
              <w:r>
                <w:rPr>
                  <w:rFonts w:eastAsia="Times New Roman"/>
                  <w:iCs/>
                  <w:noProof/>
                  <w:lang w:val="et-EE"/>
                </w:rPr>
                <w:t xml:space="preserve"> </w:t>
              </w:r>
            </w:ins>
            <w:ins w:id="455" w:author="Ave Osman" w:date="2025-07-17T11:42:00Z" w16du:dateUtc="2025-07-17T08:42:00Z">
              <w:r>
                <w:rPr>
                  <w:rFonts w:eastAsia="Times New Roman"/>
                  <w:iCs/>
                  <w:noProof/>
                  <w:lang w:val="et-EE"/>
                </w:rPr>
                <w:t>riigieelarvest.</w:t>
              </w:r>
            </w:ins>
          </w:p>
          <w:p w14:paraId="5E7EEF59" w14:textId="77777777" w:rsidR="00E20F05" w:rsidRPr="008F6F06" w:rsidRDefault="00E20F05" w:rsidP="004E6CFE">
            <w:pPr>
              <w:spacing w:before="0" w:after="0"/>
              <w:rPr>
                <w:rFonts w:eastAsia="Times New Roman"/>
                <w:iCs/>
                <w:noProof/>
                <w:lang w:val="et-EE"/>
              </w:rPr>
            </w:pPr>
          </w:p>
          <w:p w14:paraId="255B82D9" w14:textId="2714EE13" w:rsidR="006A21AA" w:rsidRPr="008F6F06" w:rsidRDefault="006A21AA" w:rsidP="004E6CFE">
            <w:pPr>
              <w:spacing w:before="0" w:after="0"/>
              <w:rPr>
                <w:rFonts w:eastAsia="Times New Roman"/>
                <w:iCs/>
                <w:noProof/>
                <w:lang w:val="et-EE"/>
              </w:rPr>
            </w:pPr>
            <w:r w:rsidRPr="008F6F06">
              <w:rPr>
                <w:rFonts w:eastAsia="Times New Roman"/>
                <w:iCs/>
                <w:noProof/>
                <w:lang w:val="et-EE"/>
              </w:rPr>
              <w:t xml:space="preserve">Eesti </w:t>
            </w:r>
            <w:r w:rsidR="00205DB7" w:rsidRPr="008F6F06">
              <w:rPr>
                <w:rFonts w:eastAsia="Times New Roman"/>
                <w:iCs/>
                <w:noProof/>
                <w:lang w:val="et-EE"/>
              </w:rPr>
              <w:t>õigus</w:t>
            </w:r>
            <w:r w:rsidRPr="008F6F06">
              <w:rPr>
                <w:rFonts w:eastAsia="Times New Roman"/>
                <w:iCs/>
                <w:noProof/>
                <w:lang w:val="et-EE"/>
              </w:rPr>
              <w:t xml:space="preserve"> lubab laste kinnipidamist, välja arvatud juhul, kui see on vastuolus lapse parimate huvidega. </w:t>
            </w:r>
            <w:ins w:id="456" w:author="Ave Osman" w:date="2025-07-17T11:43:00Z" w16du:dateUtc="2025-07-17T08:43:00Z">
              <w:r w:rsidR="00E20F05">
                <w:rPr>
                  <w:rFonts w:eastAsia="Times New Roman"/>
                  <w:iCs/>
                  <w:noProof/>
                  <w:lang w:val="et-EE"/>
                </w:rPr>
                <w:t xml:space="preserve">Praktikas ei ole kinnipidamist rakendatud ning </w:t>
              </w:r>
            </w:ins>
            <w:r w:rsidRPr="008F6F06">
              <w:rPr>
                <w:rFonts w:eastAsia="Times New Roman"/>
                <w:iCs/>
                <w:noProof/>
                <w:lang w:val="et-EE"/>
              </w:rPr>
              <w:t xml:space="preserve">Sotsiaalkindlustusamet </w:t>
            </w:r>
            <w:r w:rsidR="00DF794D" w:rsidRPr="008F6F06">
              <w:rPr>
                <w:rFonts w:eastAsia="Times New Roman"/>
                <w:iCs/>
                <w:noProof/>
                <w:lang w:val="et-EE"/>
              </w:rPr>
              <w:t xml:space="preserve">osutab </w:t>
            </w:r>
            <w:r w:rsidR="00516804" w:rsidRPr="008F6F06">
              <w:rPr>
                <w:rFonts w:eastAsia="Times New Roman"/>
                <w:iCs/>
                <w:noProof/>
                <w:lang w:val="et-EE"/>
              </w:rPr>
              <w:t xml:space="preserve">saatjata alaealisele tema </w:t>
            </w:r>
            <w:r w:rsidRPr="008F6F06">
              <w:rPr>
                <w:rFonts w:eastAsia="Times New Roman"/>
                <w:iCs/>
                <w:noProof/>
                <w:lang w:val="et-EE"/>
              </w:rPr>
              <w:t>Eestis viibimise ajal</w:t>
            </w:r>
            <w:r w:rsidR="004A4697" w:rsidRPr="008F6F06">
              <w:rPr>
                <w:rFonts w:eastAsia="Times New Roman"/>
                <w:iCs/>
                <w:noProof/>
                <w:lang w:val="et-EE"/>
              </w:rPr>
              <w:t xml:space="preserve"> asendusteenust</w:t>
            </w:r>
            <w:r w:rsidRPr="008F6F06">
              <w:rPr>
                <w:rFonts w:eastAsia="Times New Roman"/>
                <w:iCs/>
                <w:noProof/>
                <w:lang w:val="et-EE"/>
              </w:rPr>
              <w:t>. Tagasi</w:t>
            </w:r>
            <w:r w:rsidR="00DF794D" w:rsidRPr="008F6F06">
              <w:rPr>
                <w:rFonts w:eastAsia="Times New Roman"/>
                <w:iCs/>
                <w:noProof/>
                <w:lang w:val="et-EE"/>
              </w:rPr>
              <w:t>pöördumis</w:t>
            </w:r>
            <w:r w:rsidRPr="008F6F06">
              <w:rPr>
                <w:rFonts w:eastAsia="Times New Roman"/>
                <w:iCs/>
                <w:noProof/>
                <w:lang w:val="et-EE"/>
              </w:rPr>
              <w:t xml:space="preserve">menetluse läbiviimisel </w:t>
            </w:r>
            <w:r w:rsidR="00516804" w:rsidRPr="008F6F06">
              <w:rPr>
                <w:rFonts w:eastAsia="Times New Roman"/>
                <w:iCs/>
                <w:noProof/>
                <w:lang w:val="et-EE"/>
              </w:rPr>
              <w:t>arvestatakse</w:t>
            </w:r>
            <w:r w:rsidRPr="008F6F06">
              <w:rPr>
                <w:rFonts w:eastAsia="Times New Roman"/>
                <w:iCs/>
                <w:noProof/>
                <w:lang w:val="et-EE"/>
              </w:rPr>
              <w:t xml:space="preserve"> haavatavate isikute erivajadus</w:t>
            </w:r>
            <w:r w:rsidR="00516804" w:rsidRPr="008F6F06">
              <w:rPr>
                <w:rFonts w:eastAsia="Times New Roman"/>
                <w:iCs/>
                <w:noProof/>
                <w:lang w:val="et-EE"/>
              </w:rPr>
              <w:t>tega</w:t>
            </w:r>
            <w:r w:rsidRPr="008F6F06">
              <w:rPr>
                <w:rFonts w:eastAsia="Times New Roman"/>
                <w:iCs/>
                <w:noProof/>
                <w:lang w:val="et-EE"/>
              </w:rPr>
              <w:t xml:space="preserve">. Seetõttu tuleb </w:t>
            </w:r>
            <w:r w:rsidR="004A4697">
              <w:rPr>
                <w:rFonts w:eastAsia="Times New Roman"/>
                <w:iCs/>
                <w:noProof/>
                <w:lang w:val="et-EE"/>
              </w:rPr>
              <w:t xml:space="preserve">ka edaspidi osutada </w:t>
            </w:r>
            <w:r w:rsidRPr="008F6F06">
              <w:rPr>
                <w:rFonts w:eastAsia="Times New Roman"/>
                <w:iCs/>
                <w:noProof/>
                <w:lang w:val="et-EE"/>
              </w:rPr>
              <w:t>haavatavatele isikutele teenus</w:t>
            </w:r>
            <w:r w:rsidR="00DF794D" w:rsidRPr="008F6F06">
              <w:rPr>
                <w:rFonts w:eastAsia="Times New Roman"/>
                <w:iCs/>
                <w:noProof/>
                <w:lang w:val="et-EE"/>
              </w:rPr>
              <w:t>e</w:t>
            </w:r>
            <w:r w:rsidR="004A4697">
              <w:rPr>
                <w:rFonts w:eastAsia="Times New Roman"/>
                <w:iCs/>
                <w:noProof/>
                <w:lang w:val="et-EE"/>
              </w:rPr>
              <w:t>id, nagu</w:t>
            </w:r>
            <w:r w:rsidRPr="008F6F06">
              <w:rPr>
                <w:rFonts w:eastAsia="Times New Roman"/>
                <w:iCs/>
                <w:noProof/>
                <w:lang w:val="et-EE"/>
              </w:rPr>
              <w:t xml:space="preserve"> majutus</w:t>
            </w:r>
            <w:r w:rsidR="004A4697">
              <w:rPr>
                <w:rFonts w:eastAsia="Times New Roman"/>
                <w:iCs/>
                <w:noProof/>
                <w:lang w:val="et-EE"/>
              </w:rPr>
              <w:t xml:space="preserve"> ja </w:t>
            </w:r>
            <w:r w:rsidRPr="008F6F06">
              <w:rPr>
                <w:rFonts w:eastAsia="Times New Roman"/>
                <w:iCs/>
                <w:noProof/>
                <w:lang w:val="et-EE"/>
              </w:rPr>
              <w:t>psühholoogiline või psühhiaatriline abi.</w:t>
            </w:r>
          </w:p>
          <w:p w14:paraId="10CB8983" w14:textId="77777777" w:rsidR="004E6CFE" w:rsidRPr="008F6F06" w:rsidRDefault="004E6CFE" w:rsidP="004E6CFE">
            <w:pPr>
              <w:spacing w:before="0" w:after="0"/>
              <w:rPr>
                <w:rFonts w:eastAsia="Times New Roman"/>
                <w:iCs/>
                <w:noProof/>
                <w:lang w:val="et-EE"/>
              </w:rPr>
            </w:pPr>
          </w:p>
          <w:p w14:paraId="13161270" w14:textId="6FFFF96A" w:rsidR="006A21AA" w:rsidRPr="008F6F06" w:rsidRDefault="006A21AA" w:rsidP="004E6CFE">
            <w:pPr>
              <w:spacing w:before="0" w:after="0"/>
              <w:rPr>
                <w:rFonts w:eastAsia="Times New Roman"/>
                <w:iCs/>
                <w:noProof/>
                <w:lang w:val="et-EE"/>
              </w:rPr>
            </w:pPr>
            <w:r w:rsidRPr="008F6F06">
              <w:rPr>
                <w:rFonts w:eastAsia="Times New Roman"/>
                <w:iCs/>
                <w:noProof/>
                <w:lang w:val="et-EE"/>
              </w:rPr>
              <w:t>Tõhus tagasi</w:t>
            </w:r>
            <w:r w:rsidR="00B06545" w:rsidRPr="008F6F06">
              <w:rPr>
                <w:rFonts w:eastAsia="Times New Roman"/>
                <w:iCs/>
                <w:noProof/>
                <w:lang w:val="et-EE"/>
              </w:rPr>
              <w:t>pöördumis</w:t>
            </w:r>
            <w:r w:rsidRPr="008F6F06">
              <w:rPr>
                <w:rFonts w:eastAsia="Times New Roman"/>
                <w:iCs/>
                <w:noProof/>
                <w:lang w:val="et-EE"/>
              </w:rPr>
              <w:t xml:space="preserve">poliitika põhineb heal koostööl Frontexi, </w:t>
            </w:r>
            <w:r w:rsidRPr="008A2B76">
              <w:rPr>
                <w:rFonts w:eastAsia="Times New Roman"/>
                <w:iCs/>
                <w:noProof/>
                <w:lang w:val="et-EE"/>
              </w:rPr>
              <w:t>ELi</w:t>
            </w:r>
            <w:r w:rsidRPr="008F6F06">
              <w:rPr>
                <w:rFonts w:eastAsia="Times New Roman"/>
                <w:iCs/>
                <w:noProof/>
                <w:lang w:val="et-EE"/>
              </w:rPr>
              <w:t xml:space="preserve"> </w:t>
            </w:r>
            <w:r w:rsidR="00516804" w:rsidRPr="008F6F06">
              <w:rPr>
                <w:rFonts w:eastAsia="Times New Roman"/>
                <w:iCs/>
                <w:noProof/>
                <w:lang w:val="et-EE"/>
              </w:rPr>
              <w:t xml:space="preserve">teiste </w:t>
            </w:r>
            <w:r w:rsidRPr="008F6F06">
              <w:rPr>
                <w:rFonts w:eastAsia="Times New Roman"/>
                <w:iCs/>
                <w:noProof/>
                <w:lang w:val="et-EE"/>
              </w:rPr>
              <w:t xml:space="preserve">liikmesriikide ja kolmandate riikidega. </w:t>
            </w:r>
          </w:p>
          <w:p w14:paraId="7BA51CD7" w14:textId="4509C099" w:rsidR="004E6CFE" w:rsidRDefault="004E6CFE" w:rsidP="004E6CFE">
            <w:pPr>
              <w:spacing w:before="0" w:after="0"/>
              <w:rPr>
                <w:rFonts w:eastAsia="Times New Roman"/>
                <w:iCs/>
                <w:noProof/>
                <w:lang w:val="et-EE"/>
              </w:rPr>
            </w:pPr>
          </w:p>
          <w:p w14:paraId="222E8ADF" w14:textId="7F63EE28" w:rsidR="00571426" w:rsidRDefault="00571426" w:rsidP="004E6CFE">
            <w:pPr>
              <w:spacing w:before="0" w:after="0"/>
              <w:rPr>
                <w:rFonts w:eastAsia="Times New Roman"/>
                <w:iCs/>
                <w:noProof/>
                <w:lang w:val="et-EE"/>
              </w:rPr>
            </w:pPr>
            <w:r w:rsidRPr="00571426">
              <w:rPr>
                <w:rFonts w:eastAsia="Times New Roman"/>
                <w:iCs/>
                <w:noProof/>
                <w:lang w:val="et-EE"/>
              </w:rPr>
              <w:t>Tegevuste kavandamisel ja rakendamisel järgitakse ELi põhiõiguste harta nõudeid ja tagatakse võrdsed võimalused kõigile inimestele olenemata nende vanusest, soost, rahvusest, puudest jt tunnustest ning tagatakse lapse parimate huvide järgimine.</w:t>
            </w:r>
          </w:p>
          <w:p w14:paraId="5FBB6EA6" w14:textId="77777777" w:rsidR="00571426" w:rsidRPr="008F6F06" w:rsidRDefault="00571426" w:rsidP="004E6CFE">
            <w:pPr>
              <w:spacing w:before="0" w:after="0"/>
              <w:rPr>
                <w:rFonts w:eastAsia="Times New Roman"/>
                <w:iCs/>
                <w:noProof/>
                <w:lang w:val="et-EE"/>
              </w:rPr>
            </w:pPr>
          </w:p>
          <w:p w14:paraId="22A2EEAC" w14:textId="7E0CF803" w:rsidR="009553A0" w:rsidRDefault="006A21AA" w:rsidP="004E6CFE">
            <w:pPr>
              <w:spacing w:before="0" w:after="0"/>
              <w:rPr>
                <w:ins w:id="457" w:author="Ave Osman" w:date="2025-07-17T14:17:00Z" w16du:dateUtc="2025-07-17T11:17:00Z"/>
                <w:rFonts w:eastAsia="Times New Roman"/>
                <w:iCs/>
                <w:noProof/>
                <w:lang w:val="et-EE"/>
              </w:rPr>
            </w:pPr>
            <w:bookmarkStart w:id="458" w:name="_Hlk93327495"/>
            <w:r w:rsidRPr="008F6F06">
              <w:rPr>
                <w:rFonts w:eastAsia="Times New Roman"/>
                <w:b/>
                <w:bCs/>
                <w:iCs/>
                <w:noProof/>
                <w:lang w:val="et-EE"/>
              </w:rPr>
              <w:t>Võimaluse</w:t>
            </w:r>
            <w:r w:rsidR="000E31A1">
              <w:rPr>
                <w:rFonts w:eastAsia="Times New Roman"/>
                <w:b/>
                <w:bCs/>
                <w:iCs/>
                <w:noProof/>
                <w:lang w:val="et-EE"/>
              </w:rPr>
              <w:t xml:space="preserve"> korra</w:t>
            </w:r>
            <w:r w:rsidR="00FA0406" w:rsidRPr="008F6F06">
              <w:rPr>
                <w:rFonts w:eastAsia="Times New Roman"/>
                <w:b/>
                <w:bCs/>
                <w:iCs/>
                <w:noProof/>
                <w:lang w:val="et-EE"/>
              </w:rPr>
              <w:t>l</w:t>
            </w:r>
            <w:r w:rsidRPr="008F6F06">
              <w:rPr>
                <w:rFonts w:eastAsia="Times New Roman"/>
                <w:b/>
                <w:bCs/>
                <w:iCs/>
                <w:noProof/>
                <w:lang w:val="et-EE"/>
              </w:rPr>
              <w:t xml:space="preserve"> püütakse saavutada </w:t>
            </w:r>
            <w:r w:rsidR="00BD508C">
              <w:rPr>
                <w:rFonts w:eastAsia="Times New Roman"/>
                <w:b/>
                <w:bCs/>
                <w:iCs/>
                <w:noProof/>
                <w:lang w:val="et-EE"/>
              </w:rPr>
              <w:t>koostoime</w:t>
            </w:r>
            <w:r w:rsidR="00BD508C" w:rsidRPr="008F6F06">
              <w:rPr>
                <w:rFonts w:eastAsia="Times New Roman"/>
                <w:b/>
                <w:bCs/>
                <w:iCs/>
                <w:noProof/>
                <w:lang w:val="et-EE"/>
              </w:rPr>
              <w:t xml:space="preserve"> </w:t>
            </w:r>
            <w:r w:rsidRPr="008F6F06">
              <w:rPr>
                <w:rFonts w:eastAsia="Times New Roman"/>
                <w:b/>
                <w:bCs/>
                <w:iCs/>
                <w:noProof/>
                <w:lang w:val="et-EE"/>
              </w:rPr>
              <w:t>ja kooskõla teiste programmide ja vahenditega</w:t>
            </w:r>
            <w:r w:rsidRPr="008F6F06">
              <w:rPr>
                <w:rFonts w:eastAsia="Times New Roman"/>
                <w:iCs/>
                <w:noProof/>
                <w:lang w:val="et-EE"/>
              </w:rPr>
              <w:t xml:space="preserve">. </w:t>
            </w:r>
            <w:r w:rsidR="000111E9" w:rsidRPr="008F6F06">
              <w:rPr>
                <w:rFonts w:eastAsia="Times New Roman"/>
                <w:iCs/>
                <w:noProof/>
                <w:lang w:val="et-EE"/>
              </w:rPr>
              <w:t>AMIF</w:t>
            </w:r>
            <w:r w:rsidRPr="008F6F06">
              <w:rPr>
                <w:rFonts w:eastAsia="Times New Roman"/>
                <w:iCs/>
                <w:noProof/>
                <w:lang w:val="et-EE"/>
              </w:rPr>
              <w:t xml:space="preserve"> on selgelt </w:t>
            </w:r>
            <w:r w:rsidR="000E31A1">
              <w:rPr>
                <w:rFonts w:eastAsia="Times New Roman"/>
                <w:iCs/>
                <w:noProof/>
                <w:lang w:val="et-EE"/>
              </w:rPr>
              <w:t>mõeldud</w:t>
            </w:r>
            <w:r w:rsidR="000E31A1" w:rsidRPr="008F6F06">
              <w:rPr>
                <w:rFonts w:eastAsia="Times New Roman"/>
                <w:iCs/>
                <w:noProof/>
                <w:lang w:val="et-EE"/>
              </w:rPr>
              <w:t xml:space="preserve"> </w:t>
            </w:r>
            <w:r w:rsidRPr="008F6F06">
              <w:rPr>
                <w:rFonts w:eastAsia="Times New Roman"/>
                <w:iCs/>
                <w:noProof/>
                <w:lang w:val="et-EE"/>
              </w:rPr>
              <w:t xml:space="preserve">kolmandate riikide kodanikele, </w:t>
            </w:r>
            <w:r w:rsidRPr="008A2B76">
              <w:rPr>
                <w:rFonts w:eastAsia="Times New Roman"/>
                <w:iCs/>
                <w:noProof/>
                <w:lang w:val="et-EE"/>
              </w:rPr>
              <w:t>sealhulgas</w:t>
            </w:r>
            <w:r w:rsidRPr="008F6F06">
              <w:rPr>
                <w:rFonts w:eastAsia="Times New Roman"/>
                <w:iCs/>
                <w:noProof/>
                <w:lang w:val="et-EE"/>
              </w:rPr>
              <w:t xml:space="preserve"> rahvusvahelise kaitse </w:t>
            </w:r>
            <w:r w:rsidR="007F42A0" w:rsidRPr="008F6F06">
              <w:rPr>
                <w:rFonts w:eastAsia="Times New Roman"/>
                <w:iCs/>
                <w:noProof/>
                <w:lang w:val="et-EE"/>
              </w:rPr>
              <w:t xml:space="preserve">taotlejatele ja </w:t>
            </w:r>
            <w:r w:rsidRPr="008F6F06">
              <w:rPr>
                <w:rFonts w:eastAsia="Times New Roman"/>
                <w:iCs/>
                <w:noProof/>
                <w:lang w:val="et-EE"/>
              </w:rPr>
              <w:t>saajatele. Euroopa Sotsiaalfond+ (</w:t>
            </w:r>
            <w:r w:rsidR="00B5405A">
              <w:rPr>
                <w:rFonts w:eastAsia="Times New Roman"/>
                <w:iCs/>
                <w:noProof/>
                <w:lang w:val="et-EE"/>
              </w:rPr>
              <w:t xml:space="preserve">edaspidi </w:t>
            </w:r>
            <w:r w:rsidRPr="001237FD">
              <w:rPr>
                <w:rFonts w:eastAsia="Times New Roman"/>
                <w:i/>
                <w:noProof/>
                <w:lang w:val="et-EE"/>
              </w:rPr>
              <w:t>ESF+</w:t>
            </w:r>
            <w:r w:rsidRPr="008F6F06">
              <w:rPr>
                <w:rFonts w:eastAsia="Times New Roman"/>
                <w:iCs/>
                <w:noProof/>
                <w:lang w:val="et-EE"/>
              </w:rPr>
              <w:t xml:space="preserve">) tegeleb </w:t>
            </w:r>
            <w:r w:rsidR="00FA0406" w:rsidRPr="008F6F06">
              <w:rPr>
                <w:rFonts w:eastAsia="Times New Roman"/>
                <w:iCs/>
                <w:noProof/>
                <w:lang w:val="et-EE"/>
              </w:rPr>
              <w:t xml:space="preserve">samuti </w:t>
            </w:r>
            <w:r w:rsidRPr="008F6F06">
              <w:rPr>
                <w:rFonts w:eastAsia="Times New Roman"/>
                <w:iCs/>
                <w:noProof/>
                <w:lang w:val="et-EE"/>
              </w:rPr>
              <w:t xml:space="preserve">kolmandate riikide kodanike ja ka ELi kodanikega, kattumata </w:t>
            </w:r>
            <w:r w:rsidR="000111E9" w:rsidRPr="008F6F06">
              <w:rPr>
                <w:rFonts w:eastAsia="Times New Roman"/>
                <w:iCs/>
                <w:noProof/>
                <w:lang w:val="et-EE"/>
              </w:rPr>
              <w:t>AMIF</w:t>
            </w:r>
            <w:r w:rsidRPr="008F6F06">
              <w:rPr>
                <w:rFonts w:eastAsia="Times New Roman"/>
                <w:iCs/>
                <w:noProof/>
                <w:lang w:val="et-EE"/>
              </w:rPr>
              <w:t xml:space="preserve">iga. </w:t>
            </w:r>
            <w:ins w:id="459" w:author="Ave Osman" w:date="2025-07-17T12:03:00Z" w16du:dateUtc="2025-07-17T09:03:00Z">
              <w:r w:rsidR="00D6545A">
                <w:rPr>
                  <w:rFonts w:eastAsia="Times New Roman"/>
                  <w:iCs/>
                  <w:noProof/>
                  <w:lang w:val="et-EE"/>
                </w:rPr>
                <w:t>Eestis kasutatakse ESF+ vahendeid kohanemisprogramm</w:t>
              </w:r>
            </w:ins>
            <w:ins w:id="460" w:author="Ave Osman" w:date="2025-07-17T12:04:00Z" w16du:dateUtc="2025-07-17T09:04:00Z">
              <w:r w:rsidR="00D6545A">
                <w:rPr>
                  <w:rFonts w:eastAsia="Times New Roman"/>
                  <w:iCs/>
                  <w:noProof/>
                  <w:lang w:val="et-EE"/>
                </w:rPr>
                <w:t>i</w:t>
              </w:r>
            </w:ins>
            <w:ins w:id="461" w:author="Ave Osman" w:date="2025-07-17T12:03:00Z" w16du:dateUtc="2025-07-17T09:03:00Z">
              <w:r w:rsidR="00D6545A">
                <w:rPr>
                  <w:rFonts w:eastAsia="Times New Roman"/>
                  <w:iCs/>
                  <w:noProof/>
                  <w:lang w:val="et-EE"/>
                </w:rPr>
                <w:t xml:space="preserve"> „Settle in Estonia“ ja </w:t>
              </w:r>
            </w:ins>
            <w:ins w:id="462" w:author="Ave Osman" w:date="2025-07-17T12:12:00Z" w16du:dateUtc="2025-07-17T09:12:00Z">
              <w:r w:rsidR="00D6545A">
                <w:rPr>
                  <w:rFonts w:eastAsia="Times New Roman"/>
                  <w:iCs/>
                  <w:noProof/>
                  <w:lang w:val="et-EE"/>
                </w:rPr>
                <w:t>eesti keele õppe</w:t>
              </w:r>
            </w:ins>
            <w:ins w:id="463" w:author="Ave Osman" w:date="2025-07-17T12:04:00Z" w16du:dateUtc="2025-07-17T09:04:00Z">
              <w:r w:rsidR="00D6545A">
                <w:rPr>
                  <w:rFonts w:eastAsia="Times New Roman"/>
                  <w:iCs/>
                  <w:noProof/>
                  <w:lang w:val="et-EE"/>
                </w:rPr>
                <w:t xml:space="preserve"> pakkumiseks B1-tasemeni</w:t>
              </w:r>
            </w:ins>
            <w:ins w:id="464" w:author="Ave Osman" w:date="2025-07-17T12:13:00Z" w16du:dateUtc="2025-07-17T09:13:00Z">
              <w:r w:rsidR="009553A0">
                <w:rPr>
                  <w:rFonts w:eastAsia="Times New Roman"/>
                  <w:iCs/>
                  <w:noProof/>
                  <w:lang w:val="et-EE"/>
                </w:rPr>
                <w:t xml:space="preserve"> kolmandate riikide kodanikele</w:t>
              </w:r>
            </w:ins>
            <w:ins w:id="465" w:author="Ave Osman" w:date="2025-07-17T12:04:00Z" w16du:dateUtc="2025-07-17T09:04:00Z">
              <w:r w:rsidR="00D6545A">
                <w:rPr>
                  <w:rFonts w:eastAsia="Times New Roman"/>
                  <w:iCs/>
                  <w:noProof/>
                  <w:lang w:val="et-EE"/>
                </w:rPr>
                <w:t>.</w:t>
              </w:r>
            </w:ins>
            <w:ins w:id="466" w:author="Ave Osman" w:date="2025-07-17T12:05:00Z" w16du:dateUtc="2025-07-17T09:05:00Z">
              <w:r w:rsidR="00D6545A">
                <w:rPr>
                  <w:rFonts w:eastAsia="Times New Roman"/>
                  <w:iCs/>
                  <w:noProof/>
                  <w:lang w:val="et-EE"/>
                </w:rPr>
                <w:t xml:space="preserve"> Sihtrühma hulgas on ka rahvusvahelise kaitse saajad, kelle osalemiskulusid kohanemisprogrammis</w:t>
              </w:r>
            </w:ins>
            <w:ins w:id="467" w:author="Ave Osman" w:date="2025-07-17T12:04:00Z" w16du:dateUtc="2025-07-17T09:04:00Z">
              <w:r w:rsidR="00D6545A">
                <w:rPr>
                  <w:rFonts w:eastAsia="Times New Roman"/>
                  <w:iCs/>
                  <w:noProof/>
                  <w:lang w:val="et-EE"/>
                </w:rPr>
                <w:t xml:space="preserve"> </w:t>
              </w:r>
            </w:ins>
            <w:ins w:id="468" w:author="Ave Osman" w:date="2025-07-17T12:05:00Z" w16du:dateUtc="2025-07-17T09:05:00Z">
              <w:r w:rsidR="00D6545A">
                <w:rPr>
                  <w:rFonts w:eastAsia="Times New Roman"/>
                  <w:iCs/>
                  <w:noProof/>
                  <w:lang w:val="et-EE"/>
                </w:rPr>
                <w:t>ja keeleõppes kaetakse peamisel</w:t>
              </w:r>
            </w:ins>
            <w:ins w:id="469" w:author="Ave Osman" w:date="2025-07-17T12:06:00Z" w16du:dateUtc="2025-07-17T09:06:00Z">
              <w:r w:rsidR="00D6545A">
                <w:rPr>
                  <w:rFonts w:eastAsia="Times New Roman"/>
                  <w:iCs/>
                  <w:noProof/>
                  <w:lang w:val="et-EE"/>
                </w:rPr>
                <w:t xml:space="preserve">t AMIFist. </w:t>
              </w:r>
            </w:ins>
            <w:ins w:id="470" w:author="Ave Osman" w:date="2025-07-17T13:40:00Z" w16du:dateUtc="2025-07-17T10:40:00Z">
              <w:r w:rsidR="006D4E89">
                <w:rPr>
                  <w:rFonts w:eastAsia="Times New Roman"/>
                  <w:iCs/>
                  <w:noProof/>
                  <w:lang w:val="et-EE"/>
                </w:rPr>
                <w:t xml:space="preserve">Varjupaiga- ja rändereformi erimeetme </w:t>
              </w:r>
            </w:ins>
            <w:ins w:id="471" w:author="Ave Osman" w:date="2025-07-17T12:06:00Z" w16du:dateUtc="2025-07-17T09:06:00Z">
              <w:r w:rsidR="00D6545A">
                <w:rPr>
                  <w:rFonts w:eastAsia="Times New Roman"/>
                  <w:iCs/>
                  <w:noProof/>
                  <w:lang w:val="et-EE"/>
                </w:rPr>
                <w:t>AMIF</w:t>
              </w:r>
            </w:ins>
            <w:ins w:id="472" w:author="Ave Osman" w:date="2025-07-17T12:12:00Z" w16du:dateUtc="2025-07-17T09:12:00Z">
              <w:r w:rsidR="00D6545A">
                <w:rPr>
                  <w:rFonts w:eastAsia="Times New Roman"/>
                  <w:iCs/>
                  <w:noProof/>
                  <w:lang w:val="et-EE"/>
                </w:rPr>
                <w:t>i</w:t>
              </w:r>
            </w:ins>
            <w:ins w:id="473" w:author="Ave Osman" w:date="2025-07-17T12:06:00Z" w16du:dateUtc="2025-07-17T09:06:00Z">
              <w:r w:rsidR="00D6545A">
                <w:rPr>
                  <w:rFonts w:eastAsia="Times New Roman"/>
                  <w:iCs/>
                  <w:noProof/>
                  <w:lang w:val="et-EE"/>
                </w:rPr>
                <w:t xml:space="preserve"> </w:t>
              </w:r>
            </w:ins>
            <w:ins w:id="474" w:author="Ave Osman" w:date="2025-07-17T12:14:00Z" w16du:dateUtc="2025-07-17T09:14:00Z">
              <w:r w:rsidR="009553A0">
                <w:rPr>
                  <w:rFonts w:eastAsia="Times New Roman"/>
                  <w:iCs/>
                  <w:noProof/>
                  <w:lang w:val="et-EE"/>
                </w:rPr>
                <w:t xml:space="preserve">vahendeid </w:t>
              </w:r>
            </w:ins>
            <w:ins w:id="475" w:author="Ave Osman" w:date="2025-07-17T12:13:00Z" w16du:dateUtc="2025-07-17T09:13:00Z">
              <w:r w:rsidR="00D6545A">
                <w:rPr>
                  <w:rFonts w:eastAsia="Times New Roman"/>
                  <w:iCs/>
                  <w:noProof/>
                  <w:lang w:val="et-EE"/>
                </w:rPr>
                <w:t xml:space="preserve">hakatakse </w:t>
              </w:r>
            </w:ins>
            <w:ins w:id="476" w:author="Ave Osman" w:date="2025-07-17T12:14:00Z" w16du:dateUtc="2025-07-17T09:14:00Z">
              <w:r w:rsidR="009553A0">
                <w:rPr>
                  <w:rFonts w:eastAsia="Times New Roman"/>
                  <w:iCs/>
                  <w:noProof/>
                  <w:lang w:val="et-EE"/>
                </w:rPr>
                <w:t>kasutama</w:t>
              </w:r>
            </w:ins>
            <w:ins w:id="477" w:author="Ave Osman" w:date="2025-07-17T12:06:00Z" w16du:dateUtc="2025-07-17T09:06:00Z">
              <w:r w:rsidR="00D6545A">
                <w:rPr>
                  <w:rFonts w:eastAsia="Times New Roman"/>
                  <w:iCs/>
                  <w:noProof/>
                  <w:lang w:val="et-EE"/>
                </w:rPr>
                <w:t xml:space="preserve"> </w:t>
              </w:r>
            </w:ins>
            <w:ins w:id="478" w:author="Ave Osman" w:date="2025-07-17T12:11:00Z" w16du:dateUtc="2025-07-17T09:11:00Z">
              <w:r w:rsidR="00D6545A">
                <w:rPr>
                  <w:rFonts w:eastAsia="Times New Roman"/>
                  <w:iCs/>
                  <w:noProof/>
                  <w:lang w:val="et-EE"/>
                </w:rPr>
                <w:t>kohanemisprogrammi ja A1-taseme eesti keele õppe</w:t>
              </w:r>
            </w:ins>
            <w:ins w:id="479" w:author="Ave Osman" w:date="2025-07-17T12:12:00Z" w16du:dateUtc="2025-07-17T09:12:00Z">
              <w:r w:rsidR="00D6545A">
                <w:rPr>
                  <w:rFonts w:eastAsia="Times New Roman"/>
                  <w:iCs/>
                  <w:noProof/>
                  <w:lang w:val="et-EE"/>
                </w:rPr>
                <w:t xml:space="preserve"> pakkumis</w:t>
              </w:r>
            </w:ins>
            <w:ins w:id="480" w:author="Ave Osman" w:date="2025-07-18T12:32:00Z" w16du:dateUtc="2025-07-18T09:32:00Z">
              <w:r w:rsidR="008121D5">
                <w:rPr>
                  <w:rFonts w:eastAsia="Times New Roman"/>
                  <w:iCs/>
                  <w:noProof/>
                  <w:lang w:val="et-EE"/>
                </w:rPr>
                <w:t>eks</w:t>
              </w:r>
            </w:ins>
            <w:ins w:id="481" w:author="Ave Osman" w:date="2025-07-17T12:13:00Z" w16du:dateUtc="2025-07-17T09:13:00Z">
              <w:r w:rsidR="00D6545A">
                <w:rPr>
                  <w:rFonts w:eastAsia="Times New Roman"/>
                  <w:iCs/>
                  <w:noProof/>
                  <w:lang w:val="et-EE"/>
                </w:rPr>
                <w:t xml:space="preserve"> peamiselt rahvusvahelise kaitse taotlejatele</w:t>
              </w:r>
            </w:ins>
            <w:ins w:id="482" w:author="Ave Osman" w:date="2025-07-17T12:12:00Z" w16du:dateUtc="2025-07-17T09:12:00Z">
              <w:r w:rsidR="00D6545A">
                <w:rPr>
                  <w:rFonts w:eastAsia="Times New Roman"/>
                  <w:iCs/>
                  <w:noProof/>
                  <w:lang w:val="et-EE"/>
                </w:rPr>
                <w:t>.</w:t>
              </w:r>
            </w:ins>
            <w:ins w:id="483" w:author="Ave Osman" w:date="2025-07-17T12:07:00Z" w16du:dateUtc="2025-07-17T09:07:00Z">
              <w:r w:rsidR="00D6545A">
                <w:rPr>
                  <w:rFonts w:eastAsia="Times New Roman"/>
                  <w:iCs/>
                  <w:noProof/>
                  <w:lang w:val="et-EE"/>
                </w:rPr>
                <w:t xml:space="preserve"> </w:t>
              </w:r>
            </w:ins>
          </w:p>
          <w:p w14:paraId="29C93008" w14:textId="77777777" w:rsidR="00466238" w:rsidRDefault="00466238" w:rsidP="004E6CFE">
            <w:pPr>
              <w:spacing w:before="0" w:after="0"/>
              <w:rPr>
                <w:ins w:id="484" w:author="Ave Osman" w:date="2025-07-17T12:17:00Z" w16du:dateUtc="2025-07-17T09:17:00Z"/>
                <w:rFonts w:eastAsia="Times New Roman"/>
                <w:iCs/>
                <w:noProof/>
                <w:lang w:val="et-EE"/>
              </w:rPr>
            </w:pPr>
          </w:p>
          <w:p w14:paraId="033B7F7B" w14:textId="3AF11C22" w:rsidR="006A21AA" w:rsidRPr="008F6F06" w:rsidRDefault="009553A0" w:rsidP="004E6CFE">
            <w:pPr>
              <w:spacing w:before="0" w:after="0"/>
              <w:rPr>
                <w:rFonts w:eastAsia="Times New Roman"/>
                <w:iCs/>
                <w:noProof/>
                <w:lang w:val="et-EE"/>
              </w:rPr>
            </w:pPr>
            <w:ins w:id="485" w:author="Ave Osman" w:date="2025-07-17T12:17:00Z" w16du:dateUtc="2025-07-17T09:17:00Z">
              <w:r>
                <w:rPr>
                  <w:rFonts w:eastAsia="Times New Roman"/>
                  <w:iCs/>
                  <w:noProof/>
                  <w:lang w:val="et-EE"/>
                </w:rPr>
                <w:lastRenderedPageBreak/>
                <w:t>AMIF-i ja ESF+ vahendeid kasutatakse omav</w:t>
              </w:r>
            </w:ins>
            <w:ins w:id="486" w:author="Ave Osman" w:date="2025-07-17T12:18:00Z" w16du:dateUtc="2025-07-17T09:18:00Z">
              <w:r>
                <w:rPr>
                  <w:rFonts w:eastAsia="Times New Roman"/>
                  <w:iCs/>
                  <w:noProof/>
                  <w:lang w:val="et-EE"/>
                </w:rPr>
                <w:t xml:space="preserve">ahelises </w:t>
              </w:r>
            </w:ins>
            <w:ins w:id="487" w:author="Ave Osman" w:date="2025-07-17T13:37:00Z" w16du:dateUtc="2025-07-17T10:37:00Z">
              <w:r w:rsidR="00CB78FC">
                <w:rPr>
                  <w:rFonts w:eastAsia="Times New Roman"/>
                  <w:iCs/>
                  <w:noProof/>
                  <w:lang w:val="et-EE"/>
                </w:rPr>
                <w:t>süne</w:t>
              </w:r>
            </w:ins>
            <w:ins w:id="488" w:author="Ave Osman" w:date="2025-07-18T12:32:00Z" w16du:dateUtc="2025-07-18T09:32:00Z">
              <w:r w:rsidR="008121D5">
                <w:rPr>
                  <w:rFonts w:eastAsia="Times New Roman"/>
                  <w:iCs/>
                  <w:noProof/>
                  <w:lang w:val="et-EE"/>
                </w:rPr>
                <w:t>r</w:t>
              </w:r>
            </w:ins>
            <w:ins w:id="489" w:author="Ave Osman" w:date="2025-07-17T13:37:00Z" w16du:dateUtc="2025-07-17T10:37:00Z">
              <w:r w:rsidR="00CB78FC">
                <w:rPr>
                  <w:rFonts w:eastAsia="Times New Roman"/>
                  <w:iCs/>
                  <w:noProof/>
                  <w:lang w:val="et-EE"/>
                </w:rPr>
                <w:t>gias</w:t>
              </w:r>
            </w:ins>
            <w:ins w:id="490" w:author="Ave Osman" w:date="2025-07-17T12:18:00Z" w16du:dateUtc="2025-07-17T09:18:00Z">
              <w:r>
                <w:rPr>
                  <w:rFonts w:eastAsia="Times New Roman"/>
                  <w:iCs/>
                  <w:noProof/>
                  <w:lang w:val="et-EE"/>
                </w:rPr>
                <w:t xml:space="preserve"> ka kohalike omavalitsuste ja kogukondade toetamiseks. </w:t>
              </w:r>
            </w:ins>
            <w:del w:id="491" w:author="Ave Osman" w:date="2025-07-17T12:18:00Z" w16du:dateUtc="2025-07-17T09:18:00Z">
              <w:r w:rsidR="006A21AA" w:rsidRPr="008F6F06">
                <w:rPr>
                  <w:rFonts w:eastAsia="Times New Roman"/>
                  <w:iCs/>
                  <w:noProof/>
                  <w:lang w:val="et-EE"/>
                </w:rPr>
                <w:delText xml:space="preserve">Näiteks </w:delText>
              </w:r>
              <w:r w:rsidR="000E31A1" w:rsidRPr="008F6F06">
                <w:rPr>
                  <w:rFonts w:eastAsia="Times New Roman"/>
                  <w:iCs/>
                  <w:noProof/>
                  <w:lang w:val="et-EE"/>
                </w:rPr>
                <w:delText xml:space="preserve">jätkub </w:delText>
              </w:r>
              <w:r w:rsidR="006A21AA" w:rsidRPr="008F6F06">
                <w:rPr>
                  <w:rFonts w:eastAsia="Times New Roman"/>
                  <w:iCs/>
                  <w:noProof/>
                  <w:lang w:val="et-EE"/>
                </w:rPr>
                <w:delText xml:space="preserve">rahvusvahelise kaitse saajate keeleõpe </w:delText>
              </w:r>
              <w:r w:rsidR="000111E9" w:rsidRPr="008F6F06">
                <w:rPr>
                  <w:rFonts w:eastAsia="Times New Roman"/>
                  <w:iCs/>
                  <w:noProof/>
                  <w:lang w:val="et-EE"/>
                </w:rPr>
                <w:delText>AMIFi</w:delText>
              </w:r>
              <w:r w:rsidR="006A21AA" w:rsidRPr="008F6F06">
                <w:rPr>
                  <w:rFonts w:eastAsia="Times New Roman"/>
                  <w:iCs/>
                  <w:noProof/>
                  <w:lang w:val="et-EE"/>
                </w:rPr>
                <w:delText xml:space="preserve"> raames. Lisaks on oluline, et </w:delText>
              </w:r>
            </w:del>
            <w:r w:rsidR="006A21AA" w:rsidRPr="008F6F06">
              <w:rPr>
                <w:rFonts w:eastAsia="Times New Roman"/>
                <w:iCs/>
                <w:noProof/>
                <w:lang w:val="et-EE"/>
              </w:rPr>
              <w:t xml:space="preserve">ESF+ </w:t>
            </w:r>
            <w:r w:rsidR="006A21AA" w:rsidRPr="008A2B76">
              <w:rPr>
                <w:rFonts w:eastAsia="Times New Roman"/>
                <w:iCs/>
                <w:noProof/>
                <w:lang w:val="et-EE"/>
              </w:rPr>
              <w:t>keskendu</w:t>
            </w:r>
            <w:r w:rsidR="00845C67" w:rsidRPr="008A2B76">
              <w:rPr>
                <w:rFonts w:eastAsia="Times New Roman"/>
                <w:iCs/>
                <w:noProof/>
                <w:lang w:val="et-EE"/>
              </w:rPr>
              <w:t>b</w:t>
            </w:r>
            <w:r w:rsidR="006A21AA" w:rsidRPr="008F6F06">
              <w:rPr>
                <w:rFonts w:eastAsia="Times New Roman"/>
                <w:iCs/>
                <w:noProof/>
                <w:lang w:val="et-EE"/>
              </w:rPr>
              <w:t xml:space="preserve"> </w:t>
            </w:r>
            <w:r w:rsidR="00E55494" w:rsidRPr="008F6F06">
              <w:rPr>
                <w:rFonts w:eastAsia="Times New Roman"/>
                <w:iCs/>
                <w:noProof/>
                <w:lang w:val="et-EE"/>
              </w:rPr>
              <w:t>kohalikele omavalitsustele</w:t>
            </w:r>
            <w:r w:rsidR="00E55494">
              <w:rPr>
                <w:rFonts w:eastAsia="Times New Roman"/>
                <w:iCs/>
                <w:noProof/>
                <w:lang w:val="et-EE"/>
              </w:rPr>
              <w:t xml:space="preserve"> mõeldud</w:t>
            </w:r>
            <w:r w:rsidR="00E55494" w:rsidRPr="008F6F06">
              <w:rPr>
                <w:rFonts w:eastAsia="Times New Roman"/>
                <w:iCs/>
                <w:noProof/>
                <w:lang w:val="et-EE"/>
              </w:rPr>
              <w:t xml:space="preserve"> </w:t>
            </w:r>
            <w:r w:rsidR="006A21AA" w:rsidRPr="008F6F06">
              <w:rPr>
                <w:rFonts w:eastAsia="Times New Roman"/>
                <w:iCs/>
                <w:noProof/>
                <w:lang w:val="et-EE"/>
              </w:rPr>
              <w:t>süsteemi arendamisel</w:t>
            </w:r>
            <w:r w:rsidR="00845C67" w:rsidRPr="008F6F06">
              <w:rPr>
                <w:rFonts w:eastAsia="Times New Roman"/>
                <w:iCs/>
                <w:noProof/>
                <w:lang w:val="et-EE"/>
              </w:rPr>
              <w:t>e</w:t>
            </w:r>
            <w:r w:rsidR="006A21AA" w:rsidRPr="008F6F06">
              <w:rPr>
                <w:rFonts w:eastAsia="Times New Roman"/>
                <w:iCs/>
                <w:noProof/>
                <w:lang w:val="et-EE"/>
              </w:rPr>
              <w:t>, s</w:t>
            </w:r>
            <w:r w:rsidR="00845C67" w:rsidRPr="008F6F06">
              <w:rPr>
                <w:rFonts w:eastAsia="Times New Roman"/>
                <w:iCs/>
                <w:noProof/>
                <w:lang w:val="et-EE"/>
              </w:rPr>
              <w:t>h</w:t>
            </w:r>
            <w:r w:rsidR="006A21AA" w:rsidRPr="008F6F06">
              <w:rPr>
                <w:rFonts w:eastAsia="Times New Roman"/>
                <w:iCs/>
                <w:noProof/>
                <w:lang w:val="et-EE"/>
              </w:rPr>
              <w:t xml:space="preserve"> kohalikele </w:t>
            </w:r>
            <w:r w:rsidR="00E76B79" w:rsidRPr="008F6F06">
              <w:rPr>
                <w:rFonts w:eastAsia="Times New Roman"/>
                <w:iCs/>
                <w:noProof/>
                <w:lang w:val="et-EE"/>
              </w:rPr>
              <w:t xml:space="preserve">lõimumis-, sh </w:t>
            </w:r>
            <w:r w:rsidR="006A21AA" w:rsidRPr="008F6F06">
              <w:rPr>
                <w:rFonts w:eastAsia="Times New Roman"/>
                <w:iCs/>
                <w:noProof/>
                <w:lang w:val="et-EE"/>
              </w:rPr>
              <w:t>kohanemis</w:t>
            </w:r>
            <w:r w:rsidR="00E76B79" w:rsidRPr="008F6F06">
              <w:rPr>
                <w:rFonts w:eastAsia="Times New Roman"/>
                <w:iCs/>
                <w:noProof/>
                <w:lang w:val="et-EE"/>
              </w:rPr>
              <w:t>s</w:t>
            </w:r>
            <w:r w:rsidR="006A21AA" w:rsidRPr="008F6F06">
              <w:rPr>
                <w:rFonts w:eastAsia="Times New Roman"/>
                <w:iCs/>
                <w:noProof/>
                <w:lang w:val="et-EE"/>
              </w:rPr>
              <w:t>trateegiatele</w:t>
            </w:r>
            <w:ins w:id="492" w:author="Ave Osman" w:date="2025-07-17T12:20:00Z" w16du:dateUtc="2025-07-17T09:20:00Z">
              <w:r>
                <w:rPr>
                  <w:rFonts w:eastAsia="Times New Roman"/>
                  <w:iCs/>
                  <w:noProof/>
                  <w:lang w:val="et-EE"/>
                </w:rPr>
                <w:t>, mis on mõeldud üldiseks uussisserändajate toetamiseks</w:t>
              </w:r>
            </w:ins>
            <w:r w:rsidR="006A21AA" w:rsidRPr="008F6F06">
              <w:rPr>
                <w:rFonts w:eastAsia="Times New Roman"/>
                <w:iCs/>
                <w:noProof/>
                <w:lang w:val="et-EE"/>
              </w:rPr>
              <w:t xml:space="preserve">. Samal ajal </w:t>
            </w:r>
            <w:ins w:id="493" w:author="Ave Osman" w:date="2025-07-20T23:17:00Z" w16du:dateUtc="2025-07-20T20:17:00Z">
              <w:r w:rsidR="001A77CA" w:rsidRPr="008F6F06">
                <w:rPr>
                  <w:rFonts w:eastAsia="Times New Roman"/>
                  <w:iCs/>
                  <w:noProof/>
                  <w:lang w:val="et-EE"/>
                </w:rPr>
                <w:t xml:space="preserve">keskendub </w:t>
              </w:r>
            </w:ins>
            <w:r w:rsidR="000111E9" w:rsidRPr="008F6F06">
              <w:rPr>
                <w:rFonts w:eastAsia="Times New Roman"/>
                <w:iCs/>
                <w:noProof/>
                <w:lang w:val="et-EE"/>
              </w:rPr>
              <w:t>AMIF</w:t>
            </w:r>
            <w:r w:rsidR="006A21AA" w:rsidRPr="008F6F06" w:rsidDel="001A77CA">
              <w:rPr>
                <w:rFonts w:eastAsia="Times New Roman"/>
                <w:iCs/>
                <w:noProof/>
                <w:lang w:val="et-EE"/>
              </w:rPr>
              <w:t xml:space="preserve"> </w:t>
            </w:r>
            <w:r w:rsidR="0071691C" w:rsidRPr="008F6F06">
              <w:rPr>
                <w:rFonts w:eastAsia="Times New Roman"/>
                <w:iCs/>
                <w:noProof/>
                <w:lang w:val="et-EE"/>
              </w:rPr>
              <w:t>kultuurilisele kohanemisele</w:t>
            </w:r>
            <w:ins w:id="494" w:author="Ave Osman" w:date="2025-07-17T12:21:00Z" w16du:dateUtc="2025-07-17T09:21:00Z">
              <w:r w:rsidR="0071691C" w:rsidRPr="008F6F06">
                <w:rPr>
                  <w:rFonts w:eastAsia="Times New Roman"/>
                  <w:iCs/>
                  <w:noProof/>
                  <w:lang w:val="et-EE"/>
                </w:rPr>
                <w:t xml:space="preserve"> </w:t>
              </w:r>
            </w:ins>
            <w:ins w:id="495" w:author="Ave Osman" w:date="2025-07-17T12:22:00Z" w16du:dateUtc="2025-07-17T09:22:00Z">
              <w:r>
                <w:rPr>
                  <w:rFonts w:eastAsia="Times New Roman"/>
                  <w:iCs/>
                  <w:noProof/>
                  <w:lang w:val="et-EE"/>
                </w:rPr>
                <w:t>ning rahvusvahelise kaitse taotlejate ja saajate heaolule</w:t>
              </w:r>
            </w:ins>
            <w:del w:id="496" w:author="Ave Osman" w:date="2025-07-17T12:21:00Z" w16du:dateUtc="2025-07-17T09:21:00Z">
              <w:r w:rsidR="0071691C" w:rsidRPr="008F6F06" w:rsidDel="009553A0">
                <w:rPr>
                  <w:rFonts w:eastAsia="Times New Roman"/>
                  <w:iCs/>
                  <w:noProof/>
                  <w:lang w:val="et-EE"/>
                </w:rPr>
                <w:delText xml:space="preserve"> </w:delText>
              </w:r>
              <w:r w:rsidR="000E31A1">
                <w:rPr>
                  <w:rFonts w:eastAsia="Times New Roman"/>
                  <w:iCs/>
                  <w:noProof/>
                  <w:lang w:val="et-EE"/>
                </w:rPr>
                <w:delText>ja</w:delText>
              </w:r>
              <w:r w:rsidR="000E31A1" w:rsidRPr="008F6F06">
                <w:rPr>
                  <w:rFonts w:eastAsia="Times New Roman"/>
                  <w:iCs/>
                  <w:noProof/>
                  <w:lang w:val="et-EE"/>
                </w:rPr>
                <w:delText xml:space="preserve"> </w:delText>
              </w:r>
              <w:r w:rsidR="0071691C" w:rsidRPr="008F6F06">
                <w:rPr>
                  <w:rFonts w:eastAsia="Times New Roman"/>
                  <w:iCs/>
                  <w:noProof/>
                  <w:lang w:val="et-EE"/>
                </w:rPr>
                <w:delText xml:space="preserve">eelkõige </w:delText>
              </w:r>
              <w:r w:rsidR="006A21AA" w:rsidRPr="008F6F06">
                <w:rPr>
                  <w:rFonts w:eastAsia="Times New Roman"/>
                  <w:iCs/>
                  <w:noProof/>
                  <w:lang w:val="et-EE"/>
                </w:rPr>
                <w:delText>kogukonna</w:delText>
              </w:r>
              <w:r w:rsidR="000E31A1">
                <w:rPr>
                  <w:rFonts w:eastAsia="Times New Roman"/>
                  <w:iCs/>
                  <w:noProof/>
                  <w:lang w:val="et-EE"/>
                </w:rPr>
                <w:delText>le</w:delText>
              </w:r>
              <w:r w:rsidR="006A21AA" w:rsidRPr="008F6F06">
                <w:rPr>
                  <w:rFonts w:eastAsia="Times New Roman"/>
                  <w:iCs/>
                  <w:noProof/>
                  <w:lang w:val="et-EE"/>
                </w:rPr>
                <w:delText>, s</w:delText>
              </w:r>
              <w:r w:rsidR="00845C67" w:rsidRPr="008F6F06">
                <w:rPr>
                  <w:rFonts w:eastAsia="Times New Roman"/>
                  <w:iCs/>
                  <w:noProof/>
                  <w:lang w:val="et-EE"/>
                </w:rPr>
                <w:delText>h</w:delText>
              </w:r>
              <w:r w:rsidR="006A21AA" w:rsidRPr="008F6F06">
                <w:rPr>
                  <w:rFonts w:eastAsia="Times New Roman"/>
                  <w:iCs/>
                  <w:noProof/>
                  <w:lang w:val="et-EE"/>
                </w:rPr>
                <w:delText xml:space="preserve"> sellele, kuidas suurendada vabadust kaasata, </w:delText>
              </w:r>
              <w:r w:rsidR="00230A66">
                <w:rPr>
                  <w:rFonts w:eastAsia="Times New Roman"/>
                  <w:iCs/>
                  <w:noProof/>
                  <w:lang w:val="et-EE"/>
                </w:rPr>
                <w:delText>teha</w:delText>
              </w:r>
              <w:r w:rsidR="00230A66" w:rsidRPr="008F6F06">
                <w:rPr>
                  <w:rFonts w:eastAsia="Times New Roman"/>
                  <w:iCs/>
                  <w:noProof/>
                  <w:lang w:val="et-EE"/>
                </w:rPr>
                <w:delText xml:space="preserve"> </w:delText>
              </w:r>
              <w:r w:rsidR="00171F2D" w:rsidRPr="008F6F06">
                <w:rPr>
                  <w:rFonts w:eastAsia="Times New Roman"/>
                  <w:iCs/>
                  <w:noProof/>
                  <w:lang w:val="et-EE"/>
                </w:rPr>
                <w:delText xml:space="preserve">ühiselt </w:delText>
              </w:r>
              <w:r w:rsidR="006A21AA" w:rsidRPr="008F6F06">
                <w:rPr>
                  <w:rFonts w:eastAsia="Times New Roman"/>
                  <w:iCs/>
                  <w:noProof/>
                  <w:lang w:val="et-EE"/>
                </w:rPr>
                <w:delText>laiaulatuslikke otsuseid ja määrat</w:delText>
              </w:r>
              <w:r w:rsidR="000E31A1">
                <w:rPr>
                  <w:rFonts w:eastAsia="Times New Roman"/>
                  <w:iCs/>
                  <w:noProof/>
                  <w:lang w:val="et-EE"/>
                </w:rPr>
                <w:delText>a</w:delText>
              </w:r>
              <w:r w:rsidR="006A21AA" w:rsidRPr="008F6F06">
                <w:rPr>
                  <w:rFonts w:eastAsia="Times New Roman"/>
                  <w:iCs/>
                  <w:noProof/>
                  <w:lang w:val="et-EE"/>
                </w:rPr>
                <w:delText xml:space="preserve"> meetmeid sidusama ühiskonna saavutamiseks</w:delText>
              </w:r>
            </w:del>
            <w:r w:rsidR="006A21AA" w:rsidRPr="008F6F06">
              <w:rPr>
                <w:rFonts w:eastAsia="Times New Roman"/>
                <w:iCs/>
                <w:noProof/>
                <w:lang w:val="et-EE"/>
              </w:rPr>
              <w:t>.</w:t>
            </w:r>
            <w:bookmarkEnd w:id="458"/>
            <w:r w:rsidR="006A21AA" w:rsidRPr="008F6F06">
              <w:rPr>
                <w:rFonts w:eastAsia="Times New Roman"/>
                <w:iCs/>
                <w:noProof/>
                <w:lang w:val="et-EE"/>
              </w:rPr>
              <w:t xml:space="preserve"> </w:t>
            </w:r>
            <w:ins w:id="497" w:author="Ave Osman" w:date="2025-07-17T12:23:00Z" w16du:dateUtc="2025-07-17T09:23:00Z">
              <w:r w:rsidR="00C72E35">
                <w:rPr>
                  <w:rFonts w:eastAsia="Times New Roman"/>
                  <w:iCs/>
                  <w:noProof/>
                  <w:lang w:val="et-EE"/>
                </w:rPr>
                <w:t>See hõlmab koolitus</w:t>
              </w:r>
            </w:ins>
            <w:ins w:id="498" w:author="Ave Osman" w:date="2025-07-18T12:35:00Z" w16du:dateUtc="2025-07-18T09:35:00Z">
              <w:r w:rsidR="008121D5">
                <w:rPr>
                  <w:rFonts w:eastAsia="Times New Roman"/>
                  <w:iCs/>
                  <w:noProof/>
                  <w:lang w:val="et-EE"/>
                </w:rPr>
                <w:t>i</w:t>
              </w:r>
            </w:ins>
            <w:ins w:id="499" w:author="Ave Osman" w:date="2025-07-17T12:23:00Z" w16du:dateUtc="2025-07-17T09:23:00Z">
              <w:r w:rsidR="00C72E35">
                <w:rPr>
                  <w:rFonts w:eastAsia="Times New Roman"/>
                  <w:iCs/>
                  <w:noProof/>
                  <w:lang w:val="et-EE"/>
                </w:rPr>
                <w:t xml:space="preserve"> kohalike omavalitsuste esindajatele</w:t>
              </w:r>
            </w:ins>
            <w:ins w:id="500" w:author="Ave Osman" w:date="2025-07-17T12:24:00Z" w16du:dateUtc="2025-07-17T09:24:00Z">
              <w:r w:rsidR="00C72E35">
                <w:rPr>
                  <w:rFonts w:eastAsia="Times New Roman"/>
                  <w:iCs/>
                  <w:noProof/>
                  <w:lang w:val="et-EE"/>
                </w:rPr>
                <w:t xml:space="preserve"> ning nõustamise ja toe pakkumist rahvusvahelise kaitse saajatele, et aidata neil lõimuda ja saada </w:t>
              </w:r>
            </w:ins>
            <w:ins w:id="501" w:author="Ave Osman" w:date="2025-07-18T12:35:00Z" w16du:dateUtc="2025-07-18T09:35:00Z">
              <w:r w:rsidR="008121D5">
                <w:rPr>
                  <w:rFonts w:eastAsia="Times New Roman"/>
                  <w:iCs/>
                  <w:noProof/>
                  <w:lang w:val="et-EE"/>
                </w:rPr>
                <w:t xml:space="preserve">vastuvõtvas </w:t>
              </w:r>
            </w:ins>
            <w:ins w:id="502" w:author="Ave Osman" w:date="2025-07-17T12:24:00Z" w16du:dateUtc="2025-07-17T09:24:00Z">
              <w:r w:rsidR="00C72E35">
                <w:rPr>
                  <w:rFonts w:eastAsia="Times New Roman"/>
                  <w:iCs/>
                  <w:noProof/>
                  <w:lang w:val="et-EE"/>
                </w:rPr>
                <w:t xml:space="preserve">ühiskonnas iseseisvalt hakkama. </w:t>
              </w:r>
            </w:ins>
            <w:r w:rsidR="006A21AA" w:rsidRPr="008F6F06">
              <w:rPr>
                <w:rFonts w:eastAsia="Times New Roman"/>
                <w:iCs/>
                <w:noProof/>
                <w:lang w:val="et-EE"/>
              </w:rPr>
              <w:t>Muu</w:t>
            </w:r>
            <w:r w:rsidR="0071691C" w:rsidRPr="008F6F06">
              <w:rPr>
                <w:rFonts w:eastAsia="Times New Roman"/>
                <w:iCs/>
                <w:noProof/>
                <w:lang w:val="et-EE"/>
              </w:rPr>
              <w:t>de</w:t>
            </w:r>
            <w:r w:rsidR="006A21AA" w:rsidRPr="008F6F06">
              <w:rPr>
                <w:rFonts w:eastAsia="Times New Roman"/>
                <w:iCs/>
                <w:noProof/>
                <w:lang w:val="et-EE"/>
              </w:rPr>
              <w:t xml:space="preserve"> tegevus</w:t>
            </w:r>
            <w:r w:rsidR="0071691C" w:rsidRPr="008F6F06">
              <w:rPr>
                <w:rFonts w:eastAsia="Times New Roman"/>
                <w:iCs/>
                <w:noProof/>
                <w:lang w:val="et-EE"/>
              </w:rPr>
              <w:t>t</w:t>
            </w:r>
            <w:r w:rsidR="006A21AA" w:rsidRPr="008F6F06">
              <w:rPr>
                <w:rFonts w:eastAsia="Times New Roman"/>
                <w:iCs/>
                <w:noProof/>
                <w:lang w:val="et-EE"/>
              </w:rPr>
              <w:t xml:space="preserve">e hulgas keskendub </w:t>
            </w:r>
            <w:r w:rsidR="000111E9" w:rsidRPr="008F6F06">
              <w:rPr>
                <w:rFonts w:eastAsia="Times New Roman"/>
                <w:iCs/>
                <w:noProof/>
                <w:lang w:val="et-EE"/>
              </w:rPr>
              <w:t>AMIF</w:t>
            </w:r>
            <w:r w:rsidR="006A21AA" w:rsidRPr="008F6F06">
              <w:rPr>
                <w:rFonts w:eastAsia="Times New Roman"/>
                <w:iCs/>
                <w:noProof/>
                <w:lang w:val="et-EE"/>
              </w:rPr>
              <w:t xml:space="preserve"> ka saabumiseelsetele teenustele, nagu </w:t>
            </w:r>
            <w:r w:rsidR="0071691C" w:rsidRPr="008F6F06">
              <w:rPr>
                <w:rFonts w:eastAsia="Times New Roman"/>
                <w:iCs/>
                <w:noProof/>
                <w:lang w:val="et-EE"/>
              </w:rPr>
              <w:t>migratsiooni</w:t>
            </w:r>
            <w:r w:rsidR="006A21AA" w:rsidRPr="008F6F06">
              <w:rPr>
                <w:rFonts w:eastAsia="Times New Roman"/>
                <w:iCs/>
                <w:noProof/>
                <w:lang w:val="et-EE"/>
              </w:rPr>
              <w:t>nõustamine.</w:t>
            </w:r>
          </w:p>
          <w:p w14:paraId="50ED8DB3" w14:textId="77777777" w:rsidR="004E6CFE" w:rsidRPr="008F6F06" w:rsidRDefault="004E6CFE" w:rsidP="004E6CFE">
            <w:pPr>
              <w:spacing w:before="0" w:after="0"/>
              <w:rPr>
                <w:rFonts w:eastAsia="Times New Roman"/>
                <w:iCs/>
                <w:noProof/>
                <w:lang w:val="et-EE"/>
              </w:rPr>
            </w:pPr>
          </w:p>
          <w:p w14:paraId="34C9754B" w14:textId="6D5AFFC6" w:rsidR="006A21AA" w:rsidRPr="008F6F06" w:rsidRDefault="006A21AA" w:rsidP="004E6CFE">
            <w:pPr>
              <w:spacing w:before="0" w:after="0"/>
              <w:rPr>
                <w:rFonts w:eastAsia="Times New Roman"/>
                <w:iCs/>
                <w:noProof/>
                <w:lang w:val="et-EE"/>
              </w:rPr>
            </w:pPr>
            <w:r w:rsidRPr="008F6F06">
              <w:rPr>
                <w:rFonts w:eastAsia="Times New Roman"/>
                <w:iCs/>
                <w:noProof/>
                <w:lang w:val="et-EE"/>
              </w:rPr>
              <w:t xml:space="preserve">Samuti on olemas </w:t>
            </w:r>
            <w:r w:rsidR="00BD508C">
              <w:rPr>
                <w:rFonts w:eastAsia="Times New Roman"/>
                <w:iCs/>
                <w:noProof/>
                <w:lang w:val="et-EE"/>
              </w:rPr>
              <w:t>koostoime</w:t>
            </w:r>
            <w:r w:rsidR="00BD508C" w:rsidRPr="008F6F06">
              <w:rPr>
                <w:rFonts w:eastAsia="Times New Roman"/>
                <w:iCs/>
                <w:noProof/>
                <w:lang w:val="et-EE"/>
              </w:rPr>
              <w:t xml:space="preserve"> </w:t>
            </w:r>
            <w:r w:rsidRPr="008F6F06">
              <w:rPr>
                <w:rFonts w:eastAsia="Times New Roman"/>
                <w:iCs/>
                <w:noProof/>
                <w:lang w:val="et-EE"/>
              </w:rPr>
              <w:t>Sisejulgeolekufondiga meetmete</w:t>
            </w:r>
            <w:r w:rsidR="00BD508C">
              <w:rPr>
                <w:rFonts w:eastAsia="Times New Roman"/>
                <w:iCs/>
                <w:noProof/>
                <w:lang w:val="et-EE"/>
              </w:rPr>
              <w:t>s</w:t>
            </w:r>
            <w:r w:rsidRPr="008F6F06">
              <w:rPr>
                <w:rFonts w:eastAsia="Times New Roman"/>
                <w:iCs/>
                <w:noProof/>
                <w:lang w:val="et-EE"/>
              </w:rPr>
              <w:t xml:space="preserve">, mis on seotud </w:t>
            </w:r>
            <w:r w:rsidR="00205DB7" w:rsidRPr="008F6F06">
              <w:rPr>
                <w:rFonts w:eastAsia="Times New Roman"/>
                <w:iCs/>
                <w:noProof/>
                <w:lang w:val="et-EE"/>
              </w:rPr>
              <w:t xml:space="preserve">sisserändajatest laste </w:t>
            </w:r>
            <w:r w:rsidRPr="008F6F06">
              <w:rPr>
                <w:rFonts w:eastAsia="Times New Roman"/>
                <w:iCs/>
                <w:noProof/>
                <w:lang w:val="et-EE"/>
              </w:rPr>
              <w:t>kaitse, inimkaubanduse vastase võitluse</w:t>
            </w:r>
            <w:r w:rsidR="00531897">
              <w:rPr>
                <w:rFonts w:eastAsia="Times New Roman"/>
                <w:iCs/>
                <w:noProof/>
                <w:lang w:val="et-EE"/>
              </w:rPr>
              <w:t xml:space="preserve"> ja</w:t>
            </w:r>
            <w:r w:rsidRPr="008F6F06">
              <w:rPr>
                <w:rFonts w:eastAsia="Times New Roman"/>
                <w:iCs/>
                <w:noProof/>
                <w:lang w:val="et-EE"/>
              </w:rPr>
              <w:t xml:space="preserve"> inimkaubanduse ohvrite kaitse</w:t>
            </w:r>
            <w:r w:rsidR="00531897">
              <w:rPr>
                <w:rFonts w:eastAsia="Times New Roman"/>
                <w:iCs/>
                <w:noProof/>
                <w:lang w:val="et-EE"/>
              </w:rPr>
              <w:t>ga ning</w:t>
            </w:r>
            <w:r w:rsidRPr="008F6F06">
              <w:rPr>
                <w:rFonts w:eastAsia="Times New Roman"/>
                <w:iCs/>
                <w:noProof/>
                <w:lang w:val="et-EE"/>
              </w:rPr>
              <w:t xml:space="preserve"> </w:t>
            </w:r>
            <w:r w:rsidR="0071691C" w:rsidRPr="008F6F06">
              <w:rPr>
                <w:rFonts w:eastAsia="Times New Roman"/>
                <w:iCs/>
                <w:noProof/>
                <w:lang w:val="et-EE"/>
              </w:rPr>
              <w:t>sisse</w:t>
            </w:r>
            <w:r w:rsidRPr="008F6F06">
              <w:rPr>
                <w:rFonts w:eastAsia="Times New Roman"/>
                <w:iCs/>
                <w:noProof/>
                <w:lang w:val="et-EE"/>
              </w:rPr>
              <w:t>rändajate ebaseadusliku üle piiri toimetamise ning radikaliseerumise ennetamise ja tõkestamisega. Meetmed, mi</w:t>
            </w:r>
            <w:r w:rsidR="00BD508C">
              <w:rPr>
                <w:rFonts w:eastAsia="Times New Roman"/>
                <w:iCs/>
                <w:noProof/>
                <w:lang w:val="et-EE"/>
              </w:rPr>
              <w:t>llega</w:t>
            </w:r>
            <w:r w:rsidRPr="008F6F06">
              <w:rPr>
                <w:rFonts w:eastAsia="Times New Roman"/>
                <w:iCs/>
                <w:noProof/>
                <w:lang w:val="et-EE"/>
              </w:rPr>
              <w:t xml:space="preserve"> </w:t>
            </w:r>
            <w:r w:rsidR="00BD508C" w:rsidRPr="008F6F06">
              <w:rPr>
                <w:rFonts w:eastAsia="Times New Roman"/>
                <w:iCs/>
                <w:noProof/>
                <w:lang w:val="et-EE"/>
              </w:rPr>
              <w:t>arenda</w:t>
            </w:r>
            <w:r w:rsidR="00BD508C">
              <w:rPr>
                <w:rFonts w:eastAsia="Times New Roman"/>
                <w:iCs/>
                <w:noProof/>
                <w:lang w:val="et-EE"/>
              </w:rPr>
              <w:t>takse</w:t>
            </w:r>
            <w:r w:rsidR="00BD508C" w:rsidRPr="008F6F06">
              <w:rPr>
                <w:rFonts w:eastAsia="Times New Roman"/>
                <w:iCs/>
                <w:noProof/>
                <w:lang w:val="et-EE"/>
              </w:rPr>
              <w:t xml:space="preserve"> </w:t>
            </w:r>
            <w:r w:rsidRPr="008F6F06">
              <w:rPr>
                <w:rFonts w:eastAsia="Times New Roman"/>
                <w:iCs/>
                <w:noProof/>
                <w:lang w:val="et-EE"/>
              </w:rPr>
              <w:t>piirihalduse eesmärgil</w:t>
            </w:r>
            <w:r w:rsidR="00BD508C" w:rsidRPr="008F6F06">
              <w:rPr>
                <w:rFonts w:eastAsia="Times New Roman"/>
                <w:iCs/>
                <w:noProof/>
                <w:lang w:val="et-EE"/>
              </w:rPr>
              <w:t xml:space="preserve"> Eurodac-süsteemi</w:t>
            </w:r>
            <w:r w:rsidRPr="008F6F06">
              <w:rPr>
                <w:rFonts w:eastAsia="Times New Roman"/>
                <w:iCs/>
                <w:noProof/>
                <w:lang w:val="et-EE"/>
              </w:rPr>
              <w:t>, on seotud piirihalduse ja viisa</w:t>
            </w:r>
            <w:r w:rsidR="00B5405A">
              <w:rPr>
                <w:rFonts w:eastAsia="Times New Roman"/>
                <w:iCs/>
                <w:noProof/>
                <w:lang w:val="et-EE"/>
              </w:rPr>
              <w:t>poliitika</w:t>
            </w:r>
            <w:r w:rsidRPr="008F6F06">
              <w:rPr>
                <w:rFonts w:eastAsia="Times New Roman"/>
                <w:iCs/>
                <w:noProof/>
                <w:lang w:val="et-EE"/>
              </w:rPr>
              <w:t xml:space="preserve"> rahast</w:t>
            </w:r>
            <w:r w:rsidR="008A2B76">
              <w:rPr>
                <w:rFonts w:eastAsia="Times New Roman"/>
                <w:iCs/>
                <w:noProof/>
                <w:lang w:val="et-EE"/>
              </w:rPr>
              <w:t>u</w:t>
            </w:r>
            <w:r w:rsidRPr="008F6F06">
              <w:rPr>
                <w:rFonts w:eastAsia="Times New Roman"/>
                <w:iCs/>
                <w:noProof/>
                <w:lang w:val="et-EE"/>
              </w:rPr>
              <w:t>ga (</w:t>
            </w:r>
            <w:r w:rsidR="00B5405A">
              <w:rPr>
                <w:rFonts w:eastAsia="Times New Roman"/>
                <w:iCs/>
                <w:noProof/>
                <w:lang w:val="et-EE"/>
              </w:rPr>
              <w:t xml:space="preserve">edaspidi </w:t>
            </w:r>
            <w:r w:rsidRPr="001237FD">
              <w:rPr>
                <w:rFonts w:eastAsia="Times New Roman"/>
                <w:i/>
                <w:noProof/>
                <w:lang w:val="et-EE"/>
              </w:rPr>
              <w:t>BMVI</w:t>
            </w:r>
            <w:r w:rsidRPr="008F6F06">
              <w:rPr>
                <w:rFonts w:eastAsia="Times New Roman"/>
                <w:iCs/>
                <w:noProof/>
                <w:lang w:val="et-EE"/>
              </w:rPr>
              <w:t>).</w:t>
            </w:r>
          </w:p>
          <w:p w14:paraId="7E76E64F" w14:textId="77777777" w:rsidR="004E6CFE" w:rsidRPr="008F6F06" w:rsidRDefault="004E6CFE" w:rsidP="004E6CFE">
            <w:pPr>
              <w:spacing w:before="0" w:after="0"/>
              <w:rPr>
                <w:ins w:id="503" w:author="Ave Osman" w:date="2025-07-17T12:25:00Z" w16du:dateUtc="2025-07-17T09:25:00Z"/>
                <w:rFonts w:eastAsia="Times New Roman"/>
                <w:iCs/>
                <w:noProof/>
                <w:lang w:val="et-EE"/>
              </w:rPr>
            </w:pPr>
          </w:p>
          <w:p w14:paraId="2207D0CC" w14:textId="50E34BCD" w:rsidR="00C72E35" w:rsidRDefault="00CB78FC" w:rsidP="004E6CFE">
            <w:pPr>
              <w:spacing w:before="0" w:after="0"/>
              <w:rPr>
                <w:ins w:id="504" w:author="Ave Osman" w:date="2025-07-17T14:15:00Z" w16du:dateUtc="2025-07-17T11:15:00Z"/>
                <w:rFonts w:eastAsia="Times New Roman"/>
                <w:noProof/>
              </w:rPr>
            </w:pPr>
            <w:ins w:id="505" w:author="Ave Osman" w:date="2025-07-17T13:36:00Z" w16du:dateUtc="2025-07-17T10:36:00Z">
              <w:r>
                <w:rPr>
                  <w:rFonts w:eastAsia="Times New Roman"/>
                  <w:iCs/>
                  <w:noProof/>
                  <w:lang w:val="et-EE"/>
                </w:rPr>
                <w:t xml:space="preserve">AMIFil on tugev </w:t>
              </w:r>
            </w:ins>
            <w:ins w:id="506" w:author="Ave Osman" w:date="2025-07-17T14:05:00Z" w16du:dateUtc="2025-07-17T11:05:00Z">
              <w:r w:rsidR="00676756">
                <w:rPr>
                  <w:rFonts w:eastAsia="Times New Roman"/>
                  <w:iCs/>
                  <w:noProof/>
                  <w:lang w:val="et-EE"/>
                </w:rPr>
                <w:t>sünergia BMVI-ga</w:t>
              </w:r>
            </w:ins>
            <w:ins w:id="507" w:author="Martin Eber" w:date="2025-07-18T16:39:00Z" w16du:dateUtc="2025-07-18T13:39:00Z">
              <w:r w:rsidR="006A2B87">
                <w:rPr>
                  <w:rFonts w:eastAsia="Times New Roman"/>
                  <w:iCs/>
                  <w:noProof/>
                  <w:lang w:val="et-EE"/>
                </w:rPr>
                <w:t>,</w:t>
              </w:r>
            </w:ins>
            <w:ins w:id="508" w:author="Ave Osman" w:date="2025-07-17T13:37:00Z" w16du:dateUtc="2025-07-17T10:37:00Z">
              <w:r>
                <w:rPr>
                  <w:rFonts w:eastAsia="Times New Roman"/>
                  <w:iCs/>
                  <w:noProof/>
                  <w:lang w:val="et-EE"/>
                </w:rPr>
                <w:t xml:space="preserve"> eriti </w:t>
              </w:r>
            </w:ins>
            <w:ins w:id="509" w:author="Ave Osman" w:date="2025-07-18T12:36:00Z" w16du:dateUtc="2025-07-18T09:36:00Z">
              <w:r w:rsidR="008121D5">
                <w:rPr>
                  <w:rFonts w:eastAsia="Times New Roman"/>
                  <w:iCs/>
                  <w:noProof/>
                  <w:lang w:val="et-EE"/>
                </w:rPr>
                <w:t xml:space="preserve">seoses </w:t>
              </w:r>
            </w:ins>
            <w:ins w:id="510" w:author="Ave Osman" w:date="2025-07-17T13:40:00Z" w16du:dateUtc="2025-07-17T10:40:00Z">
              <w:r w:rsidR="006D4E89">
                <w:rPr>
                  <w:rFonts w:eastAsia="Times New Roman"/>
                  <w:iCs/>
                  <w:noProof/>
                  <w:lang w:val="et-EE"/>
                </w:rPr>
                <w:t xml:space="preserve">varjupaiga- ja </w:t>
              </w:r>
            </w:ins>
            <w:ins w:id="511" w:author="Ave Osman" w:date="2025-07-17T13:41:00Z" w16du:dateUtc="2025-07-17T10:41:00Z">
              <w:r w:rsidR="006D4E89">
                <w:rPr>
                  <w:rFonts w:eastAsia="Times New Roman"/>
                  <w:iCs/>
                  <w:noProof/>
                  <w:lang w:val="et-EE"/>
                </w:rPr>
                <w:t xml:space="preserve">rändereformi </w:t>
              </w:r>
            </w:ins>
            <w:ins w:id="512" w:author="Ave Osman" w:date="2025-07-17T13:39:00Z" w16du:dateUtc="2025-07-17T10:39:00Z">
              <w:r w:rsidR="006D4E89">
                <w:rPr>
                  <w:rFonts w:eastAsia="Times New Roman"/>
                  <w:iCs/>
                  <w:noProof/>
                  <w:lang w:val="et-EE"/>
                </w:rPr>
                <w:t>erimeetme</w:t>
              </w:r>
            </w:ins>
            <w:ins w:id="513" w:author="Ave Osman" w:date="2025-07-20T23:18:00Z" w16du:dateUtc="2025-07-20T20:18:00Z">
              <w:r w:rsidR="006A2B87">
                <w:rPr>
                  <w:rFonts w:eastAsia="Times New Roman"/>
                  <w:iCs/>
                  <w:noProof/>
                  <w:lang w:val="et-EE"/>
                </w:rPr>
                <w:t xml:space="preserve"> rakendamise</w:t>
              </w:r>
            </w:ins>
            <w:ins w:id="514" w:author="Ave Osman" w:date="2025-07-18T12:36:00Z" w16du:dateUtc="2025-07-18T09:36:00Z">
              <w:r w:rsidR="008121D5">
                <w:rPr>
                  <w:rFonts w:eastAsia="Times New Roman"/>
                  <w:iCs/>
                  <w:noProof/>
                  <w:lang w:val="et-EE"/>
                </w:rPr>
                <w:t>ga</w:t>
              </w:r>
            </w:ins>
            <w:ins w:id="515" w:author="Ave Osman" w:date="2025-07-17T13:39:00Z" w16du:dateUtc="2025-07-17T10:39:00Z">
              <w:r w:rsidR="006D4E89">
                <w:rPr>
                  <w:rFonts w:eastAsia="Times New Roman"/>
                  <w:iCs/>
                  <w:noProof/>
                  <w:lang w:val="et-EE"/>
                </w:rPr>
                <w:t xml:space="preserve">. </w:t>
              </w:r>
            </w:ins>
            <w:ins w:id="516" w:author="Ave Osman" w:date="2025-07-17T13:41:00Z" w16du:dateUtc="2025-07-17T10:41:00Z">
              <w:r w:rsidR="006D4E89">
                <w:rPr>
                  <w:rFonts w:eastAsia="Times New Roman"/>
                  <w:iCs/>
                  <w:noProof/>
                  <w:lang w:val="et-EE"/>
                </w:rPr>
                <w:t xml:space="preserve">Erimeetme </w:t>
              </w:r>
            </w:ins>
            <w:ins w:id="517" w:author="Ave Osman" w:date="2025-07-17T13:39:00Z" w16du:dateUtc="2025-07-17T10:39:00Z">
              <w:r w:rsidR="006D4E89">
                <w:rPr>
                  <w:rFonts w:eastAsia="Times New Roman"/>
                  <w:iCs/>
                  <w:noProof/>
                  <w:lang w:val="et-EE"/>
                </w:rPr>
                <w:t xml:space="preserve">BMVI </w:t>
              </w:r>
            </w:ins>
            <w:ins w:id="518" w:author="Ave Osman" w:date="2025-07-18T12:37:00Z" w16du:dateUtc="2025-07-18T09:37:00Z">
              <w:r w:rsidR="008121D5">
                <w:rPr>
                  <w:rFonts w:eastAsia="Times New Roman"/>
                  <w:iCs/>
                  <w:noProof/>
                  <w:lang w:val="et-EE"/>
                </w:rPr>
                <w:t>rahastust</w:t>
              </w:r>
            </w:ins>
            <w:ins w:id="519" w:author="Ave Osman" w:date="2025-07-17T13:41:00Z" w16du:dateUtc="2025-07-17T10:41:00Z">
              <w:r w:rsidR="006D4E89">
                <w:rPr>
                  <w:rFonts w:eastAsia="Times New Roman"/>
                  <w:iCs/>
                  <w:noProof/>
                  <w:lang w:val="et-EE"/>
                </w:rPr>
                <w:t xml:space="preserve"> kasutatakse mitmeotstarbelise </w:t>
              </w:r>
            </w:ins>
            <w:ins w:id="520" w:author="Ave Osman" w:date="2025-07-18T12:45:00Z" w16du:dateUtc="2025-07-18T09:45:00Z">
              <w:r w:rsidR="0094481E">
                <w:rPr>
                  <w:rFonts w:eastAsia="Times New Roman"/>
                  <w:iCs/>
                  <w:noProof/>
                  <w:lang w:val="et-EE"/>
                </w:rPr>
                <w:t>majutus</w:t>
              </w:r>
            </w:ins>
            <w:ins w:id="521" w:author="Ave Osman" w:date="2025-07-17T13:47:00Z" w16du:dateUtc="2025-07-17T10:47:00Z">
              <w:r w:rsidR="00B47989">
                <w:rPr>
                  <w:rFonts w:eastAsia="Times New Roman"/>
                  <w:iCs/>
                  <w:noProof/>
                  <w:lang w:val="et-EE"/>
                </w:rPr>
                <w:t>keskuse loomiseks</w:t>
              </w:r>
            </w:ins>
            <w:ins w:id="522" w:author="Ave Osman" w:date="2025-07-18T12:38:00Z" w16du:dateUtc="2025-07-18T09:38:00Z">
              <w:r w:rsidR="0094481E">
                <w:rPr>
                  <w:rFonts w:eastAsia="Times New Roman"/>
                  <w:iCs/>
                  <w:noProof/>
                  <w:lang w:val="et-EE"/>
                </w:rPr>
                <w:t>,</w:t>
              </w:r>
            </w:ins>
            <w:ins w:id="523" w:author="Ave Osman" w:date="2025-07-17T13:47:00Z" w16du:dateUtc="2025-07-17T10:47:00Z">
              <w:r w:rsidR="00B47989">
                <w:rPr>
                  <w:rFonts w:eastAsia="Times New Roman"/>
                  <w:iCs/>
                  <w:noProof/>
                  <w:lang w:val="et-EE"/>
                </w:rPr>
                <w:t xml:space="preserve"> </w:t>
              </w:r>
            </w:ins>
            <w:ins w:id="524" w:author="Ave Osman" w:date="2025-07-18T12:37:00Z" w16du:dateUtc="2025-07-18T09:37:00Z">
              <w:r w:rsidR="008121D5">
                <w:rPr>
                  <w:rFonts w:eastAsia="Times New Roman"/>
                  <w:iCs/>
                  <w:noProof/>
                  <w:lang w:val="et-EE"/>
                </w:rPr>
                <w:t>eelkõige</w:t>
              </w:r>
            </w:ins>
            <w:ins w:id="525" w:author="Ave Osman" w:date="2025-07-17T13:47:00Z" w16du:dateUtc="2025-07-17T10:47:00Z">
              <w:r w:rsidR="00B47989">
                <w:rPr>
                  <w:rFonts w:eastAsia="Times New Roman"/>
                  <w:iCs/>
                  <w:noProof/>
                  <w:lang w:val="et-EE"/>
                </w:rPr>
                <w:t xml:space="preserve"> taustakontrolli </w:t>
              </w:r>
            </w:ins>
            <w:ins w:id="526" w:author="Ave Osman" w:date="2025-07-17T13:48:00Z" w16du:dateUtc="2025-07-17T10:48:00Z">
              <w:r w:rsidR="00B47989">
                <w:rPr>
                  <w:rFonts w:eastAsia="Times New Roman"/>
                  <w:iCs/>
                  <w:noProof/>
                  <w:lang w:val="et-EE"/>
                </w:rPr>
                <w:t xml:space="preserve">menetluse jaoks, mille käigus </w:t>
              </w:r>
            </w:ins>
            <w:ins w:id="527" w:author="Ave Osman" w:date="2025-07-18T12:38:00Z" w16du:dateUtc="2025-07-18T09:38:00Z">
              <w:r w:rsidR="0094481E">
                <w:rPr>
                  <w:rFonts w:eastAsia="Times New Roman"/>
                  <w:iCs/>
                  <w:noProof/>
                  <w:lang w:val="et-EE"/>
                </w:rPr>
                <w:t>kujundatakse</w:t>
              </w:r>
            </w:ins>
            <w:ins w:id="528" w:author="Ave Osman" w:date="2025-07-17T13:48:00Z" w16du:dateUtc="2025-07-17T10:48:00Z">
              <w:r w:rsidR="00B47989">
                <w:rPr>
                  <w:rFonts w:eastAsia="Times New Roman"/>
                  <w:iCs/>
                  <w:noProof/>
                  <w:lang w:val="et-EE"/>
                </w:rPr>
                <w:t xml:space="preserve"> ümber olemasolev kinnipidamiskeskus ja hangitakse </w:t>
              </w:r>
            </w:ins>
            <w:ins w:id="529" w:author="Ave Osman" w:date="2025-07-17T13:50:00Z" w16du:dateUtc="2025-07-17T10:50:00Z">
              <w:r w:rsidR="00B47989">
                <w:rPr>
                  <w:rFonts w:eastAsia="Times New Roman"/>
                  <w:iCs/>
                  <w:noProof/>
                  <w:lang w:val="et-EE"/>
                </w:rPr>
                <w:t>teisaldatavaid moodulmaju. Loodav mitmeotstarbeli</w:t>
              </w:r>
            </w:ins>
            <w:ins w:id="530" w:author="Ave Osman" w:date="2025-07-17T13:51:00Z" w16du:dateUtc="2025-07-17T10:51:00Z">
              <w:r w:rsidR="00B47989">
                <w:rPr>
                  <w:rFonts w:eastAsia="Times New Roman"/>
                  <w:iCs/>
                  <w:noProof/>
                  <w:lang w:val="et-EE"/>
                </w:rPr>
                <w:t>ne</w:t>
              </w:r>
            </w:ins>
            <w:ins w:id="531" w:author="Ave Osman" w:date="2025-07-17T13:50:00Z" w16du:dateUtc="2025-07-17T10:50:00Z">
              <w:r w:rsidR="00B47989">
                <w:rPr>
                  <w:rFonts w:eastAsia="Times New Roman"/>
                  <w:iCs/>
                  <w:noProof/>
                  <w:lang w:val="et-EE"/>
                </w:rPr>
                <w:t xml:space="preserve"> </w:t>
              </w:r>
            </w:ins>
            <w:ins w:id="532" w:author="Ave Osman" w:date="2025-07-18T12:39:00Z" w16du:dateUtc="2025-07-18T09:39:00Z">
              <w:r w:rsidR="0094481E">
                <w:rPr>
                  <w:rFonts w:eastAsia="Times New Roman"/>
                  <w:iCs/>
                  <w:noProof/>
                  <w:lang w:val="et-EE"/>
                </w:rPr>
                <w:t>taristu</w:t>
              </w:r>
            </w:ins>
            <w:ins w:id="533" w:author="Ave Osman" w:date="2025-07-17T13:51:00Z" w16du:dateUtc="2025-07-17T10:51:00Z">
              <w:r w:rsidR="00B47989">
                <w:rPr>
                  <w:rFonts w:eastAsia="Times New Roman"/>
                  <w:iCs/>
                  <w:noProof/>
                  <w:lang w:val="et-EE"/>
                </w:rPr>
                <w:t xml:space="preserve"> on mõeldud taustakontrolli teostamiseks, kuid seda</w:t>
              </w:r>
            </w:ins>
            <w:ins w:id="534" w:author="Ave Osman" w:date="2025-07-17T13:50:00Z" w16du:dateUtc="2025-07-17T10:50:00Z">
              <w:r w:rsidR="00B47989" w:rsidRPr="00155786">
                <w:rPr>
                  <w:rFonts w:eastAsia="Times New Roman"/>
                  <w:noProof/>
                  <w:lang w:val="et-EE"/>
                </w:rPr>
                <w:t xml:space="preserve"> saab </w:t>
              </w:r>
            </w:ins>
            <w:ins w:id="535" w:author="Ave Osman" w:date="2025-07-17T13:51:00Z" w16du:dateUtc="2025-07-17T10:51:00Z">
              <w:r w:rsidR="00B47989" w:rsidRPr="00155786">
                <w:rPr>
                  <w:rFonts w:eastAsia="Times New Roman"/>
                  <w:noProof/>
                  <w:lang w:val="et-EE"/>
                </w:rPr>
                <w:t xml:space="preserve">vastavalt </w:t>
              </w:r>
            </w:ins>
            <w:ins w:id="536" w:author="Ave Osman" w:date="2025-07-17T13:50:00Z" w16du:dateUtc="2025-07-17T10:50:00Z">
              <w:r w:rsidR="00B47989" w:rsidRPr="00155786">
                <w:rPr>
                  <w:rFonts w:eastAsia="Times New Roman"/>
                  <w:noProof/>
                  <w:lang w:val="et-EE"/>
                </w:rPr>
                <w:t>vajaduse</w:t>
              </w:r>
            </w:ins>
            <w:ins w:id="537" w:author="Ave Osman" w:date="2025-07-17T13:52:00Z" w16du:dateUtc="2025-07-17T10:52:00Z">
              <w:r w:rsidR="00B47989" w:rsidRPr="00155786">
                <w:rPr>
                  <w:rFonts w:eastAsia="Times New Roman"/>
                  <w:noProof/>
                  <w:lang w:val="et-EE"/>
                </w:rPr>
                <w:t>le</w:t>
              </w:r>
            </w:ins>
            <w:ins w:id="538" w:author="Ave Osman" w:date="2025-07-17T13:50:00Z" w16du:dateUtc="2025-07-17T10:50:00Z">
              <w:r w:rsidR="00B47989" w:rsidRPr="00155786">
                <w:rPr>
                  <w:rFonts w:eastAsia="Times New Roman"/>
                  <w:noProof/>
                  <w:lang w:val="et-EE"/>
                </w:rPr>
                <w:t xml:space="preserve"> kasutada ka </w:t>
              </w:r>
            </w:ins>
            <w:ins w:id="539" w:author="Ave Osman" w:date="2025-07-17T13:53:00Z" w16du:dateUtc="2025-07-17T10:53:00Z">
              <w:r w:rsidR="00B47989" w:rsidRPr="00155786">
                <w:rPr>
                  <w:rFonts w:eastAsia="Times New Roman"/>
                  <w:noProof/>
                  <w:lang w:val="et-EE"/>
                </w:rPr>
                <w:t>piirimenetluse</w:t>
              </w:r>
            </w:ins>
            <w:ins w:id="540" w:author="Ave Osman" w:date="2025-07-18T12:40:00Z" w16du:dateUtc="2025-07-18T09:40:00Z">
              <w:r w:rsidR="0094481E" w:rsidRPr="00155786">
                <w:rPr>
                  <w:rFonts w:eastAsia="Times New Roman"/>
                  <w:noProof/>
                  <w:lang w:val="et-EE"/>
                </w:rPr>
                <w:t xml:space="preserve"> eesmärkidel</w:t>
              </w:r>
            </w:ins>
            <w:ins w:id="541" w:author="Ave Osman" w:date="2025-07-17T13:52:00Z" w16du:dateUtc="2025-07-17T10:52:00Z">
              <w:r w:rsidR="00B47989" w:rsidRPr="00155786">
                <w:rPr>
                  <w:rFonts w:eastAsia="Times New Roman"/>
                  <w:noProof/>
                  <w:lang w:val="et-EE"/>
                </w:rPr>
                <w:t>.</w:t>
              </w:r>
            </w:ins>
            <w:ins w:id="542" w:author="Ave Osman" w:date="2025-07-17T13:54:00Z" w16du:dateUtc="2025-07-17T10:54:00Z">
              <w:r w:rsidR="00B47989" w:rsidRPr="00155786">
                <w:rPr>
                  <w:rFonts w:eastAsia="Times New Roman"/>
                  <w:noProof/>
                  <w:lang w:val="et-EE"/>
                </w:rPr>
                <w:t xml:space="preserve"> </w:t>
              </w:r>
              <w:r w:rsidR="00B47989">
                <w:rPr>
                  <w:rFonts w:eastAsia="Times New Roman"/>
                  <w:noProof/>
                </w:rPr>
                <w:t xml:space="preserve">Erimeetme BMVI vahendeid </w:t>
              </w:r>
            </w:ins>
            <w:ins w:id="543" w:author="Ave Osman" w:date="2025-07-17T13:55:00Z" w16du:dateUtc="2025-07-17T10:55:00Z">
              <w:r w:rsidR="00B47989">
                <w:rPr>
                  <w:rFonts w:eastAsia="Times New Roman"/>
                  <w:noProof/>
                </w:rPr>
                <w:t xml:space="preserve">kasutatakse ka </w:t>
              </w:r>
            </w:ins>
            <w:ins w:id="544" w:author="Ave Osman" w:date="2025-07-18T12:41:00Z" w16du:dateUtc="2025-07-18T09:41:00Z">
              <w:r w:rsidR="0094481E">
                <w:rPr>
                  <w:rFonts w:eastAsia="Times New Roman"/>
                  <w:noProof/>
                </w:rPr>
                <w:t>täiendava</w:t>
              </w:r>
            </w:ins>
            <w:ins w:id="545" w:author="Ave Osman" w:date="2025-07-18T12:42:00Z" w16du:dateUtc="2025-07-18T09:42:00Z">
              <w:r w:rsidR="0094481E">
                <w:rPr>
                  <w:rFonts w:eastAsia="Times New Roman"/>
                  <w:noProof/>
                </w:rPr>
                <w:t>te</w:t>
              </w:r>
            </w:ins>
            <w:ins w:id="546" w:author="Ave Osman" w:date="2025-07-18T12:41:00Z" w16du:dateUtc="2025-07-18T09:41:00Z">
              <w:r w:rsidR="0094481E">
                <w:rPr>
                  <w:rFonts w:eastAsia="Times New Roman"/>
                  <w:noProof/>
                </w:rPr>
                <w:t xml:space="preserve"> </w:t>
              </w:r>
            </w:ins>
            <w:ins w:id="547" w:author="Ave Osman" w:date="2025-07-17T13:55:00Z" w16du:dateUtc="2025-07-17T10:55:00Z">
              <w:r w:rsidR="00B47989">
                <w:rPr>
                  <w:rFonts w:eastAsia="Times New Roman"/>
                  <w:noProof/>
                </w:rPr>
                <w:t>piirivalve</w:t>
              </w:r>
            </w:ins>
            <w:ins w:id="548" w:author="Ave Osman" w:date="2025-07-18T12:41:00Z" w16du:dateUtc="2025-07-18T09:41:00Z">
              <w:r w:rsidR="0094481E">
                <w:rPr>
                  <w:rFonts w:eastAsia="Times New Roman"/>
                  <w:noProof/>
                </w:rPr>
                <w:t>-</w:t>
              </w:r>
            </w:ins>
            <w:ins w:id="549" w:author="Ave Osman" w:date="2025-07-17T13:55:00Z" w16du:dateUtc="2025-07-17T10:55:00Z">
              <w:r w:rsidR="00B47989">
                <w:rPr>
                  <w:rFonts w:eastAsia="Times New Roman"/>
                  <w:noProof/>
                </w:rPr>
                <w:t xml:space="preserve"> ja seire</w:t>
              </w:r>
            </w:ins>
            <w:ins w:id="550" w:author="Ave Osman" w:date="2025-07-18T12:41:00Z" w16du:dateUtc="2025-07-18T09:41:00Z">
              <w:r w:rsidR="0094481E">
                <w:rPr>
                  <w:rFonts w:eastAsia="Times New Roman"/>
                  <w:noProof/>
                </w:rPr>
                <w:t>seadmete soetamiseks</w:t>
              </w:r>
            </w:ins>
            <w:ins w:id="551" w:author="Ave Osman" w:date="2025-07-17T13:55:00Z" w16du:dateUtc="2025-07-17T10:55:00Z">
              <w:r w:rsidR="00B47989">
                <w:rPr>
                  <w:rFonts w:eastAsia="Times New Roman"/>
                  <w:noProof/>
                </w:rPr>
                <w:t xml:space="preserve">. </w:t>
              </w:r>
            </w:ins>
            <w:ins w:id="552" w:author="Ave Osman" w:date="2025-07-17T13:56:00Z" w16du:dateUtc="2025-07-17T10:56:00Z">
              <w:r w:rsidR="00B47989">
                <w:rPr>
                  <w:rFonts w:eastAsia="Times New Roman"/>
                  <w:noProof/>
                </w:rPr>
                <w:t xml:space="preserve">Samuti </w:t>
              </w:r>
              <w:r w:rsidR="00676756">
                <w:rPr>
                  <w:rFonts w:eastAsia="Times New Roman"/>
                  <w:noProof/>
                </w:rPr>
                <w:t xml:space="preserve">tehakse IT-arendusi, et tõhustada </w:t>
              </w:r>
            </w:ins>
            <w:ins w:id="553" w:author="Ave Osman" w:date="2025-07-17T13:57:00Z" w16du:dateUtc="2025-07-17T10:57:00Z">
              <w:r w:rsidR="00676756">
                <w:rPr>
                  <w:rFonts w:eastAsia="Times New Roman"/>
                  <w:noProof/>
                </w:rPr>
                <w:t xml:space="preserve">taustakontrolli ning infosüsteemide </w:t>
              </w:r>
            </w:ins>
            <w:ins w:id="554" w:author="Ave Osman" w:date="2025-07-18T12:44:00Z" w16du:dateUtc="2025-07-18T09:44:00Z">
              <w:r w:rsidR="0094481E">
                <w:rPr>
                  <w:rFonts w:eastAsia="Times New Roman"/>
                  <w:noProof/>
                </w:rPr>
                <w:t>ühenduvust</w:t>
              </w:r>
            </w:ins>
            <w:ins w:id="555" w:author="Ave Osman" w:date="2025-07-17T13:57:00Z" w16du:dateUtc="2025-07-17T10:57:00Z">
              <w:r w:rsidR="00676756">
                <w:rPr>
                  <w:rFonts w:eastAsia="Times New Roman"/>
                  <w:noProof/>
                </w:rPr>
                <w:t xml:space="preserve"> (nt ILLEGAAL, RAKS, </w:t>
              </w:r>
            </w:ins>
            <w:ins w:id="556" w:author="Ave Osman" w:date="2025-07-17T17:24:00Z" w16du:dateUtc="2025-07-17T14:24:00Z">
              <w:r w:rsidR="00D76889">
                <w:rPr>
                  <w:rFonts w:eastAsia="Times New Roman"/>
                  <w:noProof/>
                </w:rPr>
                <w:t>E</w:t>
              </w:r>
            </w:ins>
            <w:ins w:id="557" w:author="Ave Osman" w:date="2025-07-17T13:57:00Z" w16du:dateUtc="2025-07-17T10:57:00Z">
              <w:r w:rsidR="00676756">
                <w:rPr>
                  <w:rFonts w:eastAsia="Times New Roman"/>
                  <w:noProof/>
                </w:rPr>
                <w:t>-</w:t>
              </w:r>
            </w:ins>
            <w:ins w:id="558" w:author="Ave Osman" w:date="2025-07-17T17:24:00Z" w16du:dateUtc="2025-07-17T14:24:00Z">
              <w:r w:rsidR="00D76889">
                <w:rPr>
                  <w:rFonts w:eastAsia="Times New Roman"/>
                  <w:noProof/>
                </w:rPr>
                <w:t>t</w:t>
              </w:r>
            </w:ins>
            <w:ins w:id="559" w:author="Ave Osman" w:date="2025-07-17T13:57:00Z" w16du:dateUtc="2025-07-17T10:57:00Z">
              <w:r w:rsidR="00676756">
                <w:rPr>
                  <w:rFonts w:eastAsia="Times New Roman"/>
                  <w:noProof/>
                </w:rPr>
                <w:t xml:space="preserve">oimik), sealhulgas </w:t>
              </w:r>
            </w:ins>
            <w:ins w:id="560" w:author="Ave Osman" w:date="2025-07-17T14:08:00Z" w16du:dateUtc="2025-07-17T11:08:00Z">
              <w:r w:rsidR="00494477">
                <w:rPr>
                  <w:rFonts w:eastAsia="Times New Roman"/>
                  <w:noProof/>
                </w:rPr>
                <w:t xml:space="preserve">tagada </w:t>
              </w:r>
            </w:ins>
            <w:ins w:id="561" w:author="Ave Osman" w:date="2025-07-17T13:57:00Z" w16du:dateUtc="2025-07-17T10:57:00Z">
              <w:r w:rsidR="00676756">
                <w:rPr>
                  <w:rFonts w:eastAsia="Times New Roman"/>
                  <w:noProof/>
                </w:rPr>
                <w:t>autom</w:t>
              </w:r>
            </w:ins>
            <w:ins w:id="562" w:author="Ave Osman" w:date="2025-07-17T13:58:00Z" w16du:dateUtc="2025-07-17T10:58:00Z">
              <w:r w:rsidR="00676756">
                <w:rPr>
                  <w:rFonts w:eastAsia="Times New Roman"/>
                  <w:noProof/>
                </w:rPr>
                <w:t xml:space="preserve">aatne tõlkelahendus. </w:t>
              </w:r>
            </w:ins>
            <w:ins w:id="563" w:author="Ave Osman" w:date="2025-07-17T14:08:00Z" w16du:dateUtc="2025-07-17T11:08:00Z">
              <w:r w:rsidR="00494477">
                <w:rPr>
                  <w:rFonts w:eastAsia="Times New Roman"/>
                  <w:noProof/>
                </w:rPr>
                <w:t xml:space="preserve">Erimeetme BMVI vahendite toel </w:t>
              </w:r>
              <w:r w:rsidR="00850ACE">
                <w:rPr>
                  <w:rFonts w:eastAsia="Times New Roman"/>
                  <w:noProof/>
                </w:rPr>
                <w:t xml:space="preserve">tagatakse </w:t>
              </w:r>
            </w:ins>
            <w:ins w:id="564" w:author="Ave Osman" w:date="2025-07-17T14:09:00Z" w16du:dateUtc="2025-07-17T11:09:00Z">
              <w:r w:rsidR="00850ACE">
                <w:rPr>
                  <w:rFonts w:eastAsia="Times New Roman"/>
                  <w:noProof/>
                </w:rPr>
                <w:t>ka vajalik</w:t>
              </w:r>
            </w:ins>
            <w:ins w:id="565" w:author="Ave Osman" w:date="2025-07-20T23:18:00Z" w16du:dateUtc="2025-07-20T20:18:00Z">
              <w:r w:rsidR="00FE032F">
                <w:rPr>
                  <w:rFonts w:eastAsia="Times New Roman"/>
                  <w:noProof/>
                </w:rPr>
                <w:t>ud</w:t>
              </w:r>
            </w:ins>
            <w:ins w:id="566" w:author="Ave Osman" w:date="2025-07-17T14:09:00Z" w16du:dateUtc="2025-07-17T11:09:00Z">
              <w:r w:rsidR="00850ACE">
                <w:rPr>
                  <w:rFonts w:eastAsia="Times New Roman"/>
                  <w:noProof/>
                </w:rPr>
                <w:t xml:space="preserve"> teenused </w:t>
              </w:r>
            </w:ins>
            <w:ins w:id="567" w:author="Ave Osman" w:date="2025-07-20T23:19:00Z" w16du:dateUtc="2025-07-20T20:19:00Z">
              <w:r w:rsidR="00453EA1">
                <w:rPr>
                  <w:rFonts w:eastAsia="Times New Roman"/>
                  <w:noProof/>
                </w:rPr>
                <w:t xml:space="preserve">nendele, kes suunatakse </w:t>
              </w:r>
            </w:ins>
            <w:ins w:id="568" w:author="Ave Osman" w:date="2025-07-17T14:09:00Z" w16du:dateUtc="2025-07-17T11:09:00Z">
              <w:r w:rsidR="00850ACE">
                <w:rPr>
                  <w:rFonts w:eastAsia="Times New Roman"/>
                  <w:noProof/>
                </w:rPr>
                <w:t>taustakontrolli ja piirimenetlus</w:t>
              </w:r>
            </w:ins>
            <w:ins w:id="569" w:author="Ave Osman" w:date="2025-07-20T23:19:00Z" w16du:dateUtc="2025-07-20T20:19:00Z">
              <w:r w:rsidR="00453EA1">
                <w:rPr>
                  <w:rFonts w:eastAsia="Times New Roman"/>
                  <w:noProof/>
                </w:rPr>
                <w:t>s</w:t>
              </w:r>
            </w:ins>
            <w:ins w:id="570" w:author="Ave Osman" w:date="2025-07-17T14:09:00Z" w16du:dateUtc="2025-07-17T11:09:00Z">
              <w:r w:rsidR="00850ACE">
                <w:rPr>
                  <w:rFonts w:eastAsia="Times New Roman"/>
                  <w:noProof/>
                </w:rPr>
                <w:t xml:space="preserve">e, </w:t>
              </w:r>
            </w:ins>
            <w:ins w:id="571" w:author="Ave Osman" w:date="2025-07-17T14:14:00Z" w16du:dateUtc="2025-07-17T11:14:00Z">
              <w:r w:rsidR="00850ACE">
                <w:rPr>
                  <w:rFonts w:eastAsia="Times New Roman"/>
                  <w:noProof/>
                </w:rPr>
                <w:t>sealhulgas</w:t>
              </w:r>
            </w:ins>
            <w:ins w:id="572" w:author="Ave Osman" w:date="2025-07-17T14:09:00Z" w16du:dateUtc="2025-07-17T11:09:00Z">
              <w:r w:rsidR="00850ACE">
                <w:rPr>
                  <w:rFonts w:eastAsia="Times New Roman"/>
                  <w:noProof/>
                </w:rPr>
                <w:t xml:space="preserve"> </w:t>
              </w:r>
            </w:ins>
            <w:ins w:id="573" w:author="Ave Osman" w:date="2025-07-20T23:19:00Z" w16du:dateUtc="2025-07-20T20:19:00Z">
              <w:r w:rsidR="00FE032F">
                <w:rPr>
                  <w:rFonts w:eastAsia="Times New Roman"/>
                  <w:noProof/>
                </w:rPr>
                <w:t>k</w:t>
              </w:r>
            </w:ins>
            <w:ins w:id="574" w:author="Ave Osman" w:date="2025-07-21T10:18:00Z" w16du:dateUtc="2025-07-21T07:18:00Z">
              <w:r w:rsidR="00BB54C6">
                <w:rPr>
                  <w:rFonts w:eastAsia="Times New Roman"/>
                  <w:noProof/>
                </w:rPr>
                <w:t>a</w:t>
              </w:r>
            </w:ins>
            <w:ins w:id="575" w:author="Ave Osman" w:date="2025-07-20T23:19:00Z" w16du:dateUtc="2025-07-20T20:19:00Z">
              <w:r w:rsidR="00FE032F">
                <w:rPr>
                  <w:rFonts w:eastAsia="Times New Roman"/>
                  <w:noProof/>
                </w:rPr>
                <w:t>etakse</w:t>
              </w:r>
              <w:r w:rsidR="006A2B87">
                <w:rPr>
                  <w:rFonts w:eastAsia="Times New Roman"/>
                  <w:noProof/>
                </w:rPr>
                <w:t xml:space="preserve"> </w:t>
              </w:r>
            </w:ins>
            <w:ins w:id="576" w:author="Ave Osman" w:date="2025-07-18T12:46:00Z" w16du:dateUtc="2025-07-18T09:46:00Z">
              <w:r w:rsidR="0094481E">
                <w:rPr>
                  <w:rFonts w:eastAsia="Times New Roman"/>
                  <w:noProof/>
                </w:rPr>
                <w:t>mitmeotstarbelises majutuskeskuses</w:t>
              </w:r>
            </w:ins>
            <w:ins w:id="577" w:author="Ave Osman" w:date="2025-07-17T14:10:00Z" w16du:dateUtc="2025-07-17T11:10:00Z">
              <w:r w:rsidR="00850ACE">
                <w:rPr>
                  <w:rFonts w:eastAsia="Times New Roman"/>
                  <w:noProof/>
                </w:rPr>
                <w:t xml:space="preserve"> </w:t>
              </w:r>
            </w:ins>
            <w:ins w:id="578" w:author="Ave Osman" w:date="2025-07-20T23:19:00Z" w16du:dateUtc="2025-07-20T20:19:00Z">
              <w:r w:rsidR="00453EA1">
                <w:rPr>
                  <w:rFonts w:eastAsia="Times New Roman"/>
                  <w:noProof/>
                </w:rPr>
                <w:t xml:space="preserve">üldisi </w:t>
              </w:r>
            </w:ins>
            <w:ins w:id="579" w:author="Ave Osman" w:date="2025-07-17T14:10:00Z" w16du:dateUtc="2025-07-17T11:10:00Z">
              <w:r w:rsidR="00850ACE">
                <w:rPr>
                  <w:rFonts w:eastAsia="Times New Roman"/>
                  <w:noProof/>
                </w:rPr>
                <w:t xml:space="preserve">ülesandeid </w:t>
              </w:r>
            </w:ins>
            <w:ins w:id="580" w:author="Ave Osman" w:date="2025-07-18T12:46:00Z" w16du:dateUtc="2025-07-18T09:46:00Z">
              <w:r w:rsidR="0094481E">
                <w:rPr>
                  <w:rFonts w:eastAsia="Times New Roman"/>
                  <w:noProof/>
                </w:rPr>
                <w:t>täitva personali kulud</w:t>
              </w:r>
            </w:ins>
            <w:ins w:id="581" w:author="Ave Osman" w:date="2025-07-17T14:10:00Z" w16du:dateUtc="2025-07-17T11:10:00Z">
              <w:r w:rsidR="00850ACE">
                <w:rPr>
                  <w:rFonts w:eastAsia="Times New Roman"/>
                  <w:noProof/>
                </w:rPr>
                <w:t xml:space="preserve">. </w:t>
              </w:r>
            </w:ins>
          </w:p>
          <w:p w14:paraId="5D3FB11D" w14:textId="77777777" w:rsidR="00850ACE" w:rsidRPr="008F6F06" w:rsidRDefault="00850ACE" w:rsidP="004E6CFE">
            <w:pPr>
              <w:spacing w:before="0" w:after="0"/>
              <w:rPr>
                <w:rFonts w:eastAsia="Times New Roman"/>
                <w:iCs/>
                <w:noProof/>
                <w:lang w:val="et-EE"/>
              </w:rPr>
            </w:pPr>
          </w:p>
          <w:p w14:paraId="51C850BA" w14:textId="11149F78" w:rsidR="006A21AA" w:rsidRPr="008F6F06" w:rsidRDefault="000111E9" w:rsidP="004E6CFE">
            <w:pPr>
              <w:spacing w:before="0" w:after="0"/>
              <w:rPr>
                <w:rFonts w:eastAsia="Times New Roman"/>
                <w:iCs/>
                <w:noProof/>
                <w:lang w:val="et-EE"/>
              </w:rPr>
            </w:pPr>
            <w:r w:rsidRPr="008F6F06">
              <w:rPr>
                <w:rFonts w:eastAsia="Times New Roman"/>
                <w:iCs/>
                <w:noProof/>
                <w:lang w:val="et-EE"/>
              </w:rPr>
              <w:t>AMIF</w:t>
            </w:r>
            <w:r w:rsidR="006A21AA" w:rsidRPr="008F6F06">
              <w:rPr>
                <w:rFonts w:eastAsia="Times New Roman"/>
                <w:iCs/>
                <w:noProof/>
                <w:lang w:val="et-EE"/>
              </w:rPr>
              <w:t xml:space="preserve"> on </w:t>
            </w:r>
            <w:r w:rsidR="004A1DA7" w:rsidRPr="008F6F06">
              <w:rPr>
                <w:rFonts w:eastAsia="Times New Roman"/>
                <w:iCs/>
                <w:noProof/>
                <w:lang w:val="et-EE"/>
              </w:rPr>
              <w:t xml:space="preserve">peamine </w:t>
            </w:r>
            <w:r w:rsidR="00256665">
              <w:rPr>
                <w:rFonts w:eastAsia="Times New Roman"/>
                <w:iCs/>
                <w:noProof/>
                <w:lang w:val="et-EE"/>
              </w:rPr>
              <w:t>rahast</w:t>
            </w:r>
            <w:r w:rsidR="000472D6">
              <w:rPr>
                <w:rFonts w:eastAsia="Times New Roman"/>
                <w:iCs/>
                <w:noProof/>
                <w:lang w:val="et-EE"/>
              </w:rPr>
              <w:t>amisvahend</w:t>
            </w:r>
            <w:r w:rsidR="00076F03">
              <w:rPr>
                <w:rFonts w:eastAsia="Times New Roman"/>
                <w:iCs/>
                <w:noProof/>
                <w:lang w:val="et-EE"/>
              </w:rPr>
              <w:t>,</w:t>
            </w:r>
            <w:r w:rsidR="004A1DA7">
              <w:rPr>
                <w:rFonts w:eastAsia="Times New Roman"/>
                <w:iCs/>
                <w:noProof/>
                <w:lang w:val="et-EE"/>
              </w:rPr>
              <w:t xml:space="preserve"> millega</w:t>
            </w:r>
            <w:r w:rsidR="004A1DA7" w:rsidRPr="008F6F06">
              <w:rPr>
                <w:rFonts w:eastAsia="Times New Roman"/>
                <w:iCs/>
                <w:noProof/>
                <w:lang w:val="et-EE"/>
              </w:rPr>
              <w:t xml:space="preserve"> toeta</w:t>
            </w:r>
            <w:r w:rsidR="004A1DA7">
              <w:rPr>
                <w:rFonts w:eastAsia="Times New Roman"/>
                <w:iCs/>
                <w:noProof/>
                <w:lang w:val="et-EE"/>
              </w:rPr>
              <w:t>takse</w:t>
            </w:r>
            <w:r w:rsidR="004A1DA7" w:rsidRPr="008F6F06">
              <w:rPr>
                <w:rFonts w:eastAsia="Times New Roman"/>
                <w:iCs/>
                <w:noProof/>
                <w:lang w:val="et-EE"/>
              </w:rPr>
              <w:t xml:space="preserve"> </w:t>
            </w:r>
            <w:r w:rsidR="006A21AA" w:rsidRPr="008F6F06">
              <w:rPr>
                <w:rFonts w:eastAsia="Times New Roman"/>
                <w:iCs/>
                <w:noProof/>
                <w:lang w:val="et-EE"/>
              </w:rPr>
              <w:t>kolmandate riikide kodanike vastuvõtmis</w:t>
            </w:r>
            <w:r w:rsidR="004A1DA7">
              <w:rPr>
                <w:rFonts w:eastAsia="Times New Roman"/>
                <w:iCs/>
                <w:noProof/>
                <w:lang w:val="et-EE"/>
              </w:rPr>
              <w:t>t</w:t>
            </w:r>
            <w:r w:rsidR="006A21AA" w:rsidRPr="008F6F06">
              <w:rPr>
                <w:rFonts w:eastAsia="Times New Roman"/>
                <w:iCs/>
                <w:noProof/>
                <w:lang w:val="et-EE"/>
              </w:rPr>
              <w:t xml:space="preserve">. </w:t>
            </w:r>
            <w:r w:rsidR="006A21AA" w:rsidRPr="007502AA">
              <w:rPr>
                <w:rFonts w:eastAsia="Times New Roman"/>
                <w:iCs/>
                <w:noProof/>
                <w:lang w:val="et-EE"/>
              </w:rPr>
              <w:t>Välis</w:t>
            </w:r>
            <w:r w:rsidR="0071691C" w:rsidRPr="007502AA">
              <w:rPr>
                <w:rFonts w:eastAsia="Times New Roman"/>
                <w:iCs/>
                <w:noProof/>
                <w:lang w:val="et-EE"/>
              </w:rPr>
              <w:t>mõõtme</w:t>
            </w:r>
            <w:r w:rsidR="0071691C" w:rsidRPr="008F6F06">
              <w:rPr>
                <w:rFonts w:eastAsia="Times New Roman"/>
                <w:iCs/>
                <w:noProof/>
                <w:lang w:val="et-EE"/>
              </w:rPr>
              <w:t xml:space="preserve"> </w:t>
            </w:r>
            <w:r w:rsidR="006A21AA" w:rsidRPr="008F6F06">
              <w:rPr>
                <w:rFonts w:eastAsia="Times New Roman"/>
                <w:iCs/>
                <w:noProof/>
                <w:lang w:val="et-EE"/>
              </w:rPr>
              <w:t>tegevus</w:t>
            </w:r>
            <w:r w:rsidR="00E26AC6">
              <w:rPr>
                <w:rFonts w:eastAsia="Times New Roman"/>
                <w:iCs/>
                <w:noProof/>
                <w:lang w:val="et-EE"/>
              </w:rPr>
              <w:t>i</w:t>
            </w:r>
            <w:r w:rsidR="006A21AA" w:rsidRPr="008F6F06">
              <w:rPr>
                <w:rFonts w:eastAsia="Times New Roman"/>
                <w:iCs/>
                <w:noProof/>
                <w:lang w:val="et-EE"/>
              </w:rPr>
              <w:t xml:space="preserve"> rakenda</w:t>
            </w:r>
            <w:r w:rsidR="00E26AC6">
              <w:rPr>
                <w:rFonts w:eastAsia="Times New Roman"/>
                <w:iCs/>
                <w:noProof/>
                <w:lang w:val="et-EE"/>
              </w:rPr>
              <w:t>takse</w:t>
            </w:r>
            <w:r w:rsidR="006A21AA" w:rsidRPr="008F6F06">
              <w:rPr>
                <w:rFonts w:eastAsia="Times New Roman"/>
                <w:iCs/>
                <w:noProof/>
                <w:lang w:val="et-EE"/>
              </w:rPr>
              <w:t xml:space="preserve"> </w:t>
            </w:r>
            <w:r w:rsidR="00E26AC6">
              <w:rPr>
                <w:rFonts w:eastAsia="Times New Roman"/>
                <w:iCs/>
                <w:noProof/>
                <w:lang w:val="et-EE"/>
              </w:rPr>
              <w:t>edasi</w:t>
            </w:r>
            <w:r w:rsidR="00E26AC6" w:rsidRPr="008F6F06">
              <w:rPr>
                <w:rFonts w:eastAsia="Times New Roman"/>
                <w:iCs/>
                <w:noProof/>
                <w:lang w:val="et-EE"/>
              </w:rPr>
              <w:t xml:space="preserve"> </w:t>
            </w:r>
            <w:r w:rsidR="00205DB7" w:rsidRPr="008F6F06">
              <w:rPr>
                <w:rFonts w:eastAsia="Times New Roman"/>
                <w:iCs/>
                <w:noProof/>
                <w:lang w:val="et-EE"/>
              </w:rPr>
              <w:t>koostoimes</w:t>
            </w:r>
            <w:r w:rsidR="006A21AA" w:rsidRPr="008F6F06">
              <w:rPr>
                <w:rFonts w:eastAsia="Times New Roman"/>
                <w:iCs/>
                <w:noProof/>
                <w:lang w:val="et-EE"/>
              </w:rPr>
              <w:t xml:space="preserve"> </w:t>
            </w:r>
            <w:r w:rsidR="003C3FB7" w:rsidRPr="003C3FB7">
              <w:rPr>
                <w:rFonts w:eastAsia="Times New Roman"/>
                <w:iCs/>
                <w:noProof/>
                <w:lang w:val="et-EE"/>
              </w:rPr>
              <w:t>naabruspiirkonna, arengu- ja rahvusvahelise koostöö instrumen</w:t>
            </w:r>
            <w:r w:rsidR="003C3FB7">
              <w:rPr>
                <w:rFonts w:eastAsia="Times New Roman"/>
                <w:iCs/>
                <w:noProof/>
                <w:lang w:val="et-EE"/>
              </w:rPr>
              <w:t>di</w:t>
            </w:r>
            <w:r w:rsidR="003C3FB7" w:rsidRPr="003C3FB7" w:rsidDel="003C3FB7">
              <w:rPr>
                <w:rFonts w:eastAsia="Times New Roman"/>
                <w:iCs/>
                <w:noProof/>
                <w:lang w:val="et-EE"/>
              </w:rPr>
              <w:t xml:space="preserve"> </w:t>
            </w:r>
            <w:r w:rsidR="006A21AA" w:rsidRPr="008F6F06">
              <w:rPr>
                <w:rFonts w:eastAsia="Times New Roman"/>
                <w:iCs/>
                <w:noProof/>
                <w:lang w:val="et-EE"/>
              </w:rPr>
              <w:t xml:space="preserve">ning ühinemiseelse abi rahastamisvahendiga, mis on ja jäävad </w:t>
            </w:r>
            <w:r w:rsidR="0071691C" w:rsidRPr="008F6F06">
              <w:rPr>
                <w:rFonts w:eastAsia="Times New Roman"/>
                <w:iCs/>
                <w:noProof/>
                <w:lang w:val="et-EE"/>
              </w:rPr>
              <w:t xml:space="preserve">ka edaspidi </w:t>
            </w:r>
            <w:r w:rsidR="006A21AA" w:rsidRPr="008F6F06">
              <w:rPr>
                <w:rFonts w:eastAsia="Times New Roman"/>
                <w:iCs/>
                <w:noProof/>
                <w:lang w:val="et-EE"/>
              </w:rPr>
              <w:t xml:space="preserve">liidu rände- ja julgeolekupoliitika </w:t>
            </w:r>
            <w:r w:rsidR="006A21AA" w:rsidRPr="007502AA">
              <w:rPr>
                <w:rFonts w:eastAsia="Times New Roman"/>
                <w:iCs/>
                <w:noProof/>
                <w:lang w:val="et-EE"/>
              </w:rPr>
              <w:t>välismõõtme</w:t>
            </w:r>
            <w:r w:rsidR="006A21AA" w:rsidRPr="008F6F06">
              <w:rPr>
                <w:rFonts w:eastAsia="Times New Roman"/>
                <w:iCs/>
                <w:noProof/>
                <w:lang w:val="et-EE"/>
              </w:rPr>
              <w:t xml:space="preserve"> toetamise põhivahenditeks. Programm Erasmus+ </w:t>
            </w:r>
            <w:r w:rsidR="0071691C" w:rsidRPr="008F6F06">
              <w:rPr>
                <w:rFonts w:eastAsia="Times New Roman"/>
                <w:iCs/>
                <w:noProof/>
                <w:lang w:val="et-EE"/>
              </w:rPr>
              <w:t>toeta</w:t>
            </w:r>
            <w:r w:rsidR="001F2CC5" w:rsidRPr="008F6F06">
              <w:rPr>
                <w:rFonts w:eastAsia="Times New Roman"/>
                <w:iCs/>
                <w:noProof/>
                <w:lang w:val="et-EE"/>
              </w:rPr>
              <w:t>b</w:t>
            </w:r>
            <w:r w:rsidR="006A21AA" w:rsidRPr="008F6F06">
              <w:rPr>
                <w:rFonts w:eastAsia="Times New Roman"/>
                <w:iCs/>
                <w:noProof/>
                <w:lang w:val="et-EE"/>
              </w:rPr>
              <w:t xml:space="preserve"> meetmeid </w:t>
            </w:r>
            <w:r w:rsidR="00582B57" w:rsidRPr="008F6F06">
              <w:rPr>
                <w:rFonts w:eastAsia="Times New Roman"/>
                <w:iCs/>
                <w:noProof/>
                <w:lang w:val="et-EE"/>
              </w:rPr>
              <w:t>paranda</w:t>
            </w:r>
            <w:r w:rsidR="00582B57">
              <w:rPr>
                <w:rFonts w:eastAsia="Times New Roman"/>
                <w:iCs/>
                <w:noProof/>
                <w:lang w:val="et-EE"/>
              </w:rPr>
              <w:t>da</w:t>
            </w:r>
            <w:r w:rsidR="00582B57" w:rsidRPr="008F6F06">
              <w:rPr>
                <w:rFonts w:eastAsia="Times New Roman"/>
                <w:iCs/>
                <w:noProof/>
                <w:lang w:val="et-EE"/>
              </w:rPr>
              <w:t xml:space="preserve"> </w:t>
            </w:r>
            <w:r w:rsidR="006A21AA" w:rsidRPr="008F6F06">
              <w:rPr>
                <w:rFonts w:eastAsia="Times New Roman"/>
                <w:iCs/>
                <w:noProof/>
                <w:lang w:val="et-EE"/>
              </w:rPr>
              <w:t>haridussüsteemi ja kohanda</w:t>
            </w:r>
            <w:r w:rsidR="00E26AC6">
              <w:rPr>
                <w:rFonts w:eastAsia="Times New Roman"/>
                <w:iCs/>
                <w:noProof/>
                <w:lang w:val="et-EE"/>
              </w:rPr>
              <w:t>da</w:t>
            </w:r>
            <w:r w:rsidR="006A21AA" w:rsidRPr="008F6F06">
              <w:rPr>
                <w:rFonts w:eastAsia="Times New Roman"/>
                <w:iCs/>
                <w:noProof/>
                <w:lang w:val="et-EE"/>
              </w:rPr>
              <w:t xml:space="preserve"> </w:t>
            </w:r>
            <w:r w:rsidR="00E26AC6">
              <w:rPr>
                <w:rFonts w:eastAsia="Times New Roman"/>
                <w:iCs/>
                <w:noProof/>
                <w:lang w:val="et-EE"/>
              </w:rPr>
              <w:t xml:space="preserve">see </w:t>
            </w:r>
            <w:r w:rsidR="0071691C" w:rsidRPr="008F6F06">
              <w:rPr>
                <w:rFonts w:eastAsia="Times New Roman"/>
                <w:iCs/>
                <w:noProof/>
                <w:lang w:val="et-EE"/>
              </w:rPr>
              <w:t>sisse</w:t>
            </w:r>
            <w:r w:rsidR="006A21AA" w:rsidRPr="008F6F06">
              <w:rPr>
                <w:rFonts w:eastAsia="Times New Roman"/>
                <w:iCs/>
                <w:noProof/>
                <w:lang w:val="et-EE"/>
              </w:rPr>
              <w:t xml:space="preserve">rändajate vajadustega. Pikaajalised suutlikkuse </w:t>
            </w:r>
            <w:r w:rsidR="001F2CC5" w:rsidRPr="008F6F06">
              <w:rPr>
                <w:rFonts w:eastAsia="Times New Roman"/>
                <w:iCs/>
                <w:noProof/>
                <w:lang w:val="et-EE"/>
              </w:rPr>
              <w:t>tõhustamise</w:t>
            </w:r>
            <w:r w:rsidR="006A21AA" w:rsidRPr="008F6F06">
              <w:rPr>
                <w:rFonts w:eastAsia="Times New Roman"/>
                <w:iCs/>
                <w:noProof/>
                <w:lang w:val="et-EE"/>
              </w:rPr>
              <w:t xml:space="preserve"> meetmed võivad </w:t>
            </w:r>
            <w:r w:rsidRPr="008F6F06">
              <w:rPr>
                <w:rFonts w:eastAsia="Times New Roman"/>
                <w:iCs/>
                <w:noProof/>
                <w:lang w:val="et-EE"/>
              </w:rPr>
              <w:t>AMIF</w:t>
            </w:r>
            <w:r w:rsidR="006A21AA" w:rsidRPr="008F6F06">
              <w:rPr>
                <w:rFonts w:eastAsia="Times New Roman"/>
                <w:iCs/>
                <w:noProof/>
                <w:lang w:val="et-EE"/>
              </w:rPr>
              <w:t>i</w:t>
            </w:r>
            <w:r w:rsidR="001F2CC5" w:rsidRPr="008F6F06">
              <w:rPr>
                <w:rFonts w:eastAsia="Times New Roman"/>
                <w:iCs/>
                <w:noProof/>
                <w:lang w:val="et-EE"/>
              </w:rPr>
              <w:t>st</w:t>
            </w:r>
            <w:r w:rsidR="006A21AA" w:rsidRPr="008F6F06">
              <w:rPr>
                <w:rFonts w:eastAsia="Times New Roman"/>
                <w:iCs/>
                <w:noProof/>
                <w:lang w:val="et-EE"/>
              </w:rPr>
              <w:t xml:space="preserve"> toetatavaid </w:t>
            </w:r>
            <w:r w:rsidR="001F2CC5" w:rsidRPr="008F6F06">
              <w:rPr>
                <w:rFonts w:eastAsia="Times New Roman"/>
                <w:iCs/>
                <w:noProof/>
                <w:lang w:val="et-EE"/>
              </w:rPr>
              <w:t>tegevusi</w:t>
            </w:r>
            <w:r w:rsidR="006A21AA" w:rsidRPr="008F6F06">
              <w:rPr>
                <w:rFonts w:eastAsia="Times New Roman"/>
                <w:iCs/>
                <w:noProof/>
                <w:lang w:val="et-EE"/>
              </w:rPr>
              <w:t xml:space="preserve"> </w:t>
            </w:r>
            <w:r w:rsidR="001F2CC5" w:rsidRPr="008F6F06">
              <w:rPr>
                <w:rFonts w:eastAsia="Times New Roman"/>
                <w:iCs/>
                <w:noProof/>
                <w:lang w:val="et-EE"/>
              </w:rPr>
              <w:t xml:space="preserve">vajalikul määral </w:t>
            </w:r>
            <w:r w:rsidR="006A21AA" w:rsidRPr="008F6F06">
              <w:rPr>
                <w:rFonts w:eastAsia="Times New Roman"/>
                <w:iCs/>
                <w:noProof/>
                <w:lang w:val="et-EE"/>
              </w:rPr>
              <w:t xml:space="preserve">täiendada ja arendada, keskendudes peamiselt alusharidusele ja </w:t>
            </w:r>
            <w:r w:rsidR="00924FFC" w:rsidRPr="008F6F06">
              <w:rPr>
                <w:rFonts w:eastAsia="Times New Roman"/>
                <w:iCs/>
                <w:noProof/>
                <w:lang w:val="et-EE"/>
              </w:rPr>
              <w:t>lõimumis</w:t>
            </w:r>
            <w:r w:rsidR="001F2CC5" w:rsidRPr="008F6F06">
              <w:rPr>
                <w:rFonts w:eastAsia="Times New Roman"/>
                <w:iCs/>
                <w:noProof/>
                <w:lang w:val="et-EE"/>
              </w:rPr>
              <w:t xml:space="preserve">tegevustele, </w:t>
            </w:r>
            <w:r w:rsidR="006A21AA" w:rsidRPr="008F6F06">
              <w:rPr>
                <w:rFonts w:eastAsia="Times New Roman"/>
                <w:iCs/>
                <w:noProof/>
                <w:lang w:val="et-EE"/>
              </w:rPr>
              <w:t>eelkõige vastuvõt</w:t>
            </w:r>
            <w:r w:rsidR="001F2CC5" w:rsidRPr="008F6F06">
              <w:rPr>
                <w:rFonts w:eastAsia="Times New Roman"/>
                <w:iCs/>
                <w:noProof/>
                <w:lang w:val="et-EE"/>
              </w:rPr>
              <w:t>u</w:t>
            </w:r>
            <w:r w:rsidR="006A21AA" w:rsidRPr="008F6F06">
              <w:rPr>
                <w:rFonts w:eastAsia="Times New Roman"/>
                <w:iCs/>
                <w:noProof/>
                <w:lang w:val="et-EE"/>
              </w:rPr>
              <w:t xml:space="preserve">etapis. </w:t>
            </w:r>
            <w:r w:rsidR="00103F57">
              <w:rPr>
                <w:rFonts w:eastAsia="Times New Roman"/>
                <w:iCs/>
                <w:noProof/>
                <w:lang w:val="et-EE"/>
              </w:rPr>
              <w:t>E</w:t>
            </w:r>
            <w:r w:rsidR="00E26AC6">
              <w:rPr>
                <w:rFonts w:eastAsia="Times New Roman"/>
                <w:iCs/>
                <w:noProof/>
                <w:lang w:val="et-EE"/>
              </w:rPr>
              <w:t>t</w:t>
            </w:r>
            <w:r w:rsidR="00E26AC6" w:rsidRPr="008F6F06">
              <w:rPr>
                <w:rFonts w:eastAsia="Times New Roman"/>
                <w:iCs/>
                <w:noProof/>
                <w:lang w:val="et-EE"/>
              </w:rPr>
              <w:t xml:space="preserve"> </w:t>
            </w:r>
            <w:r w:rsidR="006A21AA" w:rsidRPr="008F6F06">
              <w:rPr>
                <w:rFonts w:eastAsia="Times New Roman"/>
                <w:iCs/>
                <w:noProof/>
                <w:lang w:val="et-EE"/>
              </w:rPr>
              <w:t xml:space="preserve">ennetada ebavõrdsust ja diskrimineerimist rassilise või etnilise päritolu, usutunnistuse või veendumuste </w:t>
            </w:r>
            <w:r w:rsidR="00E26AC6">
              <w:rPr>
                <w:rFonts w:eastAsia="Times New Roman"/>
                <w:iCs/>
                <w:noProof/>
                <w:lang w:val="et-EE"/>
              </w:rPr>
              <w:t>pärast</w:t>
            </w:r>
            <w:r w:rsidR="00E26AC6" w:rsidRPr="008F6F06">
              <w:rPr>
                <w:rFonts w:eastAsia="Times New Roman"/>
                <w:iCs/>
                <w:noProof/>
                <w:lang w:val="et-EE"/>
              </w:rPr>
              <w:t xml:space="preserve"> </w:t>
            </w:r>
            <w:r w:rsidR="006A21AA" w:rsidRPr="008F6F06">
              <w:rPr>
                <w:rFonts w:eastAsia="Times New Roman"/>
                <w:iCs/>
                <w:noProof/>
                <w:lang w:val="et-EE"/>
              </w:rPr>
              <w:t>ning selle vastu võidelda, aitab programm kaasa sotsiaalsele ühtekuuluvusele ELis, sealhulgas kolmandate riikide kodanike</w:t>
            </w:r>
            <w:r w:rsidR="003C3FB7">
              <w:rPr>
                <w:rFonts w:eastAsia="Times New Roman"/>
                <w:iCs/>
                <w:noProof/>
                <w:lang w:val="et-EE"/>
              </w:rPr>
              <w:t xml:space="preserve"> seas</w:t>
            </w:r>
            <w:r w:rsidR="006A21AA" w:rsidRPr="008F6F06">
              <w:rPr>
                <w:rFonts w:eastAsia="Times New Roman"/>
                <w:iCs/>
                <w:noProof/>
                <w:lang w:val="et-EE"/>
              </w:rPr>
              <w:t xml:space="preserve">. </w:t>
            </w:r>
            <w:r w:rsidR="00E26AC6">
              <w:rPr>
                <w:rFonts w:eastAsia="Times New Roman"/>
                <w:iCs/>
                <w:noProof/>
                <w:lang w:val="et-EE"/>
              </w:rPr>
              <w:t>L</w:t>
            </w:r>
            <w:r w:rsidR="006A21AA" w:rsidRPr="008F6F06">
              <w:rPr>
                <w:rFonts w:eastAsia="Times New Roman"/>
                <w:iCs/>
                <w:noProof/>
                <w:lang w:val="et-EE"/>
              </w:rPr>
              <w:t>a</w:t>
            </w:r>
            <w:r w:rsidR="001F2CC5" w:rsidRPr="008F6F06">
              <w:rPr>
                <w:rFonts w:eastAsia="Times New Roman"/>
                <w:iCs/>
                <w:noProof/>
                <w:lang w:val="et-EE"/>
              </w:rPr>
              <w:t>ste</w:t>
            </w:r>
            <w:r w:rsidR="006A21AA" w:rsidRPr="008F6F06">
              <w:rPr>
                <w:rFonts w:eastAsia="Times New Roman"/>
                <w:iCs/>
                <w:noProof/>
                <w:lang w:val="et-EE"/>
              </w:rPr>
              <w:t xml:space="preserve"> õiguste kaitsmise ja edendamise </w:t>
            </w:r>
            <w:r w:rsidR="00E26AC6">
              <w:rPr>
                <w:rFonts w:eastAsia="Times New Roman"/>
                <w:iCs/>
                <w:noProof/>
                <w:lang w:val="et-EE"/>
              </w:rPr>
              <w:t>m</w:t>
            </w:r>
            <w:r w:rsidR="00E26AC6" w:rsidRPr="008F6F06">
              <w:rPr>
                <w:rFonts w:eastAsia="Times New Roman"/>
                <w:iCs/>
                <w:noProof/>
                <w:lang w:val="et-EE"/>
              </w:rPr>
              <w:t xml:space="preserve">eetmed </w:t>
            </w:r>
            <w:r w:rsidR="006A21AA" w:rsidRPr="008F6F06">
              <w:rPr>
                <w:rFonts w:eastAsia="Times New Roman"/>
                <w:iCs/>
                <w:noProof/>
                <w:lang w:val="et-EE"/>
              </w:rPr>
              <w:t xml:space="preserve">aitavad </w:t>
            </w:r>
            <w:r w:rsidR="00C83498" w:rsidRPr="008F6F06">
              <w:rPr>
                <w:rFonts w:eastAsia="Times New Roman"/>
                <w:iCs/>
                <w:noProof/>
                <w:lang w:val="et-EE"/>
              </w:rPr>
              <w:t xml:space="preserve">ühtlasi </w:t>
            </w:r>
            <w:r w:rsidR="006A21AA" w:rsidRPr="008F6F06">
              <w:rPr>
                <w:rFonts w:eastAsia="Times New Roman"/>
                <w:iCs/>
                <w:noProof/>
                <w:lang w:val="et-EE"/>
              </w:rPr>
              <w:t>kaasa sisserän</w:t>
            </w:r>
            <w:r w:rsidR="001F2CC5" w:rsidRPr="008F6F06">
              <w:rPr>
                <w:rFonts w:eastAsia="Times New Roman"/>
                <w:iCs/>
                <w:noProof/>
                <w:lang w:val="et-EE"/>
              </w:rPr>
              <w:t>dajatest</w:t>
            </w:r>
            <w:r w:rsidR="006A21AA" w:rsidRPr="008F6F06">
              <w:rPr>
                <w:rFonts w:eastAsia="Times New Roman"/>
                <w:iCs/>
                <w:noProof/>
                <w:lang w:val="et-EE"/>
              </w:rPr>
              <w:t xml:space="preserve"> laste kaitsele. </w:t>
            </w:r>
            <w:r w:rsidR="001F2CC5" w:rsidRPr="008F6F06">
              <w:rPr>
                <w:rFonts w:eastAsia="Times New Roman"/>
                <w:iCs/>
                <w:noProof/>
                <w:lang w:val="et-EE"/>
              </w:rPr>
              <w:t xml:space="preserve">Lisaks on </w:t>
            </w:r>
            <w:r w:rsidR="006A21AA" w:rsidRPr="008F6F06">
              <w:rPr>
                <w:rFonts w:eastAsia="Times New Roman"/>
                <w:iCs/>
                <w:noProof/>
                <w:lang w:val="et-EE"/>
              </w:rPr>
              <w:t xml:space="preserve">Eesti valmis rahastama </w:t>
            </w:r>
            <w:r w:rsidRPr="008F6F06">
              <w:rPr>
                <w:rFonts w:eastAsia="Times New Roman"/>
                <w:iCs/>
                <w:noProof/>
                <w:lang w:val="et-EE"/>
              </w:rPr>
              <w:t>AMIFi</w:t>
            </w:r>
            <w:r w:rsidR="001F2CC5" w:rsidRPr="008F6F06">
              <w:rPr>
                <w:rFonts w:eastAsia="Times New Roman"/>
                <w:iCs/>
                <w:noProof/>
                <w:lang w:val="et-EE"/>
              </w:rPr>
              <w:t>st</w:t>
            </w:r>
            <w:r w:rsidR="006A21AA" w:rsidRPr="008F6F06">
              <w:rPr>
                <w:rFonts w:eastAsia="Times New Roman"/>
                <w:iCs/>
                <w:noProof/>
                <w:lang w:val="et-EE"/>
              </w:rPr>
              <w:t xml:space="preserve"> või riigieelarve</w:t>
            </w:r>
            <w:r w:rsidR="001F2CC5" w:rsidRPr="008F6F06">
              <w:rPr>
                <w:rFonts w:eastAsia="Times New Roman"/>
                <w:iCs/>
                <w:noProof/>
                <w:lang w:val="et-EE"/>
              </w:rPr>
              <w:t>st</w:t>
            </w:r>
            <w:r w:rsidR="006A21AA" w:rsidRPr="008F6F06">
              <w:rPr>
                <w:rFonts w:eastAsia="Times New Roman"/>
                <w:iCs/>
                <w:noProof/>
                <w:lang w:val="et-EE"/>
              </w:rPr>
              <w:t xml:space="preserve"> meetmeid, mis tulenevad Schengeni hindamise soovitustest.</w:t>
            </w:r>
          </w:p>
          <w:p w14:paraId="1D8CB673" w14:textId="3A401AD1" w:rsidR="00F57129" w:rsidRPr="008F6F06" w:rsidRDefault="00F57129" w:rsidP="00F57129">
            <w:pPr>
              <w:spacing w:before="0" w:after="0"/>
              <w:rPr>
                <w:ins w:id="582" w:author="Ave Osman" w:date="2025-07-17T14:15:00Z" w16du:dateUtc="2025-07-17T11:15:00Z"/>
                <w:rFonts w:eastAsia="Times New Roman"/>
                <w:iCs/>
                <w:noProof/>
                <w:lang w:val="et-EE"/>
              </w:rPr>
            </w:pPr>
          </w:p>
          <w:p w14:paraId="0B7D9B9A" w14:textId="0A084D96" w:rsidR="00850ACE" w:rsidRDefault="00466238" w:rsidP="00F57129">
            <w:pPr>
              <w:spacing w:before="0" w:after="0"/>
              <w:rPr>
                <w:ins w:id="583" w:author="Ave Osman" w:date="2025-07-17T14:29:00Z" w16du:dateUtc="2025-07-17T11:29:00Z"/>
                <w:rFonts w:eastAsia="Times New Roman"/>
                <w:iCs/>
                <w:noProof/>
                <w:lang w:val="et-EE"/>
              </w:rPr>
            </w:pPr>
            <w:ins w:id="584" w:author="Ave Osman" w:date="2025-07-17T14:18:00Z" w16du:dateUtc="2025-07-17T11:18:00Z">
              <w:r>
                <w:rPr>
                  <w:rFonts w:eastAsia="Times New Roman"/>
                  <w:iCs/>
                  <w:noProof/>
                  <w:lang w:val="et-EE"/>
                </w:rPr>
                <w:t xml:space="preserve">AMIFil on sünergia ka </w:t>
              </w:r>
            </w:ins>
            <w:ins w:id="585" w:author="Ave Osman" w:date="2025-07-20T23:20:00Z" w16du:dateUtc="2025-07-20T20:20:00Z">
              <w:r w:rsidR="00FE032F">
                <w:rPr>
                  <w:rFonts w:eastAsia="Times New Roman"/>
                  <w:iCs/>
                  <w:noProof/>
                  <w:lang w:val="et-EE"/>
                </w:rPr>
                <w:t>t</w:t>
              </w:r>
            </w:ins>
            <w:ins w:id="586" w:author="Ave Osman" w:date="2025-07-17T14:18:00Z" w16du:dateUtc="2025-07-17T11:18:00Z">
              <w:r>
                <w:rPr>
                  <w:rFonts w:eastAsia="Times New Roman"/>
                  <w:iCs/>
                  <w:noProof/>
                  <w:lang w:val="et-EE"/>
                </w:rPr>
                <w:t xml:space="preserve">ehnilise </w:t>
              </w:r>
            </w:ins>
            <w:ins w:id="587" w:author="Ave Osman" w:date="2025-07-20T23:20:00Z" w16du:dateUtc="2025-07-20T20:20:00Z">
              <w:r w:rsidR="00FE032F">
                <w:rPr>
                  <w:rFonts w:eastAsia="Times New Roman"/>
                  <w:iCs/>
                  <w:noProof/>
                  <w:lang w:val="et-EE"/>
                </w:rPr>
                <w:t>t</w:t>
              </w:r>
            </w:ins>
            <w:ins w:id="588" w:author="Ave Osman" w:date="2025-07-17T14:18:00Z" w16du:dateUtc="2025-07-17T11:18:00Z">
              <w:r>
                <w:rPr>
                  <w:rFonts w:eastAsia="Times New Roman"/>
                  <w:iCs/>
                  <w:noProof/>
                  <w:lang w:val="et-EE"/>
                </w:rPr>
                <w:t xml:space="preserve">oe </w:t>
              </w:r>
            </w:ins>
            <w:ins w:id="589" w:author="Ave Osman" w:date="2025-07-20T23:20:00Z" w16du:dateUtc="2025-07-20T20:20:00Z">
              <w:r w:rsidR="00FE032F">
                <w:rPr>
                  <w:rFonts w:eastAsia="Times New Roman"/>
                  <w:iCs/>
                  <w:noProof/>
                  <w:lang w:val="et-EE"/>
                </w:rPr>
                <w:t>i</w:t>
              </w:r>
            </w:ins>
            <w:ins w:id="590" w:author="Ave Osman" w:date="2025-07-17T14:18:00Z" w16du:dateUtc="2025-07-17T11:18:00Z">
              <w:r>
                <w:rPr>
                  <w:rFonts w:eastAsia="Times New Roman"/>
                  <w:iCs/>
                  <w:noProof/>
                  <w:lang w:val="et-EE"/>
                </w:rPr>
                <w:t>nstrumendi</w:t>
              </w:r>
            </w:ins>
            <w:ins w:id="591" w:author="Ave Osman" w:date="2025-07-17T14:19:00Z" w16du:dateUtc="2025-07-17T11:19:00Z">
              <w:r>
                <w:rPr>
                  <w:rFonts w:eastAsia="Times New Roman"/>
                  <w:iCs/>
                  <w:noProof/>
                  <w:lang w:val="et-EE"/>
                </w:rPr>
                <w:t>ga</w:t>
              </w:r>
            </w:ins>
            <w:ins w:id="592" w:author="Ave Osman" w:date="2025-07-17T14:18:00Z" w16du:dateUtc="2025-07-17T11:18:00Z">
              <w:r>
                <w:rPr>
                  <w:rFonts w:eastAsia="Times New Roman"/>
                  <w:iCs/>
                  <w:noProof/>
                  <w:lang w:val="et-EE"/>
                </w:rPr>
                <w:t xml:space="preserve"> (</w:t>
              </w:r>
              <w:r>
                <w:rPr>
                  <w:rFonts w:eastAsia="Times New Roman"/>
                  <w:i/>
                  <w:noProof/>
                  <w:lang w:val="et-EE"/>
                </w:rPr>
                <w:t>Technical Suppor</w:t>
              </w:r>
            </w:ins>
            <w:ins w:id="593" w:author="Ave Osman" w:date="2025-07-17T14:19:00Z" w16du:dateUtc="2025-07-17T11:19:00Z">
              <w:r>
                <w:rPr>
                  <w:rFonts w:eastAsia="Times New Roman"/>
                  <w:i/>
                  <w:noProof/>
                  <w:lang w:val="et-EE"/>
                </w:rPr>
                <w:t xml:space="preserve">t Instrument; </w:t>
              </w:r>
              <w:r>
                <w:rPr>
                  <w:rFonts w:eastAsia="Times New Roman"/>
                  <w:iCs/>
                  <w:noProof/>
                  <w:lang w:val="et-EE"/>
                </w:rPr>
                <w:t xml:space="preserve">edaspidi: </w:t>
              </w:r>
              <w:r>
                <w:rPr>
                  <w:rFonts w:eastAsia="Times New Roman"/>
                  <w:i/>
                  <w:noProof/>
                  <w:lang w:val="et-EE"/>
                </w:rPr>
                <w:t>TSI</w:t>
              </w:r>
              <w:r>
                <w:rPr>
                  <w:rFonts w:eastAsia="Times New Roman"/>
                  <w:iCs/>
                  <w:noProof/>
                  <w:lang w:val="et-EE"/>
                </w:rPr>
                <w:t xml:space="preserve">). TSI programmi </w:t>
              </w:r>
            </w:ins>
            <w:ins w:id="594" w:author="Ave Osman" w:date="2025-07-18T12:52:00Z" w16du:dateUtc="2025-07-18T09:52:00Z">
              <w:r w:rsidR="006A565E">
                <w:rPr>
                  <w:rFonts w:eastAsia="Times New Roman"/>
                  <w:iCs/>
                  <w:noProof/>
                  <w:lang w:val="et-EE"/>
                </w:rPr>
                <w:t>rahastust</w:t>
              </w:r>
            </w:ins>
            <w:ins w:id="595" w:author="Ave Osman" w:date="2025-07-17T14:19:00Z" w16du:dateUtc="2025-07-17T11:19:00Z">
              <w:r>
                <w:rPr>
                  <w:rFonts w:eastAsia="Times New Roman"/>
                  <w:iCs/>
                  <w:noProof/>
                  <w:lang w:val="et-EE"/>
                </w:rPr>
                <w:t xml:space="preserve"> kasutati 2024. aastal </w:t>
              </w:r>
            </w:ins>
            <w:ins w:id="596" w:author="Ave Osman" w:date="2025-07-17T14:21:00Z" w16du:dateUtc="2025-07-17T11:21:00Z">
              <w:r w:rsidR="00377297">
                <w:rPr>
                  <w:rFonts w:eastAsia="Times New Roman"/>
                  <w:iCs/>
                  <w:noProof/>
                  <w:lang w:val="et-EE"/>
                </w:rPr>
                <w:t xml:space="preserve">analüüsimaks </w:t>
              </w:r>
            </w:ins>
            <w:ins w:id="597" w:author="Ave Osman" w:date="2025-07-18T12:52:00Z" w16du:dateUtc="2025-07-18T09:52:00Z">
              <w:r w:rsidR="006A565E">
                <w:rPr>
                  <w:rFonts w:eastAsia="Times New Roman"/>
                  <w:iCs/>
                  <w:noProof/>
                  <w:lang w:val="et-EE"/>
                </w:rPr>
                <w:t>riiklikke</w:t>
              </w:r>
            </w:ins>
            <w:ins w:id="598" w:author="Ave Osman" w:date="2025-07-17T14:21:00Z" w16du:dateUtc="2025-07-17T11:21:00Z">
              <w:r w:rsidR="00377297">
                <w:rPr>
                  <w:rFonts w:eastAsia="Times New Roman"/>
                  <w:iCs/>
                  <w:noProof/>
                  <w:lang w:val="et-EE"/>
                </w:rPr>
                <w:t xml:space="preserve"> ja EL-i õigusakte ning varjupaiga- ja rändereformi </w:t>
              </w:r>
            </w:ins>
            <w:ins w:id="599" w:author="Ave Osman" w:date="2025-07-17T14:22:00Z" w16du:dateUtc="2025-07-17T11:22:00Z">
              <w:r w:rsidR="00377297">
                <w:rPr>
                  <w:rFonts w:eastAsia="Times New Roman"/>
                  <w:iCs/>
                  <w:noProof/>
                  <w:lang w:val="et-EE"/>
                </w:rPr>
                <w:t xml:space="preserve">ühise rakenduskava </w:t>
              </w:r>
            </w:ins>
            <w:ins w:id="600" w:author="Ave Osman" w:date="2025-07-17T14:21:00Z" w16du:dateUtc="2025-07-17T11:21:00Z">
              <w:r w:rsidR="00377297">
                <w:rPr>
                  <w:rFonts w:eastAsia="Times New Roman"/>
                  <w:iCs/>
                  <w:noProof/>
                  <w:lang w:val="et-EE"/>
                </w:rPr>
                <w:t xml:space="preserve">plokiga 8 (valmisolek, </w:t>
              </w:r>
            </w:ins>
            <w:ins w:id="601" w:author="Ave Osman" w:date="2025-07-18T12:53:00Z" w16du:dateUtc="2025-07-18T09:53:00Z">
              <w:r w:rsidR="006A565E">
                <w:rPr>
                  <w:rFonts w:eastAsia="Times New Roman"/>
                  <w:iCs/>
                  <w:noProof/>
                  <w:lang w:val="et-EE"/>
                </w:rPr>
                <w:t>hädaolukor</w:t>
              </w:r>
            </w:ins>
            <w:ins w:id="602" w:author="Ave Osman" w:date="2025-07-21T07:39:00Z" w16du:dateUtc="2025-07-21T04:39:00Z">
              <w:r w:rsidR="006E794E">
                <w:rPr>
                  <w:rFonts w:eastAsia="Times New Roman"/>
                  <w:iCs/>
                  <w:noProof/>
                  <w:lang w:val="et-EE"/>
                </w:rPr>
                <w:t>raks</w:t>
              </w:r>
            </w:ins>
            <w:ins w:id="603" w:author="Ave Osman" w:date="2025-07-18T12:53:00Z" w16du:dateUtc="2025-07-18T09:53:00Z">
              <w:r w:rsidR="006A565E">
                <w:rPr>
                  <w:rFonts w:eastAsia="Times New Roman"/>
                  <w:iCs/>
                  <w:noProof/>
                  <w:lang w:val="et-EE"/>
                </w:rPr>
                <w:t xml:space="preserve"> </w:t>
              </w:r>
            </w:ins>
            <w:ins w:id="604" w:author="Ave Osman" w:date="2025-07-21T07:38:00Z" w16du:dateUtc="2025-07-21T04:38:00Z">
              <w:r w:rsidR="006E794E">
                <w:rPr>
                  <w:rFonts w:eastAsia="Times New Roman"/>
                  <w:iCs/>
                  <w:noProof/>
                  <w:lang w:val="et-EE"/>
                </w:rPr>
                <w:t>valmistumine</w:t>
              </w:r>
            </w:ins>
            <w:ins w:id="605" w:author="Ave Osman" w:date="2025-07-17T14:21:00Z" w16du:dateUtc="2025-07-17T11:21:00Z">
              <w:r w:rsidR="00377297">
                <w:rPr>
                  <w:rFonts w:eastAsia="Times New Roman"/>
                  <w:iCs/>
                  <w:noProof/>
                  <w:lang w:val="et-EE"/>
                </w:rPr>
                <w:t xml:space="preserve"> ja </w:t>
              </w:r>
            </w:ins>
            <w:ins w:id="606" w:author="Ave Osman" w:date="2025-07-17T14:22:00Z" w16du:dateUtc="2025-07-17T11:22:00Z">
              <w:r w:rsidR="00377297">
                <w:rPr>
                  <w:rFonts w:eastAsia="Times New Roman"/>
                  <w:iCs/>
                  <w:noProof/>
                  <w:lang w:val="et-EE"/>
                </w:rPr>
                <w:t>kriiside</w:t>
              </w:r>
            </w:ins>
            <w:ins w:id="607" w:author="Ave Osman" w:date="2025-07-18T12:53:00Z" w16du:dateUtc="2025-07-18T09:53:00Z">
              <w:r w:rsidR="006A565E">
                <w:rPr>
                  <w:rFonts w:eastAsia="Times New Roman"/>
                  <w:iCs/>
                  <w:noProof/>
                  <w:lang w:val="et-EE"/>
                </w:rPr>
                <w:t>le</w:t>
              </w:r>
            </w:ins>
            <w:ins w:id="608" w:author="Ave Osman" w:date="2025-07-17T14:22:00Z" w16du:dateUtc="2025-07-17T11:22:00Z">
              <w:r w:rsidR="00377297">
                <w:rPr>
                  <w:rFonts w:eastAsia="Times New Roman"/>
                  <w:iCs/>
                  <w:noProof/>
                  <w:lang w:val="et-EE"/>
                </w:rPr>
                <w:t xml:space="preserve"> </w:t>
              </w:r>
            </w:ins>
            <w:ins w:id="609" w:author="Ave Osman" w:date="2025-07-18T12:53:00Z" w16du:dateUtc="2025-07-18T09:53:00Z">
              <w:r w:rsidR="006A565E">
                <w:rPr>
                  <w:rFonts w:eastAsia="Times New Roman"/>
                  <w:iCs/>
                  <w:noProof/>
                  <w:lang w:val="et-EE"/>
                </w:rPr>
                <w:t>reageerimine</w:t>
              </w:r>
            </w:ins>
            <w:ins w:id="610" w:author="Ave Osman" w:date="2025-07-17T14:22:00Z" w16du:dateUtc="2025-07-17T11:22:00Z">
              <w:r w:rsidR="00377297">
                <w:rPr>
                  <w:rFonts w:eastAsia="Times New Roman"/>
                  <w:iCs/>
                  <w:noProof/>
                  <w:lang w:val="et-EE"/>
                </w:rPr>
                <w:t>)</w:t>
              </w:r>
            </w:ins>
            <w:ins w:id="611" w:author="Ave Osman" w:date="2025-07-17T14:23:00Z" w16du:dateUtc="2025-07-17T11:23:00Z">
              <w:r w:rsidR="00377297">
                <w:rPr>
                  <w:rFonts w:eastAsia="Times New Roman"/>
                  <w:iCs/>
                  <w:noProof/>
                  <w:lang w:val="et-EE"/>
                </w:rPr>
                <w:t xml:space="preserve"> seotud meetodeid.</w:t>
              </w:r>
            </w:ins>
            <w:ins w:id="612" w:author="Ave Osman" w:date="2025-07-17T14:22:00Z" w16du:dateUtc="2025-07-17T11:22:00Z">
              <w:r w:rsidR="00377297">
                <w:rPr>
                  <w:rFonts w:eastAsia="Times New Roman"/>
                  <w:iCs/>
                  <w:noProof/>
                  <w:lang w:val="et-EE"/>
                </w:rPr>
                <w:t xml:space="preserve"> </w:t>
              </w:r>
            </w:ins>
            <w:ins w:id="613" w:author="Ave Osman" w:date="2025-07-17T14:23:00Z" w16du:dateUtc="2025-07-17T11:23:00Z">
              <w:r w:rsidR="00377297">
                <w:rPr>
                  <w:rFonts w:eastAsia="Times New Roman"/>
                  <w:iCs/>
                  <w:noProof/>
                  <w:lang w:val="et-EE"/>
                </w:rPr>
                <w:t xml:space="preserve">2025. aastal kasutati TSI </w:t>
              </w:r>
            </w:ins>
            <w:ins w:id="614" w:author="Ave Osman" w:date="2025-07-18T12:54:00Z" w16du:dateUtc="2025-07-18T09:54:00Z">
              <w:r w:rsidR="006A565E">
                <w:rPr>
                  <w:rFonts w:eastAsia="Times New Roman"/>
                  <w:iCs/>
                  <w:noProof/>
                  <w:lang w:val="et-EE"/>
                </w:rPr>
                <w:t>toetust</w:t>
              </w:r>
            </w:ins>
            <w:ins w:id="615" w:author="Ave Osman" w:date="2025-07-17T14:28:00Z" w16du:dateUtc="2025-07-17T11:28:00Z">
              <w:r w:rsidR="009F016C">
                <w:rPr>
                  <w:rFonts w:eastAsia="Times New Roman"/>
                  <w:iCs/>
                  <w:noProof/>
                  <w:lang w:val="et-EE"/>
                </w:rPr>
                <w:t>, et</w:t>
              </w:r>
            </w:ins>
            <w:ins w:id="616" w:author="Ave Osman" w:date="2025-07-17T14:23:00Z" w16du:dateUtc="2025-07-17T11:23:00Z">
              <w:r w:rsidR="00377297">
                <w:rPr>
                  <w:rFonts w:eastAsia="Times New Roman"/>
                  <w:iCs/>
                  <w:noProof/>
                  <w:lang w:val="et-EE"/>
                </w:rPr>
                <w:t xml:space="preserve"> </w:t>
              </w:r>
            </w:ins>
            <w:ins w:id="617" w:author="Ave Osman" w:date="2025-07-18T12:54:00Z" w16du:dateUtc="2025-07-18T09:54:00Z">
              <w:r w:rsidR="006A565E">
                <w:rPr>
                  <w:rFonts w:eastAsia="Times New Roman"/>
                  <w:iCs/>
                  <w:noProof/>
                  <w:lang w:val="et-EE"/>
                </w:rPr>
                <w:lastRenderedPageBreak/>
                <w:t>suurendada</w:t>
              </w:r>
            </w:ins>
            <w:ins w:id="618" w:author="Ave Osman" w:date="2025-07-17T14:28:00Z" w16du:dateUtc="2025-07-17T11:28:00Z">
              <w:r w:rsidR="009F016C">
                <w:rPr>
                  <w:rFonts w:eastAsia="Times New Roman"/>
                  <w:iCs/>
                  <w:noProof/>
                  <w:lang w:val="et-EE"/>
                </w:rPr>
                <w:t xml:space="preserve"> </w:t>
              </w:r>
            </w:ins>
            <w:ins w:id="619" w:author="Ave Osman" w:date="2025-07-17T14:23:00Z" w16du:dateUtc="2025-07-17T11:23:00Z">
              <w:r w:rsidR="00377297">
                <w:rPr>
                  <w:rFonts w:eastAsia="Times New Roman"/>
                  <w:iCs/>
                  <w:noProof/>
                  <w:lang w:val="et-EE"/>
                </w:rPr>
                <w:t>varjupaigatao</w:t>
              </w:r>
            </w:ins>
            <w:ins w:id="620" w:author="Ave Osman" w:date="2025-07-17T14:24:00Z" w16du:dateUtc="2025-07-17T11:24:00Z">
              <w:r w:rsidR="00377297">
                <w:rPr>
                  <w:rFonts w:eastAsia="Times New Roman"/>
                  <w:iCs/>
                  <w:noProof/>
                  <w:lang w:val="et-EE"/>
                </w:rPr>
                <w:t>tlejate vastuvõtuga</w:t>
              </w:r>
            </w:ins>
            <w:ins w:id="621" w:author="Ave Osman" w:date="2025-07-17T14:28:00Z" w16du:dateUtc="2025-07-17T11:28:00Z">
              <w:r w:rsidR="009F016C">
                <w:rPr>
                  <w:rFonts w:eastAsia="Times New Roman"/>
                  <w:iCs/>
                  <w:noProof/>
                  <w:lang w:val="et-EE"/>
                </w:rPr>
                <w:t xml:space="preserve"> seotud</w:t>
              </w:r>
            </w:ins>
            <w:ins w:id="622" w:author="Ave Osman" w:date="2025-07-17T14:24:00Z" w16du:dateUtc="2025-07-17T11:24:00Z">
              <w:r w:rsidR="00377297">
                <w:rPr>
                  <w:rFonts w:eastAsia="Times New Roman"/>
                  <w:iCs/>
                  <w:noProof/>
                  <w:lang w:val="et-EE"/>
                </w:rPr>
                <w:t xml:space="preserve"> ametnike ja teenistujate </w:t>
              </w:r>
            </w:ins>
            <w:ins w:id="623" w:author="Ave Osman" w:date="2025-07-17T14:28:00Z" w16du:dateUtc="2025-07-17T11:28:00Z">
              <w:r w:rsidR="009F016C">
                <w:rPr>
                  <w:rFonts w:eastAsia="Times New Roman"/>
                  <w:iCs/>
                  <w:noProof/>
                  <w:lang w:val="et-EE"/>
                </w:rPr>
                <w:t>teadmisi</w:t>
              </w:r>
            </w:ins>
            <w:ins w:id="624" w:author="Ave Osman" w:date="2025-07-17T14:24:00Z" w16du:dateUtc="2025-07-17T11:24:00Z">
              <w:r w:rsidR="00377297">
                <w:rPr>
                  <w:rFonts w:eastAsia="Times New Roman"/>
                  <w:iCs/>
                  <w:noProof/>
                  <w:lang w:val="et-EE"/>
                </w:rPr>
                <w:t xml:space="preserve"> haavatavas seisukorras oleva</w:t>
              </w:r>
            </w:ins>
            <w:ins w:id="625" w:author="Ave Osman" w:date="2025-07-17T14:28:00Z" w16du:dateUtc="2025-07-17T11:28:00Z">
              <w:r w:rsidR="009F016C">
                <w:rPr>
                  <w:rFonts w:eastAsia="Times New Roman"/>
                  <w:iCs/>
                  <w:noProof/>
                  <w:lang w:val="et-EE"/>
                </w:rPr>
                <w:t>te</w:t>
              </w:r>
            </w:ins>
            <w:ins w:id="626" w:author="Ave Osman" w:date="2025-07-17T14:25:00Z" w16du:dateUtc="2025-07-17T11:25:00Z">
              <w:r w:rsidR="00377297">
                <w:rPr>
                  <w:rFonts w:eastAsia="Times New Roman"/>
                  <w:iCs/>
                  <w:noProof/>
                  <w:lang w:val="et-EE"/>
                </w:rPr>
                <w:t xml:space="preserve"> isiku</w:t>
              </w:r>
            </w:ins>
            <w:ins w:id="627" w:author="Ave Osman" w:date="2025-07-17T14:28:00Z" w16du:dateUtc="2025-07-17T11:28:00Z">
              <w:r w:rsidR="009F016C">
                <w:rPr>
                  <w:rFonts w:eastAsia="Times New Roman"/>
                  <w:iCs/>
                  <w:noProof/>
                  <w:lang w:val="et-EE"/>
                </w:rPr>
                <w:t>te tuvastamiseks</w:t>
              </w:r>
            </w:ins>
            <w:ins w:id="628" w:author="Ave Osman" w:date="2025-07-17T14:25:00Z" w16du:dateUtc="2025-07-17T11:25:00Z">
              <w:r w:rsidR="00377297">
                <w:rPr>
                  <w:rFonts w:eastAsia="Times New Roman"/>
                  <w:iCs/>
                  <w:noProof/>
                  <w:lang w:val="et-EE"/>
                </w:rPr>
                <w:t xml:space="preserve">, luua eraldiseisev Dublini üksus, analüüsida </w:t>
              </w:r>
            </w:ins>
            <w:ins w:id="629" w:author="Ave Osman" w:date="2025-07-18T12:55:00Z" w16du:dateUtc="2025-07-18T09:55:00Z">
              <w:r w:rsidR="006A565E">
                <w:rPr>
                  <w:rFonts w:eastAsia="Times New Roman"/>
                  <w:iCs/>
                  <w:noProof/>
                  <w:lang w:val="et-EE"/>
                </w:rPr>
                <w:t>riiklikku</w:t>
              </w:r>
            </w:ins>
            <w:ins w:id="630" w:author="Ave Osman" w:date="2025-07-17T14:25:00Z" w16du:dateUtc="2025-07-17T11:25:00Z">
              <w:r w:rsidR="00377297">
                <w:rPr>
                  <w:rFonts w:eastAsia="Times New Roman"/>
                  <w:iCs/>
                  <w:noProof/>
                  <w:lang w:val="et-EE"/>
                </w:rPr>
                <w:t xml:space="preserve"> ja Euroopa õigusraamistikku</w:t>
              </w:r>
            </w:ins>
            <w:ins w:id="631" w:author="Ave Osman" w:date="2025-07-17T14:29:00Z" w16du:dateUtc="2025-07-17T11:29:00Z">
              <w:r w:rsidR="009F016C">
                <w:rPr>
                  <w:rFonts w:eastAsia="Times New Roman"/>
                  <w:iCs/>
                  <w:noProof/>
                  <w:lang w:val="et-EE"/>
                </w:rPr>
                <w:t xml:space="preserve"> </w:t>
              </w:r>
            </w:ins>
            <w:ins w:id="632" w:author="Ave Osman" w:date="2025-07-18T12:55:00Z" w16du:dateUtc="2025-07-18T09:55:00Z">
              <w:r w:rsidR="006A565E">
                <w:rPr>
                  <w:rFonts w:eastAsia="Times New Roman"/>
                  <w:iCs/>
                  <w:noProof/>
                  <w:lang w:val="et-EE"/>
                </w:rPr>
                <w:t>ning</w:t>
              </w:r>
            </w:ins>
            <w:ins w:id="633" w:author="Ave Osman" w:date="2025-07-17T14:25:00Z" w16du:dateUtc="2025-07-17T11:25:00Z">
              <w:r w:rsidR="00377297">
                <w:rPr>
                  <w:rFonts w:eastAsia="Times New Roman"/>
                  <w:iCs/>
                  <w:noProof/>
                  <w:lang w:val="et-EE"/>
                </w:rPr>
                <w:t xml:space="preserve"> </w:t>
              </w:r>
            </w:ins>
            <w:ins w:id="634" w:author="Ave Osman" w:date="2025-07-17T14:26:00Z" w16du:dateUtc="2025-07-17T11:26:00Z">
              <w:r w:rsidR="00377297">
                <w:rPr>
                  <w:rFonts w:eastAsia="Times New Roman"/>
                  <w:iCs/>
                  <w:noProof/>
                  <w:lang w:val="et-EE"/>
                </w:rPr>
                <w:t>toimepidevust</w:t>
              </w:r>
            </w:ins>
            <w:ins w:id="635" w:author="Ave Osman" w:date="2025-07-20T23:20:00Z" w16du:dateUtc="2025-07-20T20:20:00Z">
              <w:r w:rsidR="006B6F9B">
                <w:rPr>
                  <w:rFonts w:eastAsia="Times New Roman"/>
                  <w:iCs/>
                  <w:noProof/>
                  <w:lang w:val="et-EE"/>
                </w:rPr>
                <w:t>,</w:t>
              </w:r>
            </w:ins>
            <w:r w:rsidR="00377297" w:rsidDel="006B6F9B">
              <w:rPr>
                <w:rFonts w:eastAsia="Times New Roman"/>
                <w:iCs/>
                <w:noProof/>
                <w:lang w:val="et-EE"/>
              </w:rPr>
              <w:t xml:space="preserve"> </w:t>
            </w:r>
            <w:ins w:id="636" w:author="Ave Osman" w:date="2025-07-17T14:26:00Z" w16du:dateUtc="2025-07-17T11:26:00Z">
              <w:r w:rsidR="00377297">
                <w:rPr>
                  <w:rFonts w:eastAsia="Times New Roman"/>
                  <w:iCs/>
                  <w:noProof/>
                  <w:lang w:val="et-EE"/>
                </w:rPr>
                <w:t>arendada õppematerjale ja juhendeid</w:t>
              </w:r>
              <w:r w:rsidR="009F016C">
                <w:rPr>
                  <w:rFonts w:eastAsia="Times New Roman"/>
                  <w:iCs/>
                  <w:noProof/>
                  <w:lang w:val="et-EE"/>
                </w:rPr>
                <w:t>, et h</w:t>
              </w:r>
            </w:ins>
            <w:ins w:id="637" w:author="Ave Osman" w:date="2025-07-18T12:56:00Z" w16du:dateUtc="2025-07-18T09:56:00Z">
              <w:r w:rsidR="006A565E">
                <w:rPr>
                  <w:rFonts w:eastAsia="Times New Roman"/>
                  <w:iCs/>
                  <w:noProof/>
                  <w:lang w:val="et-EE"/>
                </w:rPr>
                <w:t>õlbustada</w:t>
              </w:r>
            </w:ins>
            <w:ins w:id="638" w:author="Ave Osman" w:date="2025-07-17T14:26:00Z" w16du:dateUtc="2025-07-17T11:26:00Z">
              <w:r w:rsidR="009F016C">
                <w:rPr>
                  <w:rFonts w:eastAsia="Times New Roman"/>
                  <w:iCs/>
                  <w:noProof/>
                  <w:lang w:val="et-EE"/>
                </w:rPr>
                <w:t xml:space="preserve"> </w:t>
              </w:r>
            </w:ins>
            <w:ins w:id="639" w:author="Ave Osman" w:date="2025-07-17T14:29:00Z" w16du:dateUtc="2025-07-17T11:29:00Z">
              <w:r w:rsidR="009F016C">
                <w:rPr>
                  <w:rFonts w:eastAsia="Times New Roman"/>
                  <w:iCs/>
                  <w:noProof/>
                  <w:lang w:val="et-EE"/>
                </w:rPr>
                <w:t>erivajadus</w:t>
              </w:r>
            </w:ins>
            <w:ins w:id="640" w:author="Ave Osman" w:date="2025-07-18T12:56:00Z" w16du:dateUtc="2025-07-18T09:56:00Z">
              <w:r w:rsidR="006A565E">
                <w:rPr>
                  <w:rFonts w:eastAsia="Times New Roman"/>
                  <w:iCs/>
                  <w:noProof/>
                  <w:lang w:val="et-EE"/>
                </w:rPr>
                <w:t>te hindamist</w:t>
              </w:r>
            </w:ins>
            <w:ins w:id="641" w:author="Ave Osman" w:date="2025-07-17T14:29:00Z" w16du:dateUtc="2025-07-17T11:29:00Z">
              <w:r w:rsidR="009F016C">
                <w:rPr>
                  <w:rFonts w:eastAsia="Times New Roman"/>
                  <w:iCs/>
                  <w:noProof/>
                  <w:lang w:val="et-EE"/>
                </w:rPr>
                <w:t xml:space="preserve"> </w:t>
              </w:r>
            </w:ins>
            <w:ins w:id="642" w:author="Ave Osman" w:date="2025-07-17T14:26:00Z" w16du:dateUtc="2025-07-17T11:26:00Z">
              <w:r w:rsidR="009F016C">
                <w:rPr>
                  <w:rFonts w:eastAsia="Times New Roman"/>
                  <w:iCs/>
                  <w:noProof/>
                  <w:lang w:val="et-EE"/>
                </w:rPr>
                <w:t>vastuvõtu</w:t>
              </w:r>
            </w:ins>
            <w:ins w:id="643" w:author="Martin Eber" w:date="2025-07-18T16:52:00Z" w16du:dateUtc="2025-07-18T13:52:00Z">
              <w:r w:rsidR="006B6F9B">
                <w:rPr>
                  <w:rFonts w:eastAsia="Times New Roman"/>
                  <w:iCs/>
                  <w:noProof/>
                  <w:lang w:val="et-EE"/>
                </w:rPr>
                <w:t>-</w:t>
              </w:r>
            </w:ins>
            <w:ins w:id="644" w:author="Ave Osman" w:date="2025-07-17T14:26:00Z" w16du:dateUtc="2025-07-17T11:26:00Z">
              <w:r w:rsidR="009F016C">
                <w:rPr>
                  <w:rFonts w:eastAsia="Times New Roman"/>
                  <w:iCs/>
                  <w:noProof/>
                  <w:lang w:val="et-EE"/>
                </w:rPr>
                <w:t xml:space="preserve"> ja menetlus</w:t>
              </w:r>
            </w:ins>
            <w:ins w:id="645" w:author="Ave Osman" w:date="2025-07-17T14:29:00Z" w16du:dateUtc="2025-07-17T11:29:00Z">
              <w:r w:rsidR="009F016C">
                <w:rPr>
                  <w:rFonts w:eastAsia="Times New Roman"/>
                  <w:iCs/>
                  <w:noProof/>
                  <w:lang w:val="et-EE"/>
                </w:rPr>
                <w:t>toimingutes</w:t>
              </w:r>
            </w:ins>
            <w:ins w:id="646" w:author="Ave Osman" w:date="2025-07-17T14:27:00Z" w16du:dateUtc="2025-07-17T11:27:00Z">
              <w:r w:rsidR="009F016C">
                <w:rPr>
                  <w:rFonts w:eastAsia="Times New Roman"/>
                  <w:iCs/>
                  <w:noProof/>
                  <w:lang w:val="et-EE"/>
                </w:rPr>
                <w:t>.</w:t>
              </w:r>
            </w:ins>
          </w:p>
          <w:p w14:paraId="1B41DDFD" w14:textId="77777777" w:rsidR="009F016C" w:rsidRPr="00466238" w:rsidRDefault="009F016C" w:rsidP="00F57129">
            <w:pPr>
              <w:spacing w:before="0" w:after="0"/>
              <w:rPr>
                <w:rFonts w:eastAsia="Times New Roman"/>
                <w:iCs/>
                <w:noProof/>
                <w:lang w:val="et-EE"/>
              </w:rPr>
            </w:pPr>
          </w:p>
          <w:p w14:paraId="28C42325" w14:textId="14356715" w:rsidR="004E6CFE" w:rsidRPr="008F6F06" w:rsidRDefault="00571426" w:rsidP="004E6CFE">
            <w:pPr>
              <w:spacing w:before="0" w:after="0"/>
              <w:rPr>
                <w:rFonts w:eastAsia="Times New Roman"/>
                <w:iCs/>
                <w:noProof/>
                <w:lang w:val="et-EE"/>
              </w:rPr>
            </w:pPr>
            <w:bookmarkStart w:id="647" w:name="_Hlk88753033"/>
            <w:r w:rsidRPr="00571426">
              <w:rPr>
                <w:rFonts w:eastAsia="Times New Roman"/>
                <w:iCs/>
                <w:noProof/>
                <w:lang w:val="et-EE"/>
              </w:rPr>
              <w:t xml:space="preserve">AMIFi rakenduskavas 2021–2027 arvestatakse kõigi võimalike abisaajate asjakohaste vajadustega, mis on tehtud kindlaks riiklike strateegiate koostamise käigus. Lisaks on AMIFil ka temaatilise rahastu vahendid, mida EL-üleste väljakutsete korral on liikmesriigil võimalik EK poolt väljakuulutatavatest voorudest taotleda. </w:t>
            </w:r>
            <w:del w:id="648" w:author="Ave Osman" w:date="2025-07-17T14:30:00Z" w16du:dateUtc="2025-07-17T11:30:00Z">
              <w:r w:rsidRPr="00571426">
                <w:rPr>
                  <w:rFonts w:eastAsia="Times New Roman"/>
                  <w:iCs/>
                  <w:noProof/>
                  <w:lang w:val="et-EE"/>
                </w:rPr>
                <w:delText xml:space="preserve">Seetõttu soovib </w:delText>
              </w:r>
            </w:del>
            <w:r w:rsidRPr="00571426">
              <w:rPr>
                <w:rFonts w:eastAsia="Times New Roman"/>
                <w:iCs/>
                <w:noProof/>
                <w:lang w:val="et-EE"/>
              </w:rPr>
              <w:t>Eesti kasuta</w:t>
            </w:r>
            <w:ins w:id="649" w:author="Ave Osman" w:date="2025-07-17T14:30:00Z" w16du:dateUtc="2025-07-17T11:30:00Z">
              <w:r w:rsidR="009F016C">
                <w:rPr>
                  <w:rFonts w:eastAsia="Times New Roman"/>
                  <w:iCs/>
                  <w:noProof/>
                  <w:lang w:val="et-EE"/>
                </w:rPr>
                <w:t>s</w:t>
              </w:r>
            </w:ins>
            <w:del w:id="650" w:author="Ave Osman" w:date="2025-07-17T14:30:00Z" w16du:dateUtc="2025-07-17T11:30:00Z">
              <w:r w:rsidRPr="00571426" w:rsidDel="009F016C">
                <w:rPr>
                  <w:rFonts w:eastAsia="Times New Roman"/>
                  <w:iCs/>
                  <w:noProof/>
                  <w:lang w:val="et-EE"/>
                </w:rPr>
                <w:delText>da</w:delText>
              </w:r>
            </w:del>
            <w:r w:rsidRPr="00571426">
              <w:rPr>
                <w:rFonts w:eastAsia="Times New Roman"/>
                <w:iCs/>
                <w:noProof/>
                <w:lang w:val="et-EE"/>
              </w:rPr>
              <w:t xml:space="preserve"> ühissätete määruse artikli 26 lõikes 1 toodud võimalust tõsta 5% AMIFi eraldisest BMVIsse. Eesti üks suurematest katsumustest ja seega ka valitsuse prioriteet on ehitada Eestis välja Euroopa Liidu välispiir. Aastateks 2022–2025 on seatud eesmärk paigaldada maismaapiirile tipptasemel valvetehnika, ja kuna seiresüsteemid maksavad väga palju, kasutatakse selleks lisaallikana AMIFi ülekannet summas </w:t>
            </w:r>
            <w:r w:rsidRPr="00EF2C66">
              <w:rPr>
                <w:rFonts w:eastAsia="Times New Roman"/>
                <w:iCs/>
                <w:noProof/>
                <w:lang w:val="et-EE"/>
              </w:rPr>
              <w:t>1 112 731</w:t>
            </w:r>
            <w:r w:rsidRPr="00571426">
              <w:rPr>
                <w:rFonts w:eastAsia="Times New Roman"/>
                <w:iCs/>
                <w:noProof/>
                <w:lang w:val="et-EE"/>
              </w:rPr>
              <w:t xml:space="preserve"> eurot.</w:t>
            </w:r>
            <w:bookmarkEnd w:id="647"/>
          </w:p>
        </w:tc>
      </w:tr>
    </w:tbl>
    <w:p w14:paraId="37501FA7" w14:textId="77777777" w:rsidR="00EE7D99" w:rsidRPr="008F6F06" w:rsidRDefault="00EE7D99">
      <w:pPr>
        <w:spacing w:after="0"/>
        <w:rPr>
          <w:rFonts w:eastAsia="Times New Roman"/>
          <w:i/>
          <w:iCs/>
          <w:noProof/>
          <w:szCs w:val="24"/>
          <w:lang w:val="et-EE"/>
        </w:rPr>
      </w:pPr>
    </w:p>
    <w:p w14:paraId="28FE0822" w14:textId="07A822B6" w:rsidR="004144EB" w:rsidRPr="008F6F06" w:rsidRDefault="00E1709C" w:rsidP="00731EC2">
      <w:pPr>
        <w:spacing w:before="0" w:after="200" w:line="276" w:lineRule="auto"/>
        <w:jc w:val="left"/>
        <w:rPr>
          <w:rFonts w:eastAsia="Times New Roman"/>
          <w:b/>
          <w:noProof/>
          <w:szCs w:val="24"/>
          <w:lang w:val="et-EE"/>
        </w:rPr>
      </w:pPr>
      <w:r w:rsidRPr="008F6F06">
        <w:rPr>
          <w:b/>
          <w:bCs/>
          <w:lang w:val="et-EE"/>
        </w:rPr>
        <w:t>Erieesmärgid</w:t>
      </w:r>
      <w:r w:rsidRPr="008F6F06">
        <w:rPr>
          <w:lang w:val="et-EE"/>
        </w:rPr>
        <w:t xml:space="preserve"> (korratakse iga erieesmärgi puhul, välja arvatud tehniline abi)</w:t>
      </w:r>
    </w:p>
    <w:p w14:paraId="4CDE3E7D" w14:textId="77777777" w:rsidR="00E069C7" w:rsidRPr="008F6F06" w:rsidRDefault="00E069C7" w:rsidP="00D4003F">
      <w:pPr>
        <w:spacing w:before="0" w:after="0"/>
        <w:ind w:left="360"/>
        <w:rPr>
          <w:i/>
          <w:iCs/>
          <w:sz w:val="20"/>
          <w:lang w:val="et-EE"/>
        </w:rPr>
      </w:pPr>
    </w:p>
    <w:p w14:paraId="2F36F584" w14:textId="443553D7" w:rsidR="00E1709C" w:rsidRPr="008F6F06" w:rsidRDefault="00E1709C" w:rsidP="00D4003F">
      <w:pPr>
        <w:spacing w:before="0" w:after="0"/>
        <w:ind w:left="360"/>
        <w:rPr>
          <w:rFonts w:eastAsia="Times New Roman"/>
          <w:b/>
          <w:i/>
          <w:iCs/>
          <w:noProof/>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lõiked 2 ja 4</w:t>
      </w:r>
    </w:p>
    <w:p w14:paraId="677BD946" w14:textId="77777777" w:rsidR="00D4003F" w:rsidRPr="008F6F06" w:rsidRDefault="00D4003F" w:rsidP="00D4003F">
      <w:pPr>
        <w:spacing w:before="0" w:after="0"/>
        <w:ind w:firstLine="360"/>
        <w:rPr>
          <w:b/>
          <w:noProof/>
          <w:lang w:val="et-EE"/>
        </w:rPr>
      </w:pPr>
    </w:p>
    <w:p w14:paraId="60B0A3B6" w14:textId="74AB3777" w:rsidR="0043799F" w:rsidRPr="008F6F06" w:rsidRDefault="000E6EF4" w:rsidP="00D4003F">
      <w:pPr>
        <w:spacing w:before="0" w:after="0"/>
        <w:ind w:firstLine="360"/>
        <w:rPr>
          <w:b/>
          <w:lang w:val="et-EE"/>
        </w:rPr>
      </w:pPr>
      <w:r w:rsidRPr="008F6F06">
        <w:rPr>
          <w:b/>
          <w:noProof/>
          <w:lang w:val="et-EE"/>
        </w:rPr>
        <w:t xml:space="preserve">2.1. </w:t>
      </w:r>
      <w:r w:rsidR="00E1709C" w:rsidRPr="008F6F06">
        <w:rPr>
          <w:b/>
          <w:lang w:val="et-EE"/>
        </w:rPr>
        <w:t>Erieesmärgi nimetus</w:t>
      </w:r>
    </w:p>
    <w:p w14:paraId="0135D600" w14:textId="77777777" w:rsidR="00D4003F" w:rsidRPr="008F6F06" w:rsidRDefault="00D4003F" w:rsidP="00D4003F">
      <w:pPr>
        <w:spacing w:before="0" w:after="0"/>
        <w:ind w:left="360"/>
        <w:rPr>
          <w:b/>
          <w:lang w:val="et-EE"/>
        </w:rPr>
      </w:pPr>
    </w:p>
    <w:p w14:paraId="0E7A1D27" w14:textId="154B34D0" w:rsidR="00D4003F" w:rsidRPr="008F6F06" w:rsidRDefault="00D4003F" w:rsidP="00D4003F">
      <w:pPr>
        <w:spacing w:before="0" w:after="0"/>
        <w:ind w:left="360"/>
        <w:rPr>
          <w:b/>
          <w:lang w:val="et-EE"/>
        </w:rPr>
      </w:pPr>
      <w:r w:rsidRPr="008F6F06">
        <w:rPr>
          <w:b/>
          <w:lang w:val="et-EE"/>
        </w:rPr>
        <w:t xml:space="preserve">Tugevdada ja arendada kõiki Euroopa ühise varjupaigasüsteemi aspekte, sealhulgas selle </w:t>
      </w:r>
      <w:proofErr w:type="spellStart"/>
      <w:r w:rsidRPr="008F6F06">
        <w:rPr>
          <w:b/>
          <w:lang w:val="et-EE"/>
        </w:rPr>
        <w:t>välismõõdet</w:t>
      </w:r>
      <w:proofErr w:type="spellEnd"/>
    </w:p>
    <w:p w14:paraId="72565296" w14:textId="77777777" w:rsidR="00D4003F" w:rsidRPr="008F6F06" w:rsidRDefault="00D4003F" w:rsidP="00D4003F">
      <w:pPr>
        <w:spacing w:before="0" w:after="0"/>
        <w:ind w:left="360"/>
        <w:rPr>
          <w:rFonts w:eastAsia="Times New Roman"/>
          <w:b/>
          <w:iCs/>
          <w:noProof/>
          <w:szCs w:val="24"/>
          <w:lang w:val="et-EE"/>
        </w:rPr>
      </w:pPr>
    </w:p>
    <w:p w14:paraId="6D9BF8F2" w14:textId="11BF48BE" w:rsidR="004144EB" w:rsidRPr="008F6F06" w:rsidRDefault="000E6EF4" w:rsidP="00D4003F">
      <w:pPr>
        <w:spacing w:before="0" w:after="0"/>
        <w:ind w:left="360"/>
        <w:rPr>
          <w:rFonts w:eastAsia="Times New Roman"/>
          <w:b/>
          <w:iCs/>
          <w:noProof/>
          <w:szCs w:val="24"/>
          <w:lang w:val="et-EE"/>
        </w:rPr>
      </w:pPr>
      <w:r w:rsidRPr="008F6F06">
        <w:rPr>
          <w:rFonts w:eastAsia="Times New Roman"/>
          <w:b/>
          <w:iCs/>
          <w:noProof/>
          <w:szCs w:val="24"/>
          <w:lang w:val="et-EE"/>
        </w:rPr>
        <w:t xml:space="preserve">2.1.1. </w:t>
      </w:r>
      <w:r w:rsidR="00E1709C" w:rsidRPr="008F6F06">
        <w:rPr>
          <w:rFonts w:eastAsia="Times New Roman"/>
          <w:b/>
          <w:iCs/>
          <w:noProof/>
          <w:szCs w:val="24"/>
          <w:lang w:val="et-EE"/>
        </w:rPr>
        <w:t>Erieesmärgi kirjeldus</w:t>
      </w:r>
    </w:p>
    <w:tbl>
      <w:tblPr>
        <w:tblStyle w:val="TableGrid"/>
        <w:tblW w:w="0" w:type="auto"/>
        <w:tblLook w:val="04A0" w:firstRow="1" w:lastRow="0" w:firstColumn="1" w:lastColumn="0" w:noHBand="0" w:noVBand="1"/>
      </w:tblPr>
      <w:tblGrid>
        <w:gridCol w:w="9628"/>
      </w:tblGrid>
      <w:tr w:rsidR="004144EB" w:rsidRPr="008F6F06" w14:paraId="51C1B194" w14:textId="77777777" w:rsidTr="001C0C56">
        <w:tc>
          <w:tcPr>
            <w:tcW w:w="9628" w:type="dxa"/>
          </w:tcPr>
          <w:p w14:paraId="187D5B44" w14:textId="46F71CCD" w:rsidR="001122BC" w:rsidRPr="008F6F06" w:rsidRDefault="00E1709C" w:rsidP="00D4003F">
            <w:pPr>
              <w:spacing w:before="0" w:after="0"/>
              <w:rPr>
                <w:rFonts w:eastAsia="Times New Roman"/>
                <w:i/>
                <w:iCs/>
                <w:noProof/>
                <w:color w:val="808080" w:themeColor="background1" w:themeShade="80"/>
                <w:lang w:val="et-EE"/>
              </w:rPr>
            </w:pPr>
            <w:r w:rsidRPr="008F6F06">
              <w:rPr>
                <w:i/>
                <w:iCs/>
                <w:color w:val="808080" w:themeColor="background1" w:themeShade="80"/>
                <w:lang w:val="et-EE"/>
              </w:rPr>
              <w:t xml:space="preserve">Käesolevas osas kirjeldatakse iga erieesmärgi puhul esialgset olukorda, peamisi katsumusi ja pakutakse välja lahendused, mida fondist toetatakse. Siin kirjeldatakse, milliseid rakendusmeetmeid fondi toetusel käsitletakse; samuti esitatakse esialgne loetelu meetmetest, mis kuuluvad </w:t>
            </w:r>
            <w:proofErr w:type="spellStart"/>
            <w:r w:rsidRPr="008F6F06">
              <w:rPr>
                <w:i/>
                <w:iCs/>
                <w:color w:val="808080" w:themeColor="background1" w:themeShade="80"/>
                <w:lang w:val="et-EE"/>
              </w:rPr>
              <w:t>AMIFi</w:t>
            </w:r>
            <w:proofErr w:type="spellEnd"/>
            <w:r w:rsidRPr="008F6F06">
              <w:rPr>
                <w:i/>
                <w:iCs/>
                <w:color w:val="808080" w:themeColor="background1" w:themeShade="80"/>
                <w:lang w:val="et-EE"/>
              </w:rPr>
              <w:t xml:space="preserve">, </w:t>
            </w:r>
            <w:proofErr w:type="spellStart"/>
            <w:r w:rsidRPr="008F6F06">
              <w:rPr>
                <w:i/>
                <w:iCs/>
                <w:color w:val="808080" w:themeColor="background1" w:themeShade="80"/>
                <w:lang w:val="et-EE"/>
              </w:rPr>
              <w:t>ISFi</w:t>
            </w:r>
            <w:proofErr w:type="spellEnd"/>
            <w:r w:rsidRPr="008F6F06">
              <w:rPr>
                <w:i/>
                <w:iCs/>
                <w:color w:val="808080" w:themeColor="background1" w:themeShade="80"/>
                <w:lang w:val="et-EE"/>
              </w:rPr>
              <w:t xml:space="preserve"> või BMVI määruse artiklite 3 ja 5 kohaldamisalasse. Täpsemalt: tegevustoetuse puhul esitatakse selgitus kooskõlas </w:t>
            </w:r>
            <w:proofErr w:type="spellStart"/>
            <w:r w:rsidRPr="008F6F06">
              <w:rPr>
                <w:i/>
                <w:iCs/>
                <w:color w:val="808080" w:themeColor="background1" w:themeShade="80"/>
                <w:lang w:val="et-EE"/>
              </w:rPr>
              <w:t>AMIFi</w:t>
            </w:r>
            <w:proofErr w:type="spellEnd"/>
            <w:r w:rsidRPr="008F6F06">
              <w:rPr>
                <w:i/>
                <w:iCs/>
                <w:color w:val="808080" w:themeColor="background1" w:themeShade="80"/>
                <w:lang w:val="et-EE"/>
              </w:rPr>
              <w:t xml:space="preserve"> määruse artikliga 21, </w:t>
            </w:r>
            <w:proofErr w:type="spellStart"/>
            <w:r w:rsidRPr="008F6F06">
              <w:rPr>
                <w:i/>
                <w:iCs/>
                <w:color w:val="808080" w:themeColor="background1" w:themeShade="80"/>
                <w:lang w:val="et-EE"/>
              </w:rPr>
              <w:t>ISFi</w:t>
            </w:r>
            <w:proofErr w:type="spellEnd"/>
            <w:r w:rsidRPr="008F6F06">
              <w:rPr>
                <w:i/>
                <w:iCs/>
                <w:color w:val="808080" w:themeColor="background1" w:themeShade="80"/>
                <w:lang w:val="et-EE"/>
              </w:rPr>
              <w:t xml:space="preserve"> määruse artikliga 16 või BMVI määruse artiklitega 16 ja 17. See sisaldab soovituslikku loetelu toetusesaajatest koos nende seadusjärgsete kohustustega ja põhiülesandeid, mida tuleb toetada. Rahastamisvahendite kavandatud kasutamine, kui kohaldatav</w:t>
            </w:r>
            <w:r w:rsidR="004E6CFE" w:rsidRPr="008F6F06">
              <w:rPr>
                <w:i/>
                <w:iCs/>
                <w:color w:val="808080" w:themeColor="background1" w:themeShade="80"/>
                <w:lang w:val="et-EE"/>
              </w:rPr>
              <w:t>.</w:t>
            </w:r>
          </w:p>
          <w:p w14:paraId="43896F3B" w14:textId="77777777" w:rsidR="00D43E5D" w:rsidRPr="008F6F06" w:rsidRDefault="00D43E5D" w:rsidP="00D4003F">
            <w:pPr>
              <w:spacing w:before="0" w:after="0"/>
              <w:rPr>
                <w:rFonts w:eastAsia="Times New Roman"/>
                <w:iCs/>
                <w:noProof/>
                <w:lang w:val="et-EE"/>
              </w:rPr>
            </w:pPr>
          </w:p>
          <w:p w14:paraId="494C82BF" w14:textId="082ADCB3" w:rsidR="006A21AA" w:rsidRPr="008F6F06" w:rsidRDefault="000111E9" w:rsidP="00D4003F">
            <w:pPr>
              <w:spacing w:before="0" w:after="0"/>
              <w:rPr>
                <w:rFonts w:eastAsia="Times New Roman"/>
                <w:iCs/>
                <w:noProof/>
                <w:lang w:val="et-EE"/>
              </w:rPr>
            </w:pPr>
            <w:r w:rsidRPr="008F6F06">
              <w:rPr>
                <w:rFonts w:eastAsia="Times New Roman"/>
                <w:iCs/>
                <w:noProof/>
                <w:lang w:val="et-EE"/>
              </w:rPr>
              <w:t>AMIFi</w:t>
            </w:r>
            <w:r w:rsidR="006A21AA" w:rsidRPr="008F6F06">
              <w:rPr>
                <w:rFonts w:eastAsia="Times New Roman"/>
                <w:iCs/>
                <w:noProof/>
                <w:lang w:val="et-EE"/>
              </w:rPr>
              <w:t xml:space="preserve"> </w:t>
            </w:r>
            <w:r w:rsidRPr="008F6F06">
              <w:rPr>
                <w:rFonts w:eastAsia="Times New Roman"/>
                <w:iCs/>
                <w:noProof/>
                <w:lang w:val="et-EE"/>
              </w:rPr>
              <w:t>rakenduskava</w:t>
            </w:r>
            <w:r w:rsidR="006A21AA" w:rsidRPr="008F6F06">
              <w:rPr>
                <w:rFonts w:eastAsia="Times New Roman"/>
                <w:iCs/>
                <w:noProof/>
                <w:lang w:val="et-EE"/>
              </w:rPr>
              <w:t xml:space="preserve"> aitab </w:t>
            </w:r>
            <w:r w:rsidR="00F42603">
              <w:rPr>
                <w:rFonts w:eastAsia="Times New Roman"/>
                <w:iCs/>
                <w:noProof/>
                <w:lang w:val="et-EE"/>
              </w:rPr>
              <w:t>saavutada</w:t>
            </w:r>
            <w:r w:rsidR="00F42603" w:rsidRPr="008F6F06">
              <w:rPr>
                <w:rFonts w:eastAsia="Times New Roman"/>
                <w:iCs/>
                <w:noProof/>
                <w:lang w:val="et-EE"/>
              </w:rPr>
              <w:t xml:space="preserve"> </w:t>
            </w:r>
            <w:r w:rsidR="006A21AA" w:rsidRPr="008F6F06">
              <w:rPr>
                <w:rFonts w:eastAsia="Times New Roman"/>
                <w:iCs/>
                <w:noProof/>
                <w:lang w:val="et-EE"/>
              </w:rPr>
              <w:t>erieesmär</w:t>
            </w:r>
            <w:r w:rsidR="00F42603">
              <w:rPr>
                <w:rFonts w:eastAsia="Times New Roman"/>
                <w:iCs/>
                <w:noProof/>
                <w:lang w:val="et-EE"/>
              </w:rPr>
              <w:t>k</w:t>
            </w:r>
            <w:r w:rsidR="006A21AA" w:rsidRPr="008F6F06">
              <w:rPr>
                <w:rFonts w:eastAsia="Times New Roman"/>
                <w:iCs/>
                <w:noProof/>
                <w:lang w:val="et-EE"/>
              </w:rPr>
              <w:t>i, keskendudes järgmistele</w:t>
            </w:r>
            <w:r w:rsidR="00260D5B">
              <w:rPr>
                <w:rFonts w:eastAsia="Times New Roman"/>
                <w:iCs/>
                <w:noProof/>
                <w:lang w:val="et-EE"/>
              </w:rPr>
              <w:t xml:space="preserve"> </w:t>
            </w:r>
            <w:r w:rsidR="00A17D67" w:rsidRPr="00BB3AE5">
              <w:rPr>
                <w:rFonts w:eastAsia="Times New Roman"/>
                <w:iCs/>
                <w:noProof/>
                <w:lang w:val="et-EE"/>
              </w:rPr>
              <w:t>AMIFi määrus</w:t>
            </w:r>
            <w:r w:rsidR="00BB3AE5">
              <w:rPr>
                <w:rFonts w:eastAsia="Times New Roman"/>
                <w:iCs/>
                <w:noProof/>
                <w:lang w:val="et-EE"/>
              </w:rPr>
              <w:t>e</w:t>
            </w:r>
            <w:r w:rsidR="006A21AA" w:rsidRPr="008F6F06">
              <w:rPr>
                <w:rFonts w:eastAsia="Times New Roman"/>
                <w:iCs/>
                <w:noProof/>
                <w:lang w:val="et-EE"/>
              </w:rPr>
              <w:t xml:space="preserve"> II lisas esitatud rakendusmeetmetele</w:t>
            </w:r>
            <w:r w:rsidR="00594838">
              <w:rPr>
                <w:rFonts w:eastAsia="Times New Roman"/>
                <w:iCs/>
                <w:noProof/>
                <w:lang w:val="et-EE"/>
              </w:rPr>
              <w:t>.</w:t>
            </w:r>
          </w:p>
          <w:p w14:paraId="1740A43E" w14:textId="77777777" w:rsidR="006A21AA" w:rsidRPr="008F6F06" w:rsidRDefault="006A21AA" w:rsidP="00D4003F">
            <w:pPr>
              <w:spacing w:before="0" w:after="0"/>
              <w:rPr>
                <w:rFonts w:eastAsia="Times New Roman"/>
                <w:iCs/>
                <w:noProof/>
                <w:lang w:val="et-EE"/>
              </w:rPr>
            </w:pPr>
          </w:p>
          <w:p w14:paraId="25E9A39C" w14:textId="63751F07" w:rsidR="006A21AA" w:rsidRPr="008F6F06" w:rsidRDefault="006A21AA" w:rsidP="00D4003F">
            <w:pPr>
              <w:spacing w:before="0" w:after="0"/>
              <w:rPr>
                <w:rFonts w:eastAsia="Times New Roman"/>
                <w:b/>
                <w:bCs/>
                <w:iCs/>
                <w:noProof/>
                <w:lang w:val="et-EE"/>
              </w:rPr>
            </w:pPr>
            <w:r w:rsidRPr="008F6F06">
              <w:rPr>
                <w:rFonts w:eastAsia="Times New Roman"/>
                <w:b/>
                <w:bCs/>
                <w:iCs/>
                <w:noProof/>
                <w:lang w:val="et-EE"/>
              </w:rPr>
              <w:t xml:space="preserve">a) </w:t>
            </w:r>
            <w:r w:rsidR="00594838">
              <w:rPr>
                <w:rFonts w:eastAsia="Times New Roman"/>
                <w:b/>
                <w:bCs/>
                <w:iCs/>
                <w:noProof/>
                <w:lang w:val="et-EE"/>
              </w:rPr>
              <w:t>T</w:t>
            </w:r>
            <w:r w:rsidR="001A3CFF" w:rsidRPr="008F6F06">
              <w:rPr>
                <w:rFonts w:eastAsia="Times New Roman"/>
                <w:b/>
                <w:bCs/>
                <w:iCs/>
                <w:noProof/>
                <w:lang w:val="et-EE"/>
              </w:rPr>
              <w:t xml:space="preserve">agada liidu </w:t>
            </w:r>
            <w:r w:rsidR="001A3CFF" w:rsidRPr="008F6F06">
              <w:rPr>
                <w:rFonts w:eastAsia="Times New Roman"/>
                <w:b/>
                <w:bCs/>
                <w:i/>
                <w:noProof/>
                <w:lang w:val="et-EE"/>
              </w:rPr>
              <w:t>acquis</w:t>
            </w:r>
            <w:r w:rsidR="001A3CFF" w:rsidRPr="008F6F06">
              <w:rPr>
                <w:rFonts w:eastAsia="Times New Roman"/>
                <w:b/>
                <w:bCs/>
                <w:iCs/>
                <w:noProof/>
                <w:lang w:val="et-EE"/>
              </w:rPr>
              <w:t>’ ja Euroopa ühise varjupaigasüsteemiga seotud prioriteetide ühetaoline kohaldamine</w:t>
            </w:r>
            <w:r w:rsidR="00594838">
              <w:rPr>
                <w:rFonts w:eastAsia="Times New Roman"/>
                <w:b/>
                <w:bCs/>
                <w:iCs/>
                <w:noProof/>
                <w:lang w:val="et-EE"/>
              </w:rPr>
              <w:t>.</w:t>
            </w:r>
          </w:p>
          <w:p w14:paraId="0F365D49" w14:textId="1F3445B5" w:rsidR="006A21AA" w:rsidRPr="008F6F06" w:rsidRDefault="006A21AA" w:rsidP="00D4003F">
            <w:pPr>
              <w:spacing w:before="0" w:after="0"/>
              <w:rPr>
                <w:rFonts w:eastAsia="Times New Roman"/>
                <w:b/>
                <w:bCs/>
                <w:iCs/>
                <w:noProof/>
                <w:lang w:val="et-EE"/>
              </w:rPr>
            </w:pPr>
            <w:r w:rsidRPr="008F6F06">
              <w:rPr>
                <w:rFonts w:eastAsia="Times New Roman"/>
                <w:b/>
                <w:bCs/>
                <w:iCs/>
                <w:noProof/>
                <w:lang w:val="et-EE"/>
              </w:rPr>
              <w:t xml:space="preserve">b) </w:t>
            </w:r>
            <w:r w:rsidR="00796A81">
              <w:rPr>
                <w:rFonts w:eastAsia="Times New Roman"/>
                <w:b/>
                <w:bCs/>
                <w:iCs/>
                <w:noProof/>
                <w:lang w:val="et-EE"/>
              </w:rPr>
              <w:t>V</w:t>
            </w:r>
            <w:r w:rsidR="001A3CFF" w:rsidRPr="008F6F06">
              <w:rPr>
                <w:rFonts w:eastAsia="Times New Roman"/>
                <w:b/>
                <w:bCs/>
                <w:iCs/>
                <w:noProof/>
                <w:lang w:val="et-EE"/>
              </w:rPr>
              <w:t xml:space="preserve">ajaduse korral toetada liikmesriikide varjupaigasüsteemide suutlikkust taristute ja teenuste </w:t>
            </w:r>
            <w:r w:rsidR="001A3CFF" w:rsidRPr="00B3722D">
              <w:rPr>
                <w:rFonts w:eastAsia="Times New Roman"/>
                <w:b/>
                <w:bCs/>
                <w:iCs/>
                <w:noProof/>
                <w:lang w:val="et-EE"/>
              </w:rPr>
              <w:t>osas</w:t>
            </w:r>
            <w:r w:rsidR="001A3CFF" w:rsidRPr="008F6F06">
              <w:rPr>
                <w:rFonts w:eastAsia="Times New Roman"/>
                <w:b/>
                <w:bCs/>
                <w:iCs/>
                <w:noProof/>
                <w:lang w:val="et-EE"/>
              </w:rPr>
              <w:t>, sealhulgas kohalikul ja piirkondlikul tasandil</w:t>
            </w:r>
            <w:r w:rsidRPr="008F6F06">
              <w:rPr>
                <w:rFonts w:eastAsia="Times New Roman"/>
                <w:b/>
                <w:bCs/>
                <w:iCs/>
                <w:noProof/>
                <w:lang w:val="et-EE"/>
              </w:rPr>
              <w:t>.</w:t>
            </w:r>
          </w:p>
          <w:p w14:paraId="33A5632E" w14:textId="77777777" w:rsidR="006A21AA" w:rsidRPr="008F6F06" w:rsidRDefault="006A21AA" w:rsidP="00D4003F">
            <w:pPr>
              <w:spacing w:before="0" w:after="0"/>
              <w:rPr>
                <w:rFonts w:eastAsia="Times New Roman"/>
                <w:iCs/>
                <w:noProof/>
                <w:lang w:val="et-EE"/>
              </w:rPr>
            </w:pPr>
          </w:p>
          <w:p w14:paraId="6ADAB53F" w14:textId="70BDB90B" w:rsidR="006A21AA" w:rsidRPr="008F6F06" w:rsidRDefault="001A3CFF" w:rsidP="00D4003F">
            <w:pPr>
              <w:spacing w:before="0" w:after="0"/>
              <w:rPr>
                <w:rFonts w:eastAsia="Times New Roman"/>
                <w:iCs/>
                <w:noProof/>
                <w:lang w:val="et-EE"/>
              </w:rPr>
            </w:pPr>
            <w:r w:rsidRPr="008F6F06">
              <w:rPr>
                <w:rFonts w:eastAsia="Times New Roman"/>
                <w:b/>
                <w:bCs/>
                <w:iCs/>
                <w:noProof/>
                <w:lang w:val="et-EE"/>
              </w:rPr>
              <w:t xml:space="preserve">STAKi </w:t>
            </w:r>
            <w:r w:rsidR="006A21AA" w:rsidRPr="008F6F06">
              <w:rPr>
                <w:rFonts w:eastAsia="Times New Roman"/>
                <w:b/>
                <w:bCs/>
                <w:iCs/>
                <w:noProof/>
                <w:lang w:val="et-EE"/>
              </w:rPr>
              <w:t>rändepoliitikaga seotud al</w:t>
            </w:r>
            <w:r w:rsidRPr="008F6F06">
              <w:rPr>
                <w:rFonts w:eastAsia="Times New Roman"/>
                <w:b/>
                <w:bCs/>
                <w:iCs/>
                <w:noProof/>
                <w:lang w:val="et-EE"/>
              </w:rPr>
              <w:t>a</w:t>
            </w:r>
            <w:r w:rsidR="006A21AA" w:rsidRPr="008F6F06">
              <w:rPr>
                <w:rFonts w:eastAsia="Times New Roman"/>
                <w:b/>
                <w:bCs/>
                <w:iCs/>
                <w:noProof/>
                <w:lang w:val="et-EE"/>
              </w:rPr>
              <w:t>eesmär</w:t>
            </w:r>
            <w:r w:rsidR="00D055F4">
              <w:rPr>
                <w:rFonts w:eastAsia="Times New Roman"/>
                <w:b/>
                <w:bCs/>
                <w:iCs/>
                <w:noProof/>
                <w:lang w:val="et-EE"/>
              </w:rPr>
              <w:t>gi all</w:t>
            </w:r>
            <w:r w:rsidR="006A21AA" w:rsidRPr="008F6F06">
              <w:rPr>
                <w:rFonts w:eastAsia="Times New Roman"/>
                <w:b/>
                <w:bCs/>
                <w:iCs/>
                <w:noProof/>
                <w:lang w:val="et-EE"/>
              </w:rPr>
              <w:t xml:space="preserve"> </w:t>
            </w:r>
            <w:r w:rsidR="00D055F4">
              <w:rPr>
                <w:rFonts w:eastAsia="Times New Roman"/>
                <w:b/>
                <w:bCs/>
                <w:iCs/>
                <w:noProof/>
                <w:lang w:val="et-EE"/>
              </w:rPr>
              <w:t xml:space="preserve">on </w:t>
            </w:r>
            <w:r w:rsidR="006A21AA" w:rsidRPr="008F6F06">
              <w:rPr>
                <w:rFonts w:eastAsia="Times New Roman"/>
                <w:b/>
                <w:bCs/>
                <w:iCs/>
                <w:noProof/>
                <w:lang w:val="et-EE"/>
              </w:rPr>
              <w:t>sea</w:t>
            </w:r>
            <w:r w:rsidR="00D055F4">
              <w:rPr>
                <w:rFonts w:eastAsia="Times New Roman"/>
                <w:b/>
                <w:bCs/>
                <w:iCs/>
                <w:noProof/>
                <w:lang w:val="et-EE"/>
              </w:rPr>
              <w:t>tud</w:t>
            </w:r>
            <w:r w:rsidR="006A21AA" w:rsidRPr="008F6F06">
              <w:rPr>
                <w:rFonts w:eastAsia="Times New Roman"/>
                <w:b/>
                <w:bCs/>
                <w:iCs/>
                <w:noProof/>
                <w:lang w:val="et-EE"/>
              </w:rPr>
              <w:t xml:space="preserve"> kaks rahvusvahelise kaitse poliitika</w:t>
            </w:r>
            <w:r w:rsidR="00BB710E">
              <w:rPr>
                <w:rFonts w:eastAsia="Times New Roman"/>
                <w:b/>
                <w:bCs/>
                <w:iCs/>
                <w:noProof/>
                <w:lang w:val="et-EE"/>
              </w:rPr>
              <w:t xml:space="preserve"> </w:t>
            </w:r>
            <w:r w:rsidR="006A21AA" w:rsidRPr="008F6F06">
              <w:rPr>
                <w:rFonts w:eastAsia="Times New Roman"/>
                <w:b/>
                <w:bCs/>
                <w:iCs/>
                <w:noProof/>
                <w:lang w:val="et-EE"/>
              </w:rPr>
              <w:t>eesmärki, mis on kooskõlas erieesmärgi rakendusmeetmetega</w:t>
            </w:r>
            <w:r w:rsidR="006A21AA" w:rsidRPr="008F6F06">
              <w:rPr>
                <w:rFonts w:eastAsia="Times New Roman"/>
                <w:iCs/>
                <w:noProof/>
                <w:lang w:val="et-EE"/>
              </w:rPr>
              <w:t>:</w:t>
            </w:r>
          </w:p>
          <w:p w14:paraId="669E8ED8" w14:textId="77777777" w:rsidR="004E6CFE" w:rsidRPr="008F6F06" w:rsidRDefault="004E6CFE" w:rsidP="00D4003F">
            <w:pPr>
              <w:spacing w:before="0" w:after="0"/>
              <w:rPr>
                <w:rFonts w:eastAsia="Times New Roman"/>
                <w:iCs/>
                <w:noProof/>
                <w:lang w:val="et-EE"/>
              </w:rPr>
            </w:pPr>
          </w:p>
          <w:p w14:paraId="1C086038" w14:textId="5D8E1932" w:rsidR="004E6CFE" w:rsidRPr="008F6F06" w:rsidRDefault="001A3CFF" w:rsidP="00CE39DE">
            <w:pPr>
              <w:pStyle w:val="ListParagraph"/>
              <w:numPr>
                <w:ilvl w:val="0"/>
                <w:numId w:val="37"/>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t</w:t>
            </w:r>
            <w:r w:rsidR="006A21AA" w:rsidRPr="008F6F06">
              <w:rPr>
                <w:rFonts w:ascii="Times New Roman" w:eastAsia="Times New Roman" w:hAnsi="Times New Roman" w:cs="Times New Roman"/>
                <w:iCs/>
                <w:noProof/>
                <w:sz w:val="24"/>
                <w:szCs w:val="24"/>
                <w:lang w:val="et-EE"/>
              </w:rPr>
              <w:t xml:space="preserve">agada rahvusvahelise kaitse taotluste tõhus ja kvaliteetne </w:t>
            </w:r>
            <w:r w:rsidR="004E6CFE" w:rsidRPr="008F6F06">
              <w:rPr>
                <w:rFonts w:ascii="Times New Roman" w:eastAsia="Times New Roman" w:hAnsi="Times New Roman" w:cs="Times New Roman"/>
                <w:iCs/>
                <w:noProof/>
                <w:sz w:val="24"/>
                <w:szCs w:val="24"/>
                <w:lang w:val="et-EE"/>
              </w:rPr>
              <w:t>menetl</w:t>
            </w:r>
            <w:r w:rsidR="009958BF">
              <w:rPr>
                <w:rFonts w:ascii="Times New Roman" w:eastAsia="Times New Roman" w:hAnsi="Times New Roman" w:cs="Times New Roman"/>
                <w:iCs/>
                <w:noProof/>
                <w:sz w:val="24"/>
                <w:szCs w:val="24"/>
                <w:lang w:val="et-EE"/>
              </w:rPr>
              <w:t>emine</w:t>
            </w:r>
            <w:r w:rsidR="006A21AA" w:rsidRPr="008F6F06">
              <w:rPr>
                <w:rFonts w:ascii="Times New Roman" w:eastAsia="Times New Roman" w:hAnsi="Times New Roman" w:cs="Times New Roman"/>
                <w:iCs/>
                <w:noProof/>
                <w:sz w:val="24"/>
                <w:szCs w:val="24"/>
                <w:lang w:val="et-EE"/>
              </w:rPr>
              <w:t>;</w:t>
            </w:r>
          </w:p>
          <w:p w14:paraId="7C546E48" w14:textId="2F696A75" w:rsidR="006A21AA" w:rsidRPr="008F6F06" w:rsidRDefault="001A3CFF" w:rsidP="00CE39DE">
            <w:pPr>
              <w:pStyle w:val="ListParagraph"/>
              <w:numPr>
                <w:ilvl w:val="0"/>
                <w:numId w:val="37"/>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lastRenderedPageBreak/>
              <w:t>t</w:t>
            </w:r>
            <w:r w:rsidR="006A21AA" w:rsidRPr="008F6F06">
              <w:rPr>
                <w:rFonts w:ascii="Times New Roman" w:eastAsia="Times New Roman" w:hAnsi="Times New Roman" w:cs="Times New Roman"/>
                <w:iCs/>
                <w:noProof/>
                <w:sz w:val="24"/>
                <w:szCs w:val="24"/>
                <w:lang w:val="et-EE"/>
              </w:rPr>
              <w:t xml:space="preserve">agada rahvusvahelise kaitse </w:t>
            </w:r>
            <w:r w:rsidR="008C7867" w:rsidRPr="008F6F06">
              <w:rPr>
                <w:rFonts w:ascii="Times New Roman" w:eastAsia="Times New Roman" w:hAnsi="Times New Roman" w:cs="Times New Roman"/>
                <w:iCs/>
                <w:noProof/>
                <w:sz w:val="24"/>
                <w:szCs w:val="24"/>
                <w:lang w:val="et-EE"/>
              </w:rPr>
              <w:t xml:space="preserve">taotlejatele ja </w:t>
            </w:r>
            <w:r w:rsidR="006A21AA" w:rsidRPr="008F6F06">
              <w:rPr>
                <w:rFonts w:ascii="Times New Roman" w:eastAsia="Times New Roman" w:hAnsi="Times New Roman" w:cs="Times New Roman"/>
                <w:iCs/>
                <w:noProof/>
                <w:sz w:val="24"/>
                <w:szCs w:val="24"/>
                <w:lang w:val="et-EE"/>
              </w:rPr>
              <w:t>saajatele vastuvõtutingimused ja tugiteenused, tuginedes kultuurilisele, sool</w:t>
            </w:r>
            <w:r w:rsidRPr="008F6F06">
              <w:rPr>
                <w:rFonts w:ascii="Times New Roman" w:eastAsia="Times New Roman" w:hAnsi="Times New Roman" w:cs="Times New Roman"/>
                <w:iCs/>
                <w:noProof/>
                <w:sz w:val="24"/>
                <w:szCs w:val="24"/>
                <w:lang w:val="et-EE"/>
              </w:rPr>
              <w:t>is</w:t>
            </w:r>
            <w:r w:rsidR="006A21AA" w:rsidRPr="008F6F06">
              <w:rPr>
                <w:rFonts w:ascii="Times New Roman" w:eastAsia="Times New Roman" w:hAnsi="Times New Roman" w:cs="Times New Roman"/>
                <w:iCs/>
                <w:noProof/>
                <w:sz w:val="24"/>
                <w:szCs w:val="24"/>
                <w:lang w:val="et-EE"/>
              </w:rPr>
              <w:t>e</w:t>
            </w:r>
            <w:r w:rsidRPr="008F6F06">
              <w:rPr>
                <w:rFonts w:ascii="Times New Roman" w:eastAsia="Times New Roman" w:hAnsi="Times New Roman" w:cs="Times New Roman"/>
                <w:iCs/>
                <w:noProof/>
                <w:sz w:val="24"/>
                <w:szCs w:val="24"/>
                <w:lang w:val="et-EE"/>
              </w:rPr>
              <w:t>le</w:t>
            </w:r>
            <w:r w:rsidR="006A21AA" w:rsidRPr="008F6F06">
              <w:rPr>
                <w:rFonts w:ascii="Times New Roman" w:eastAsia="Times New Roman" w:hAnsi="Times New Roman" w:cs="Times New Roman"/>
                <w:iCs/>
                <w:noProof/>
                <w:sz w:val="24"/>
                <w:szCs w:val="24"/>
                <w:lang w:val="et-EE"/>
              </w:rPr>
              <w:t>, usulisele, keele</w:t>
            </w:r>
            <w:r w:rsidRPr="008F6F06">
              <w:rPr>
                <w:rFonts w:ascii="Times New Roman" w:eastAsia="Times New Roman" w:hAnsi="Times New Roman" w:cs="Times New Roman"/>
                <w:iCs/>
                <w:noProof/>
                <w:sz w:val="24"/>
                <w:szCs w:val="24"/>
                <w:lang w:val="et-EE"/>
              </w:rPr>
              <w:t>lise</w:t>
            </w:r>
            <w:r w:rsidR="006A21AA" w:rsidRPr="008F6F06">
              <w:rPr>
                <w:rFonts w:ascii="Times New Roman" w:eastAsia="Times New Roman" w:hAnsi="Times New Roman" w:cs="Times New Roman"/>
                <w:iCs/>
                <w:noProof/>
                <w:sz w:val="24"/>
                <w:szCs w:val="24"/>
                <w:lang w:val="et-EE"/>
              </w:rPr>
              <w:t>le ja muule taustale.</w:t>
            </w:r>
          </w:p>
          <w:p w14:paraId="1412FB52" w14:textId="77777777" w:rsidR="004E6CFE" w:rsidRPr="008F6F06" w:rsidDel="00BF0DA5" w:rsidRDefault="004E6CFE" w:rsidP="00D4003F">
            <w:pPr>
              <w:spacing w:before="0" w:after="0"/>
              <w:rPr>
                <w:del w:id="651" w:author="Martin Eber" w:date="2025-07-21T12:26:00Z" w16du:dateUtc="2025-07-21T09:26:00Z"/>
                <w:rFonts w:eastAsia="Times New Roman"/>
                <w:iCs/>
                <w:noProof/>
                <w:lang w:val="et-EE"/>
              </w:rPr>
            </w:pPr>
          </w:p>
          <w:p w14:paraId="1DE3E102" w14:textId="0159B810" w:rsidR="006A21AA" w:rsidRPr="008F6F06" w:rsidRDefault="006A21AA" w:rsidP="00D4003F">
            <w:pPr>
              <w:spacing w:before="0" w:after="0"/>
              <w:rPr>
                <w:del w:id="652" w:author="Ave Osman" w:date="2025-07-17T15:47:00Z" w16du:dateUtc="2025-07-17T12:47:00Z"/>
                <w:rFonts w:eastAsia="Times New Roman"/>
                <w:iCs/>
                <w:noProof/>
                <w:lang w:val="et-EE"/>
              </w:rPr>
            </w:pPr>
            <w:del w:id="653" w:author="Ave Osman" w:date="2025-07-17T15:47:00Z" w16du:dateUtc="2025-07-17T12:47:00Z">
              <w:r w:rsidRPr="008F6F06">
                <w:rPr>
                  <w:rFonts w:eastAsia="Times New Roman"/>
                  <w:iCs/>
                  <w:noProof/>
                  <w:lang w:val="et-EE"/>
                </w:rPr>
                <w:delText xml:space="preserve">Eesti on saanud </w:delText>
              </w:r>
              <w:r w:rsidR="00756570" w:rsidRPr="008F6F06">
                <w:rPr>
                  <w:rFonts w:eastAsia="Times New Roman"/>
                  <w:iCs/>
                  <w:noProof/>
                  <w:lang w:val="et-EE"/>
                </w:rPr>
                <w:delText xml:space="preserve">võrreldes teiste ELi liikmesriikidega </w:delText>
              </w:r>
              <w:r w:rsidRPr="008F6F06">
                <w:rPr>
                  <w:rFonts w:eastAsia="Times New Roman"/>
                  <w:iCs/>
                  <w:noProof/>
                  <w:lang w:val="et-EE"/>
                </w:rPr>
                <w:delText xml:space="preserve">kõige </w:delText>
              </w:r>
              <w:r w:rsidR="001A3CFF" w:rsidRPr="008F6F06">
                <w:rPr>
                  <w:rFonts w:eastAsia="Times New Roman"/>
                  <w:iCs/>
                  <w:noProof/>
                  <w:lang w:val="et-EE"/>
                </w:rPr>
                <w:delText>vähem</w:delText>
              </w:r>
              <w:r w:rsidRPr="008F6F06">
                <w:rPr>
                  <w:rFonts w:eastAsia="Times New Roman"/>
                  <w:iCs/>
                  <w:noProof/>
                  <w:lang w:val="et-EE"/>
                </w:rPr>
                <w:delText xml:space="preserve"> </w:delText>
              </w:r>
              <w:r w:rsidR="008C7867" w:rsidRPr="008F6F06">
                <w:rPr>
                  <w:rFonts w:eastAsia="Times New Roman"/>
                  <w:iCs/>
                  <w:noProof/>
                  <w:lang w:val="et-EE"/>
                </w:rPr>
                <w:delText xml:space="preserve">rahvusvahelise kaitse </w:delText>
              </w:r>
              <w:r w:rsidRPr="008F6F06">
                <w:rPr>
                  <w:rFonts w:eastAsia="Times New Roman"/>
                  <w:iCs/>
                  <w:noProof/>
                  <w:lang w:val="et-EE"/>
                </w:rPr>
                <w:delText>taotl</w:delText>
              </w:r>
              <w:r w:rsidR="001A3CFF" w:rsidRPr="008F6F06">
                <w:rPr>
                  <w:rFonts w:eastAsia="Times New Roman"/>
                  <w:iCs/>
                  <w:noProof/>
                  <w:lang w:val="et-EE"/>
                </w:rPr>
                <w:delText>usi</w:delText>
              </w:r>
              <w:r w:rsidRPr="008F6F06">
                <w:rPr>
                  <w:rFonts w:eastAsia="Times New Roman"/>
                  <w:iCs/>
                  <w:noProof/>
                  <w:lang w:val="et-EE"/>
                </w:rPr>
                <w:delText>. Sama</w:delText>
              </w:r>
              <w:r w:rsidR="001A3CFF" w:rsidRPr="008F6F06">
                <w:rPr>
                  <w:rFonts w:eastAsia="Times New Roman"/>
                  <w:iCs/>
                  <w:noProof/>
                  <w:lang w:val="et-EE"/>
                </w:rPr>
                <w:delText>s</w:delText>
              </w:r>
              <w:r w:rsidRPr="008F6F06">
                <w:rPr>
                  <w:rFonts w:eastAsia="Times New Roman"/>
                  <w:iCs/>
                  <w:noProof/>
                  <w:lang w:val="et-EE"/>
                </w:rPr>
                <w:delText xml:space="preserve"> on Eestis alates 2010. aastast </w:delText>
              </w:r>
              <w:r w:rsidR="007F42A0" w:rsidRPr="008F6F06">
                <w:rPr>
                  <w:rFonts w:eastAsia="Times New Roman"/>
                  <w:iCs/>
                  <w:noProof/>
                  <w:lang w:val="et-EE"/>
                </w:rPr>
                <w:delText xml:space="preserve">rahvusvahelise kaitse </w:delText>
              </w:r>
              <w:r w:rsidRPr="008F6F06">
                <w:rPr>
                  <w:rFonts w:eastAsia="Times New Roman"/>
                  <w:iCs/>
                  <w:noProof/>
                  <w:lang w:val="et-EE"/>
                </w:rPr>
                <w:delText>taotluste arv veidi, kuid</w:delText>
              </w:r>
              <w:r w:rsidR="001A3CFF" w:rsidRPr="008F6F06">
                <w:rPr>
                  <w:rFonts w:eastAsia="Times New Roman"/>
                  <w:iCs/>
                  <w:noProof/>
                  <w:lang w:val="et-EE"/>
                </w:rPr>
                <w:delText xml:space="preserve"> siiski</w:delText>
              </w:r>
              <w:r w:rsidRPr="008F6F06">
                <w:rPr>
                  <w:rFonts w:eastAsia="Times New Roman"/>
                  <w:iCs/>
                  <w:noProof/>
                  <w:lang w:val="et-EE"/>
                </w:rPr>
                <w:delText xml:space="preserve"> stabiilselt suurenenud. 2001. aastal sai Eesti 12, 2010. aastal 30, 2015. aastal juba 226</w:delText>
              </w:r>
              <w:r w:rsidR="00756570" w:rsidRPr="008F6F06">
                <w:rPr>
                  <w:rFonts w:eastAsia="Times New Roman"/>
                  <w:iCs/>
                  <w:noProof/>
                  <w:lang w:val="et-EE"/>
                </w:rPr>
                <w:delText xml:space="preserve"> </w:delText>
              </w:r>
              <w:r w:rsidRPr="008F6F06">
                <w:rPr>
                  <w:rFonts w:eastAsia="Times New Roman"/>
                  <w:iCs/>
                  <w:noProof/>
                  <w:lang w:val="et-EE"/>
                </w:rPr>
                <w:delText>ja 2019. aastal 101 taotl</w:delText>
              </w:r>
              <w:r w:rsidR="001A3CFF" w:rsidRPr="008F6F06">
                <w:rPr>
                  <w:rFonts w:eastAsia="Times New Roman"/>
                  <w:iCs/>
                  <w:noProof/>
                  <w:lang w:val="et-EE"/>
                </w:rPr>
                <w:delText>ust</w:delText>
              </w:r>
              <w:r w:rsidRPr="008F6F06">
                <w:rPr>
                  <w:rFonts w:eastAsia="Times New Roman"/>
                  <w:iCs/>
                  <w:noProof/>
                  <w:lang w:val="et-EE"/>
                </w:rPr>
                <w:delText xml:space="preserve">. 2020. aastal </w:delText>
              </w:r>
              <w:r w:rsidR="001A3CFF" w:rsidRPr="008F6F06">
                <w:rPr>
                  <w:rFonts w:eastAsia="Times New Roman"/>
                  <w:iCs/>
                  <w:noProof/>
                  <w:lang w:val="et-EE"/>
                </w:rPr>
                <w:delText>vähenes</w:delText>
              </w:r>
              <w:r w:rsidRPr="008F6F06">
                <w:rPr>
                  <w:rFonts w:eastAsia="Times New Roman"/>
                  <w:iCs/>
                  <w:noProof/>
                  <w:lang w:val="et-EE"/>
                </w:rPr>
                <w:delText xml:space="preserve"> taotlejate arv </w:delText>
              </w:r>
              <w:r w:rsidR="00756570" w:rsidRPr="008F6F06">
                <w:rPr>
                  <w:rFonts w:eastAsia="Times New Roman"/>
                  <w:iCs/>
                  <w:noProof/>
                  <w:lang w:val="et-EE"/>
                </w:rPr>
                <w:delText xml:space="preserve">COVID-19 mõju tõttu </w:delText>
              </w:r>
              <w:r w:rsidRPr="008F6F06">
                <w:rPr>
                  <w:rFonts w:eastAsia="Times New Roman"/>
                  <w:iCs/>
                  <w:noProof/>
                  <w:lang w:val="et-EE"/>
                </w:rPr>
                <w:delText xml:space="preserve">46 inimeseni. </w:delText>
              </w:r>
              <w:r w:rsidR="001A3CFF" w:rsidRPr="008F6F06">
                <w:rPr>
                  <w:rFonts w:eastAsia="Times New Roman"/>
                  <w:iCs/>
                  <w:noProof/>
                  <w:lang w:val="et-EE"/>
                </w:rPr>
                <w:delText>Seega</w:delText>
              </w:r>
              <w:r w:rsidRPr="008F6F06">
                <w:rPr>
                  <w:rFonts w:eastAsia="Times New Roman"/>
                  <w:iCs/>
                  <w:noProof/>
                  <w:lang w:val="et-EE"/>
                </w:rPr>
                <w:delText xml:space="preserve"> on rahvusvahelise kaitse saajate arv kuni 2020. aastani veidi kasvanud ja nende päritolurii</w:delText>
              </w:r>
              <w:r w:rsidR="001A3CFF" w:rsidRPr="008F6F06">
                <w:rPr>
                  <w:rFonts w:eastAsia="Times New Roman"/>
                  <w:iCs/>
                  <w:noProof/>
                  <w:lang w:val="et-EE"/>
                </w:rPr>
                <w:delText>gid</w:delText>
              </w:r>
              <w:r w:rsidRPr="008F6F06">
                <w:rPr>
                  <w:rFonts w:eastAsia="Times New Roman"/>
                  <w:iCs/>
                  <w:noProof/>
                  <w:lang w:val="et-EE"/>
                </w:rPr>
                <w:delText xml:space="preserve"> on erinev</w:delText>
              </w:r>
              <w:r w:rsidR="001A3CFF" w:rsidRPr="008F6F06">
                <w:rPr>
                  <w:rFonts w:eastAsia="Times New Roman"/>
                  <w:iCs/>
                  <w:noProof/>
                  <w:lang w:val="et-EE"/>
                </w:rPr>
                <w:delText>ad</w:delText>
              </w:r>
              <w:r w:rsidRPr="008F6F06">
                <w:rPr>
                  <w:rFonts w:eastAsia="Times New Roman"/>
                  <w:iCs/>
                  <w:noProof/>
                  <w:lang w:val="et-EE"/>
                </w:rPr>
                <w:delText>. 2010. aastal andis Eesti rahvusvahelise kaitse 17</w:delText>
              </w:r>
              <w:r w:rsidR="00FF2724">
                <w:rPr>
                  <w:rFonts w:eastAsia="Times New Roman"/>
                  <w:iCs/>
                  <w:noProof/>
                  <w:lang w:val="et-EE"/>
                </w:rPr>
                <w:delText>-le</w:delText>
              </w:r>
              <w:r w:rsidRPr="008F6F06">
                <w:rPr>
                  <w:rFonts w:eastAsia="Times New Roman"/>
                  <w:iCs/>
                  <w:noProof/>
                  <w:lang w:val="et-EE"/>
                </w:rPr>
                <w:delText>, 2015. aastal 78</w:delText>
              </w:r>
              <w:r w:rsidR="00FF2724">
                <w:rPr>
                  <w:rFonts w:eastAsia="Times New Roman"/>
                  <w:iCs/>
                  <w:noProof/>
                  <w:lang w:val="et-EE"/>
                </w:rPr>
                <w:delText>-le</w:delText>
              </w:r>
              <w:r w:rsidRPr="008F6F06">
                <w:rPr>
                  <w:rFonts w:eastAsia="Times New Roman"/>
                  <w:iCs/>
                  <w:noProof/>
                  <w:lang w:val="et-EE"/>
                </w:rPr>
                <w:delText xml:space="preserve">, 2016. aastal </w:delText>
              </w:r>
              <w:r w:rsidR="00796A81">
                <w:rPr>
                  <w:rFonts w:eastAsia="Times New Roman"/>
                  <w:iCs/>
                  <w:noProof/>
                  <w:lang w:val="et-EE"/>
                </w:rPr>
                <w:br/>
              </w:r>
              <w:r w:rsidRPr="00796A81">
                <w:rPr>
                  <w:rFonts w:eastAsia="Times New Roman"/>
                  <w:iCs/>
                  <w:noProof/>
                  <w:lang w:val="et-EE"/>
                </w:rPr>
                <w:delText>154</w:delText>
              </w:r>
              <w:r w:rsidR="00FF2724" w:rsidRPr="00796A81">
                <w:rPr>
                  <w:rFonts w:eastAsia="Times New Roman"/>
                  <w:iCs/>
                  <w:noProof/>
                  <w:lang w:val="et-EE"/>
                </w:rPr>
                <w:delText>-le</w:delText>
              </w:r>
              <w:r w:rsidRPr="008F6F06">
                <w:rPr>
                  <w:rFonts w:eastAsia="Times New Roman"/>
                  <w:iCs/>
                  <w:noProof/>
                  <w:lang w:val="et-EE"/>
                </w:rPr>
                <w:delText>, 2019. aastal 50</w:delText>
              </w:r>
              <w:r w:rsidR="00FF2724">
                <w:rPr>
                  <w:rFonts w:eastAsia="Times New Roman"/>
                  <w:iCs/>
                  <w:noProof/>
                  <w:lang w:val="et-EE"/>
                </w:rPr>
                <w:delText>-le</w:delText>
              </w:r>
              <w:r w:rsidRPr="008F6F06">
                <w:rPr>
                  <w:rFonts w:eastAsia="Times New Roman"/>
                  <w:iCs/>
                  <w:noProof/>
                  <w:lang w:val="et-EE"/>
                </w:rPr>
                <w:delText xml:space="preserve"> ja 2020. aastal 26</w:delText>
              </w:r>
              <w:r w:rsidR="00FF2724">
                <w:rPr>
                  <w:rFonts w:eastAsia="Times New Roman"/>
                  <w:iCs/>
                  <w:noProof/>
                  <w:lang w:val="et-EE"/>
                </w:rPr>
                <w:delText>-le</w:delText>
              </w:r>
              <w:r w:rsidRPr="008F6F06">
                <w:rPr>
                  <w:rFonts w:eastAsia="Times New Roman"/>
                  <w:iCs/>
                  <w:noProof/>
                  <w:lang w:val="et-EE"/>
                </w:rPr>
                <w:delText xml:space="preserve"> </w:delText>
              </w:r>
              <w:r w:rsidR="007F42A0" w:rsidRPr="008F6F06">
                <w:rPr>
                  <w:rFonts w:eastAsia="Times New Roman"/>
                  <w:iCs/>
                  <w:noProof/>
                  <w:lang w:val="et-EE"/>
                </w:rPr>
                <w:delText xml:space="preserve">rahvusvahelise kaitse </w:delText>
              </w:r>
              <w:r w:rsidR="00756570" w:rsidRPr="008F6F06">
                <w:rPr>
                  <w:rFonts w:eastAsia="Times New Roman"/>
                  <w:iCs/>
                  <w:noProof/>
                  <w:lang w:val="et-EE"/>
                </w:rPr>
                <w:delText>taotlejale</w:delText>
              </w:r>
              <w:r w:rsidRPr="008F6F06">
                <w:rPr>
                  <w:rFonts w:eastAsia="Times New Roman"/>
                  <w:iCs/>
                  <w:noProof/>
                  <w:lang w:val="et-EE"/>
                </w:rPr>
                <w:delText>. 2019. aastal kii</w:delText>
              </w:r>
              <w:r w:rsidR="00FF2724">
                <w:rPr>
                  <w:rFonts w:eastAsia="Times New Roman"/>
                  <w:iCs/>
                  <w:noProof/>
                  <w:lang w:val="et-EE"/>
                </w:rPr>
                <w:delText>deti</w:delText>
              </w:r>
              <w:r w:rsidRPr="008F6F06">
                <w:rPr>
                  <w:rFonts w:eastAsia="Times New Roman"/>
                  <w:iCs/>
                  <w:noProof/>
                  <w:lang w:val="et-EE"/>
                </w:rPr>
                <w:delText xml:space="preserve"> </w:delText>
              </w:r>
              <w:r w:rsidR="00FF2724" w:rsidRPr="008F6F06">
                <w:rPr>
                  <w:rFonts w:eastAsia="Times New Roman"/>
                  <w:iCs/>
                  <w:noProof/>
                  <w:lang w:val="et-EE"/>
                </w:rPr>
                <w:delText>heaks</w:delText>
              </w:r>
              <w:r w:rsidR="00FF2724">
                <w:rPr>
                  <w:rFonts w:eastAsia="Times New Roman"/>
                  <w:iCs/>
                  <w:noProof/>
                  <w:lang w:val="et-EE"/>
                </w:rPr>
                <w:delText xml:space="preserve"> </w:delText>
              </w:r>
              <w:r w:rsidRPr="008F6F06">
                <w:rPr>
                  <w:rFonts w:eastAsia="Times New Roman"/>
                  <w:iCs/>
                  <w:noProof/>
                  <w:lang w:val="et-EE"/>
                </w:rPr>
                <w:delText>48% ja 2020. aastal 53%</w:delText>
              </w:r>
              <w:r w:rsidR="00FF2724" w:rsidRPr="008F6F06">
                <w:rPr>
                  <w:rFonts w:eastAsia="Times New Roman"/>
                  <w:iCs/>
                  <w:noProof/>
                  <w:lang w:val="et-EE"/>
                </w:rPr>
                <w:delText xml:space="preserve"> taotluste</w:delText>
              </w:r>
              <w:r w:rsidR="00FF2724">
                <w:rPr>
                  <w:rFonts w:eastAsia="Times New Roman"/>
                  <w:iCs/>
                  <w:noProof/>
                  <w:lang w:val="et-EE"/>
                </w:rPr>
                <w:delText>st.</w:delText>
              </w:r>
            </w:del>
          </w:p>
          <w:p w14:paraId="1BEF3CB0" w14:textId="77777777" w:rsidR="004E6CFE" w:rsidRPr="008F6F06" w:rsidRDefault="004E6CFE" w:rsidP="00D4003F">
            <w:pPr>
              <w:spacing w:before="0" w:after="0"/>
              <w:rPr>
                <w:ins w:id="654" w:author="Ave Osman" w:date="2025-07-17T15:48:00Z" w16du:dateUtc="2025-07-17T12:48:00Z"/>
                <w:rFonts w:eastAsia="Times New Roman"/>
                <w:iCs/>
                <w:noProof/>
                <w:lang w:val="et-EE"/>
              </w:rPr>
            </w:pPr>
          </w:p>
          <w:p w14:paraId="2782E0F9" w14:textId="43010CDC" w:rsidR="00185D83" w:rsidDel="007F1BD2" w:rsidRDefault="007F1BD2" w:rsidP="00D4003F">
            <w:pPr>
              <w:spacing w:before="0" w:after="0"/>
              <w:rPr>
                <w:del w:id="655" w:author="Ave Osman" w:date="2025-07-17T16:06:00Z" w16du:dateUtc="2025-07-17T13:06:00Z"/>
                <w:rFonts w:eastAsia="Times New Roman"/>
                <w:iCs/>
                <w:noProof/>
              </w:rPr>
            </w:pPr>
            <w:ins w:id="656" w:author="Ave Osman" w:date="2025-07-17T16:06:00Z">
              <w:r w:rsidRPr="007F1BD2">
                <w:rPr>
                  <w:rFonts w:eastAsia="Times New Roman"/>
                  <w:iCs/>
                  <w:noProof/>
                </w:rPr>
                <w:t>2022. aasta alguseni püsis rahvusvahelise kaitse taotlejate ja saajate arv Eestis suhteliselt madal. Rahvusvahelise kaitse taotluste järsk kasv toimus aastatel 2015–2016</w:t>
              </w:r>
            </w:ins>
            <w:ins w:id="657" w:author="Ave Osman" w:date="2025-07-17T16:14:00Z" w16du:dateUtc="2025-07-17T13:14:00Z">
              <w:r>
                <w:rPr>
                  <w:rFonts w:eastAsia="Times New Roman"/>
                  <w:iCs/>
                  <w:noProof/>
                </w:rPr>
                <w:t xml:space="preserve"> </w:t>
              </w:r>
            </w:ins>
            <w:ins w:id="658" w:author="Ave Osman" w:date="2025-07-17T16:06:00Z">
              <w:r w:rsidRPr="007F1BD2">
                <w:rPr>
                  <w:rFonts w:eastAsia="Times New Roman"/>
                  <w:iCs/>
                  <w:noProof/>
                </w:rPr>
                <w:t xml:space="preserve">Ukraina Krimmi poolsaare okupeerimise tõttu Venemaa Föderatsiooni poolt ning eriti alates 2022. aastast, </w:t>
              </w:r>
            </w:ins>
            <w:ins w:id="659" w:author="Ave Osman" w:date="2025-07-17T16:17:00Z" w16du:dateUtc="2025-07-17T13:17:00Z">
              <w:r w:rsidR="005562BC">
                <w:rPr>
                  <w:rFonts w:eastAsia="Times New Roman"/>
                  <w:iCs/>
                  <w:noProof/>
                </w:rPr>
                <w:t>mil algas</w:t>
              </w:r>
            </w:ins>
            <w:ins w:id="660" w:author="Ave Osman" w:date="2025-07-17T16:06:00Z">
              <w:r w:rsidRPr="007F1BD2">
                <w:rPr>
                  <w:rFonts w:eastAsia="Times New Roman"/>
                  <w:iCs/>
                  <w:noProof/>
                </w:rPr>
                <w:t xml:space="preserve"> Venemaa Föderatsiooni agressioonisõda Ukrainas. Selle </w:t>
              </w:r>
            </w:ins>
            <w:ins w:id="661" w:author="Ave Osman" w:date="2025-07-17T16:18:00Z" w16du:dateUtc="2025-07-17T13:18:00Z">
              <w:r w:rsidR="005562BC">
                <w:rPr>
                  <w:rFonts w:eastAsia="Times New Roman"/>
                  <w:iCs/>
                  <w:noProof/>
                </w:rPr>
                <w:t>tõttu</w:t>
              </w:r>
            </w:ins>
            <w:ins w:id="662" w:author="Ave Osman" w:date="2025-07-17T16:06:00Z">
              <w:r w:rsidRPr="007F1BD2">
                <w:rPr>
                  <w:rFonts w:eastAsia="Times New Roman"/>
                  <w:iCs/>
                  <w:noProof/>
                </w:rPr>
                <w:t xml:space="preserve"> esitati 2022. aastal tavapärase umbes 100 taotluse asemel ligi 3000 taotlust ning 2023. aastal ligi 4000 taotlust. Rahvusvaheline kaitse anti 2023. aastal ligi 4000 inimesele, võrreldes tavapärase umbes 50 inimesega. 2024. aastal esitas taotluse 1328 välismaalast ning kaitse anti 1369 inimesele. </w:t>
              </w:r>
            </w:ins>
            <w:ins w:id="663" w:author="Ave Osman" w:date="2025-07-17T16:23:00Z" w16du:dateUtc="2025-07-17T13:23:00Z">
              <w:r w:rsidR="005562BC">
                <w:rPr>
                  <w:rFonts w:eastAsia="Times New Roman"/>
                  <w:iCs/>
                  <w:noProof/>
                </w:rPr>
                <w:t>Kõige rohkem esitasid</w:t>
              </w:r>
            </w:ins>
            <w:ins w:id="664" w:author="Ave Osman" w:date="2025-07-17T16:22:00Z" w16du:dateUtc="2025-07-17T13:22:00Z">
              <w:r w:rsidR="005562BC">
                <w:rPr>
                  <w:rFonts w:eastAsia="Times New Roman"/>
                  <w:iCs/>
                  <w:noProof/>
                </w:rPr>
                <w:t xml:space="preserve"> r</w:t>
              </w:r>
            </w:ins>
            <w:ins w:id="665" w:author="Ave Osman" w:date="2025-07-17T16:06:00Z">
              <w:r w:rsidRPr="007F1BD2">
                <w:rPr>
                  <w:rFonts w:eastAsia="Times New Roman"/>
                  <w:iCs/>
                  <w:noProof/>
                </w:rPr>
                <w:t>ahvusvahelise kaitse taotl</w:t>
              </w:r>
            </w:ins>
            <w:ins w:id="666" w:author="Ave Osman" w:date="2025-07-17T16:23:00Z" w16du:dateUtc="2025-07-17T13:23:00Z">
              <w:r w:rsidR="005562BC">
                <w:rPr>
                  <w:rFonts w:eastAsia="Times New Roman"/>
                  <w:iCs/>
                  <w:noProof/>
                </w:rPr>
                <w:t>usi</w:t>
              </w:r>
            </w:ins>
            <w:ins w:id="667" w:author="Ave Osman" w:date="2025-07-17T16:06:00Z">
              <w:r w:rsidRPr="007F1BD2">
                <w:rPr>
                  <w:rFonts w:eastAsia="Times New Roman"/>
                  <w:iCs/>
                  <w:noProof/>
                </w:rPr>
                <w:t xml:space="preserve"> 2024. aastal </w:t>
              </w:r>
            </w:ins>
            <w:ins w:id="668" w:author="Ave Osman" w:date="2025-07-17T16:20:00Z" w16du:dateUtc="2025-07-17T13:20:00Z">
              <w:r w:rsidR="005562BC">
                <w:rPr>
                  <w:rFonts w:eastAsia="Times New Roman"/>
                  <w:iCs/>
                  <w:noProof/>
                </w:rPr>
                <w:t>Ukraina</w:t>
              </w:r>
            </w:ins>
            <w:ins w:id="669" w:author="Ave Osman" w:date="2025-07-17T16:06:00Z">
              <w:r w:rsidRPr="007F1BD2">
                <w:rPr>
                  <w:rFonts w:eastAsia="Times New Roman"/>
                  <w:iCs/>
                  <w:noProof/>
                </w:rPr>
                <w:t xml:space="preserve">, </w:t>
              </w:r>
            </w:ins>
            <w:ins w:id="670" w:author="Ave Osman" w:date="2025-07-17T16:20:00Z" w16du:dateUtc="2025-07-17T13:20:00Z">
              <w:r w:rsidR="005562BC">
                <w:rPr>
                  <w:rFonts w:eastAsia="Times New Roman"/>
                  <w:iCs/>
                  <w:noProof/>
                </w:rPr>
                <w:t>Venem</w:t>
              </w:r>
            </w:ins>
            <w:ins w:id="671" w:author="Ave Osman" w:date="2025-07-17T16:21:00Z" w16du:dateUtc="2025-07-17T13:21:00Z">
              <w:r w:rsidR="005562BC">
                <w:rPr>
                  <w:rFonts w:eastAsia="Times New Roman"/>
                  <w:iCs/>
                  <w:noProof/>
                </w:rPr>
                <w:t>aa</w:t>
              </w:r>
            </w:ins>
            <w:ins w:id="672" w:author="Ave Osman" w:date="2025-07-17T16:06:00Z">
              <w:r w:rsidRPr="007F1BD2">
                <w:rPr>
                  <w:rFonts w:eastAsia="Times New Roman"/>
                  <w:iCs/>
                  <w:noProof/>
                </w:rPr>
                <w:t xml:space="preserve">, </w:t>
              </w:r>
            </w:ins>
            <w:ins w:id="673" w:author="Ave Osman" w:date="2025-07-17T16:21:00Z" w16du:dateUtc="2025-07-17T13:21:00Z">
              <w:r w:rsidR="005562BC">
                <w:rPr>
                  <w:rFonts w:eastAsia="Times New Roman"/>
                  <w:iCs/>
                  <w:noProof/>
                </w:rPr>
                <w:t>Valgevene</w:t>
              </w:r>
            </w:ins>
            <w:ins w:id="674" w:author="Ave Osman" w:date="2025-07-17T16:06:00Z">
              <w:r w:rsidRPr="007F1BD2">
                <w:rPr>
                  <w:rFonts w:eastAsia="Times New Roman"/>
                  <w:iCs/>
                  <w:noProof/>
                </w:rPr>
                <w:t xml:space="preserve">, </w:t>
              </w:r>
            </w:ins>
            <w:ins w:id="675" w:author="Ave Osman" w:date="2025-07-17T16:21:00Z" w16du:dateUtc="2025-07-17T13:21:00Z">
              <w:r w:rsidR="005562BC">
                <w:rPr>
                  <w:rFonts w:eastAsia="Times New Roman"/>
                  <w:iCs/>
                  <w:noProof/>
                </w:rPr>
                <w:t>India</w:t>
              </w:r>
            </w:ins>
            <w:ins w:id="676" w:author="Ave Osman" w:date="2025-07-17T16:06:00Z">
              <w:r w:rsidRPr="007F1BD2">
                <w:rPr>
                  <w:rFonts w:eastAsia="Times New Roman"/>
                  <w:iCs/>
                  <w:noProof/>
                </w:rPr>
                <w:t xml:space="preserve"> ja </w:t>
              </w:r>
            </w:ins>
            <w:ins w:id="677" w:author="Ave Osman" w:date="2025-07-17T16:21:00Z" w16du:dateUtc="2025-07-17T13:21:00Z">
              <w:r w:rsidR="005562BC">
                <w:rPr>
                  <w:rFonts w:eastAsia="Times New Roman"/>
                  <w:iCs/>
                  <w:noProof/>
                </w:rPr>
                <w:t>G</w:t>
              </w:r>
            </w:ins>
            <w:ins w:id="678" w:author="Ave Osman" w:date="2025-07-17T16:06:00Z">
              <w:r w:rsidRPr="007F1BD2">
                <w:rPr>
                  <w:rFonts w:eastAsia="Times New Roman"/>
                  <w:iCs/>
                  <w:noProof/>
                </w:rPr>
                <w:t>ruusia kodanikud. 2025. aasta esimese nelja kuuga on esitatud kokku 434 uut rahvusvahelise kaitse taotlust, millest 92% moodustavad Ukraina kodanikud. Suurem osa neist inimestest elas Eestis juba enne sõda ega kuulu seetõttu ajutise kaitse alla.</w:t>
              </w:r>
            </w:ins>
          </w:p>
          <w:p w14:paraId="6B50E6D1" w14:textId="77777777" w:rsidR="005562BC" w:rsidRDefault="005562BC" w:rsidP="005562BC">
            <w:pPr>
              <w:spacing w:before="0" w:after="0"/>
              <w:rPr>
                <w:ins w:id="679" w:author="Ave Osman" w:date="2025-07-17T16:26:00Z" w16du:dateUtc="2025-07-17T13:26:00Z"/>
                <w:rFonts w:eastAsia="Times New Roman"/>
                <w:iCs/>
                <w:noProof/>
                <w:lang w:val="et-EE"/>
              </w:rPr>
            </w:pPr>
          </w:p>
          <w:p w14:paraId="41619F76" w14:textId="331E9021" w:rsidR="005562BC" w:rsidRPr="005562BC" w:rsidRDefault="005562BC" w:rsidP="005562BC">
            <w:pPr>
              <w:spacing w:before="0" w:after="0"/>
              <w:rPr>
                <w:ins w:id="680" w:author="Ave Osman" w:date="2025-07-17T16:26:00Z"/>
                <w:rFonts w:eastAsia="Times New Roman"/>
                <w:iCs/>
                <w:noProof/>
                <w:lang w:val="et-EE"/>
              </w:rPr>
            </w:pPr>
            <w:ins w:id="681" w:author="Ave Osman" w:date="2025-07-17T16:26:00Z">
              <w:r w:rsidRPr="005562BC">
                <w:rPr>
                  <w:rFonts w:eastAsia="Times New Roman"/>
                  <w:iCs/>
                  <w:noProof/>
                  <w:lang w:val="et-EE"/>
                </w:rPr>
                <w:t xml:space="preserve">Lisaks esitas </w:t>
              </w:r>
            </w:ins>
            <w:ins w:id="682" w:author="Ave Osman" w:date="2025-07-17T16:27:00Z" w16du:dateUtc="2025-07-17T13:27:00Z">
              <w:r w:rsidR="000E02CF">
                <w:rPr>
                  <w:rFonts w:eastAsia="Times New Roman"/>
                  <w:iCs/>
                  <w:noProof/>
                  <w:lang w:val="et-EE"/>
                </w:rPr>
                <w:t xml:space="preserve">2022. aastal </w:t>
              </w:r>
            </w:ins>
            <w:ins w:id="683" w:author="Ave Osman" w:date="2025-07-17T16:26:00Z">
              <w:r w:rsidRPr="005562BC">
                <w:rPr>
                  <w:rFonts w:eastAsia="Times New Roman"/>
                  <w:iCs/>
                  <w:noProof/>
                  <w:lang w:val="et-EE"/>
                </w:rPr>
                <w:t>ajutise kaitse taotluse 41</w:t>
              </w:r>
            </w:ins>
            <w:ins w:id="684" w:author="Ave Osman" w:date="2025-07-17T16:26:00Z" w16du:dateUtc="2025-07-17T13:26:00Z">
              <w:r>
                <w:rPr>
                  <w:rFonts w:eastAsia="Times New Roman"/>
                  <w:iCs/>
                  <w:noProof/>
                  <w:lang w:val="et-EE"/>
                </w:rPr>
                <w:t> </w:t>
              </w:r>
            </w:ins>
            <w:ins w:id="685" w:author="Ave Osman" w:date="2025-07-17T16:26:00Z">
              <w:r w:rsidRPr="005562BC">
                <w:rPr>
                  <w:rFonts w:eastAsia="Times New Roman"/>
                  <w:iCs/>
                  <w:noProof/>
                  <w:lang w:val="et-EE"/>
                </w:rPr>
                <w:t xml:space="preserve">871 Ukraina sõjapõgenikku, </w:t>
              </w:r>
            </w:ins>
            <w:ins w:id="686" w:author="Ave Osman" w:date="2025-07-17T16:27:00Z" w16du:dateUtc="2025-07-17T13:27:00Z">
              <w:r w:rsidR="000E02CF">
                <w:rPr>
                  <w:rFonts w:eastAsia="Times New Roman"/>
                  <w:iCs/>
                  <w:noProof/>
                  <w:lang w:val="et-EE"/>
                </w:rPr>
                <w:t>2023. aasta</w:t>
              </w:r>
            </w:ins>
            <w:ins w:id="687" w:author="Ave Osman" w:date="2025-07-18T12:58:00Z" w16du:dateUtc="2025-07-18T09:58:00Z">
              <w:r w:rsidR="006A565E">
                <w:rPr>
                  <w:rFonts w:eastAsia="Times New Roman"/>
                  <w:iCs/>
                  <w:noProof/>
                  <w:lang w:val="et-EE"/>
                </w:rPr>
                <w:t>l</w:t>
              </w:r>
            </w:ins>
            <w:ins w:id="688" w:author="Ave Osman" w:date="2025-07-17T16:27:00Z" w16du:dateUtc="2025-07-17T13:27:00Z">
              <w:r w:rsidR="000E02CF">
                <w:rPr>
                  <w:rFonts w:eastAsia="Times New Roman"/>
                  <w:iCs/>
                  <w:noProof/>
                  <w:lang w:val="et-EE"/>
                </w:rPr>
                <w:t xml:space="preserve"> </w:t>
              </w:r>
            </w:ins>
            <w:ins w:id="689" w:author="Ave Osman" w:date="2025-07-17T16:26:00Z">
              <w:r w:rsidRPr="005562BC">
                <w:rPr>
                  <w:rFonts w:eastAsia="Times New Roman"/>
                  <w:iCs/>
                  <w:noProof/>
                  <w:lang w:val="et-EE"/>
                </w:rPr>
                <w:t xml:space="preserve">8782 ja </w:t>
              </w:r>
            </w:ins>
            <w:ins w:id="690" w:author="Ave Osman" w:date="2025-07-17T16:27:00Z" w16du:dateUtc="2025-07-17T13:27:00Z">
              <w:r w:rsidR="000E02CF">
                <w:rPr>
                  <w:rFonts w:eastAsia="Times New Roman"/>
                  <w:iCs/>
                  <w:noProof/>
                  <w:lang w:val="et-EE"/>
                </w:rPr>
                <w:t xml:space="preserve">2024. aastal </w:t>
              </w:r>
            </w:ins>
            <w:ins w:id="691" w:author="Ave Osman" w:date="2025-07-17T16:26:00Z">
              <w:r w:rsidRPr="005562BC">
                <w:rPr>
                  <w:rFonts w:eastAsia="Times New Roman"/>
                  <w:iCs/>
                  <w:noProof/>
                  <w:lang w:val="et-EE"/>
                </w:rPr>
                <w:t xml:space="preserve">6096. See järsk kasv tekitas suure halduskoormuse, mille tõttu tuli kiiresti suurendada </w:t>
              </w:r>
            </w:ins>
            <w:ins w:id="692" w:author="Ave Osman" w:date="2025-07-17T16:29:00Z" w16du:dateUtc="2025-07-17T13:29:00Z">
              <w:r w:rsidR="00446DE2">
                <w:rPr>
                  <w:rFonts w:eastAsia="Times New Roman"/>
                  <w:iCs/>
                  <w:noProof/>
                  <w:lang w:val="et-EE"/>
                </w:rPr>
                <w:t>PPA</w:t>
              </w:r>
            </w:ins>
            <w:ins w:id="693" w:author="Ave Osman" w:date="2025-07-17T16:26:00Z">
              <w:r w:rsidRPr="005562BC">
                <w:rPr>
                  <w:rFonts w:eastAsia="Times New Roman"/>
                  <w:iCs/>
                  <w:noProof/>
                  <w:lang w:val="et-EE"/>
                </w:rPr>
                <w:t xml:space="preserve"> ning Sotsiaalkindlustusameti menetlus- ja vastuvõtuvõimekust. 2025. aasta esimese nelja kuu jooksul on registreeritud kokku 1811 uut ajutise kaitse taotlust, mille tulemusena on ajutise kaitse alusel kehtiv elamisluba kokku 33</w:t>
              </w:r>
            </w:ins>
            <w:ins w:id="694" w:author="Ave Osman" w:date="2025-07-21T11:39:00Z" w16du:dateUtc="2025-07-21T08:39:00Z">
              <w:r w:rsidR="00355C17">
                <w:rPr>
                  <w:rFonts w:eastAsia="Times New Roman"/>
                  <w:iCs/>
                  <w:noProof/>
                  <w:lang w:val="et-EE"/>
                </w:rPr>
                <w:t> </w:t>
              </w:r>
            </w:ins>
            <w:ins w:id="695" w:author="Ave Osman" w:date="2025-07-17T16:26:00Z">
              <w:r w:rsidRPr="005562BC">
                <w:rPr>
                  <w:rFonts w:eastAsia="Times New Roman"/>
                  <w:iCs/>
                  <w:noProof/>
                  <w:lang w:val="et-EE"/>
                </w:rPr>
                <w:t xml:space="preserve">961 inimesel. See teeb Eestist </w:t>
              </w:r>
            </w:ins>
            <w:ins w:id="696" w:author="Ave Osman" w:date="2025-07-17T16:34:00Z" w16du:dateUtc="2025-07-17T13:34:00Z">
              <w:r w:rsidR="00446DE2">
                <w:rPr>
                  <w:rFonts w:eastAsia="Times New Roman"/>
                  <w:iCs/>
                  <w:noProof/>
                  <w:lang w:val="et-EE"/>
                </w:rPr>
                <w:t xml:space="preserve">ühe </w:t>
              </w:r>
            </w:ins>
            <w:ins w:id="697" w:author="Ave Osman" w:date="2025-07-17T16:26:00Z">
              <w:r w:rsidRPr="005562BC">
                <w:rPr>
                  <w:rFonts w:eastAsia="Times New Roman"/>
                  <w:iCs/>
                  <w:noProof/>
                  <w:lang w:val="et-EE"/>
                </w:rPr>
                <w:t xml:space="preserve">riigi, kus </w:t>
              </w:r>
            </w:ins>
            <w:ins w:id="698" w:author="Ave Osman" w:date="2025-07-17T16:34:00Z" w16du:dateUtc="2025-07-17T13:34:00Z">
              <w:r w:rsidR="00446DE2">
                <w:rPr>
                  <w:rFonts w:eastAsia="Times New Roman"/>
                  <w:iCs/>
                  <w:noProof/>
                  <w:lang w:val="et-EE"/>
                </w:rPr>
                <w:t xml:space="preserve"> </w:t>
              </w:r>
            </w:ins>
            <w:ins w:id="699" w:author="Ave Osman" w:date="2025-07-17T16:26:00Z">
              <w:r w:rsidRPr="005562BC">
                <w:rPr>
                  <w:rFonts w:eastAsia="Times New Roman"/>
                  <w:iCs/>
                  <w:noProof/>
                  <w:lang w:val="et-EE"/>
                </w:rPr>
                <w:t>elaniku kohta on enim Ukraina sõjapõgenikke. Uute ajutise kaitse taotluste arv kõigub nädalas 85 ja 140 vahel. Eeldame, et see suundumus jätkub ka järgnevatel kuudel.</w:t>
              </w:r>
            </w:ins>
          </w:p>
          <w:p w14:paraId="0666E7D9" w14:textId="77777777" w:rsidR="00446DE2" w:rsidRDefault="00446DE2" w:rsidP="005562BC">
            <w:pPr>
              <w:spacing w:before="0" w:after="0"/>
              <w:rPr>
                <w:ins w:id="700" w:author="Ave Osman" w:date="2025-07-17T16:34:00Z" w16du:dateUtc="2025-07-17T13:34:00Z"/>
                <w:rFonts w:eastAsia="Times New Roman"/>
                <w:iCs/>
                <w:noProof/>
                <w:lang w:val="et-EE"/>
              </w:rPr>
            </w:pPr>
          </w:p>
          <w:p w14:paraId="592F45C9" w14:textId="33B0A163" w:rsidR="005562BC" w:rsidRPr="005562BC" w:rsidRDefault="005562BC" w:rsidP="005562BC">
            <w:pPr>
              <w:spacing w:before="0" w:after="0"/>
              <w:rPr>
                <w:ins w:id="701" w:author="Ave Osman" w:date="2025-07-17T16:26:00Z"/>
                <w:rFonts w:eastAsia="Times New Roman"/>
                <w:iCs/>
                <w:noProof/>
                <w:lang w:val="et-EE"/>
              </w:rPr>
            </w:pPr>
            <w:ins w:id="702" w:author="Ave Osman" w:date="2025-07-17T16:26:00Z">
              <w:r w:rsidRPr="005562BC">
                <w:rPr>
                  <w:rFonts w:eastAsia="Times New Roman"/>
                  <w:iCs/>
                  <w:noProof/>
                  <w:lang w:val="et-EE"/>
                </w:rPr>
                <w:t xml:space="preserve">Ajalooliselt on taotlejate päritoluriigid olnud mitmekesised, tunnustamismääraga umbes 48–53%. </w:t>
              </w:r>
            </w:ins>
            <w:ins w:id="703" w:author="Ave Osman" w:date="2025-07-18T12:59:00Z" w16du:dateUtc="2025-07-18T09:59:00Z">
              <w:r w:rsidR="006A565E">
                <w:rPr>
                  <w:rFonts w:eastAsia="Times New Roman"/>
                  <w:iCs/>
                  <w:noProof/>
                  <w:lang w:val="et-EE"/>
                </w:rPr>
                <w:t>Kuna</w:t>
              </w:r>
            </w:ins>
            <w:ins w:id="704" w:author="Ave Osman" w:date="2025-07-17T16:26:00Z">
              <w:r w:rsidRPr="005562BC">
                <w:rPr>
                  <w:rFonts w:eastAsia="Times New Roman"/>
                  <w:iCs/>
                  <w:noProof/>
                  <w:lang w:val="et-EE"/>
                </w:rPr>
                <w:t xml:space="preserve"> alates 2022. aastast </w:t>
              </w:r>
            </w:ins>
            <w:ins w:id="705" w:author="Ave Osman" w:date="2025-07-18T12:59:00Z" w16du:dateUtc="2025-07-18T09:59:00Z">
              <w:r w:rsidR="006A565E">
                <w:rPr>
                  <w:rFonts w:eastAsia="Times New Roman"/>
                  <w:iCs/>
                  <w:noProof/>
                  <w:lang w:val="et-EE"/>
                </w:rPr>
                <w:t xml:space="preserve">on </w:t>
              </w:r>
            </w:ins>
            <w:ins w:id="706" w:author="Ave Osman" w:date="2025-07-17T16:26:00Z">
              <w:r w:rsidRPr="005562BC">
                <w:rPr>
                  <w:rFonts w:eastAsia="Times New Roman"/>
                  <w:iCs/>
                  <w:noProof/>
                  <w:lang w:val="et-EE"/>
                </w:rPr>
                <w:t xml:space="preserve">enamik taotlejaid </w:t>
              </w:r>
            </w:ins>
            <w:ins w:id="707" w:author="Ave Osman" w:date="2025-07-17T16:35:00Z" w16du:dateUtc="2025-07-17T13:35:00Z">
              <w:r w:rsidR="00446DE2">
                <w:rPr>
                  <w:rFonts w:eastAsia="Times New Roman"/>
                  <w:iCs/>
                  <w:noProof/>
                  <w:lang w:val="et-EE"/>
                </w:rPr>
                <w:t>tulnud</w:t>
              </w:r>
            </w:ins>
            <w:ins w:id="708" w:author="Ave Osman" w:date="2025-07-17T16:26:00Z">
              <w:r w:rsidRPr="005562BC">
                <w:rPr>
                  <w:rFonts w:eastAsia="Times New Roman"/>
                  <w:iCs/>
                  <w:noProof/>
                  <w:lang w:val="et-EE"/>
                </w:rPr>
                <w:t xml:space="preserve"> Ukrainast, on </w:t>
              </w:r>
            </w:ins>
            <w:ins w:id="709" w:author="Ave Osman" w:date="2025-07-18T12:59:00Z" w16du:dateUtc="2025-07-18T09:59:00Z">
              <w:r w:rsidR="006A565E">
                <w:rPr>
                  <w:rFonts w:eastAsia="Times New Roman"/>
                  <w:iCs/>
                  <w:noProof/>
                  <w:lang w:val="et-EE"/>
                </w:rPr>
                <w:t>see</w:t>
              </w:r>
            </w:ins>
            <w:ins w:id="710" w:author="Ave Osman" w:date="2025-07-17T16:26:00Z">
              <w:r w:rsidRPr="005562BC">
                <w:rPr>
                  <w:rFonts w:eastAsia="Times New Roman"/>
                  <w:iCs/>
                  <w:noProof/>
                  <w:lang w:val="et-EE"/>
                </w:rPr>
                <w:t xml:space="preserve"> suurendanud ka tunnustamismäära.</w:t>
              </w:r>
            </w:ins>
          </w:p>
          <w:p w14:paraId="74A3CE48" w14:textId="77777777" w:rsidR="007F1BD2" w:rsidRPr="008F6F06" w:rsidRDefault="007F1BD2" w:rsidP="00D4003F">
            <w:pPr>
              <w:spacing w:before="0" w:after="0"/>
              <w:rPr>
                <w:ins w:id="711" w:author="Ave Osman" w:date="2025-07-17T16:06:00Z" w16du:dateUtc="2025-07-17T13:06:00Z"/>
                <w:rFonts w:eastAsia="Times New Roman"/>
                <w:iCs/>
                <w:noProof/>
                <w:lang w:val="et-EE"/>
              </w:rPr>
            </w:pPr>
          </w:p>
          <w:p w14:paraId="7AC53A83" w14:textId="58266712" w:rsidR="00FB7C4C" w:rsidRDefault="007F42A0" w:rsidP="00D4003F">
            <w:pPr>
              <w:spacing w:before="0" w:after="0"/>
              <w:rPr>
                <w:ins w:id="712" w:author="Ave Osman" w:date="2025-07-17T17:05:00Z" w16du:dateUtc="2025-07-17T14:05:00Z"/>
                <w:rFonts w:eastAsia="Times New Roman"/>
                <w:iCs/>
                <w:noProof/>
                <w:lang w:val="et-EE"/>
              </w:rPr>
            </w:pPr>
            <w:r w:rsidRPr="008F6F06">
              <w:rPr>
                <w:rFonts w:eastAsia="Times New Roman"/>
                <w:iCs/>
                <w:noProof/>
                <w:lang w:val="et-EE"/>
              </w:rPr>
              <w:t xml:space="preserve">Rahvusvahelise kaitse </w:t>
            </w:r>
            <w:r w:rsidR="009A5AAF" w:rsidRPr="008F6F06">
              <w:rPr>
                <w:rFonts w:eastAsia="Times New Roman"/>
                <w:iCs/>
                <w:noProof/>
                <w:lang w:val="et-EE"/>
              </w:rPr>
              <w:t xml:space="preserve">taotluse võib esitada </w:t>
            </w:r>
            <w:r w:rsidRPr="008F6F06">
              <w:rPr>
                <w:rFonts w:eastAsia="Times New Roman"/>
                <w:iCs/>
                <w:noProof/>
                <w:lang w:val="et-EE"/>
              </w:rPr>
              <w:t>piiril</w:t>
            </w:r>
            <w:r w:rsidR="009A5AAF" w:rsidRPr="008F6F06">
              <w:rPr>
                <w:rFonts w:eastAsia="Times New Roman"/>
                <w:iCs/>
                <w:noProof/>
                <w:lang w:val="et-EE"/>
              </w:rPr>
              <w:t xml:space="preserve"> (piiripunkt</w:t>
            </w:r>
            <w:r w:rsidR="001A3CFF" w:rsidRPr="008F6F06">
              <w:rPr>
                <w:rFonts w:eastAsia="Times New Roman"/>
                <w:iCs/>
                <w:noProof/>
                <w:lang w:val="et-EE"/>
              </w:rPr>
              <w:t>is</w:t>
            </w:r>
            <w:r w:rsidR="009A5AAF" w:rsidRPr="008F6F06">
              <w:rPr>
                <w:rFonts w:eastAsia="Times New Roman"/>
                <w:iCs/>
                <w:noProof/>
                <w:lang w:val="et-EE"/>
              </w:rPr>
              <w:t xml:space="preserve"> või </w:t>
            </w:r>
            <w:r w:rsidR="001A3CFF" w:rsidRPr="008F6F06">
              <w:rPr>
                <w:rFonts w:eastAsia="Times New Roman"/>
                <w:iCs/>
                <w:noProof/>
                <w:lang w:val="et-EE"/>
              </w:rPr>
              <w:t>migratsioonijärelevalve</w:t>
            </w:r>
            <w:r w:rsidR="009A5AAF" w:rsidRPr="008F6F06">
              <w:rPr>
                <w:rFonts w:eastAsia="Times New Roman"/>
                <w:iCs/>
                <w:noProof/>
                <w:lang w:val="et-EE"/>
              </w:rPr>
              <w:t xml:space="preserve"> ametnikule) või </w:t>
            </w:r>
            <w:r w:rsidRPr="008F6F06">
              <w:rPr>
                <w:rFonts w:eastAsia="Times New Roman"/>
                <w:iCs/>
                <w:noProof/>
                <w:lang w:val="et-EE"/>
              </w:rPr>
              <w:t>PPA teeninduspunktis</w:t>
            </w:r>
            <w:r w:rsidR="009A5AAF" w:rsidRPr="008F6F06">
              <w:rPr>
                <w:rFonts w:eastAsia="Times New Roman"/>
                <w:iCs/>
                <w:noProof/>
                <w:lang w:val="et-EE"/>
              </w:rPr>
              <w:t xml:space="preserve">. </w:t>
            </w:r>
            <w:ins w:id="713" w:author="Ave Osman" w:date="2025-07-17T17:01:00Z" w16du:dateUtc="2025-07-17T14:01:00Z">
              <w:r w:rsidR="00FB7C4C">
                <w:rPr>
                  <w:rFonts w:eastAsia="Times New Roman"/>
                  <w:iCs/>
                  <w:noProof/>
                  <w:lang w:val="et-EE"/>
                </w:rPr>
                <w:t>Taotlused registreeritakse ja esitatakse tavaliselt</w:t>
              </w:r>
            </w:ins>
            <w:ins w:id="714" w:author="Ave Osman" w:date="2025-07-17T17:03:00Z" w16du:dateUtc="2025-07-17T14:03:00Z">
              <w:r w:rsidR="00FB7C4C">
                <w:rPr>
                  <w:rFonts w:eastAsia="Times New Roman"/>
                  <w:iCs/>
                  <w:noProof/>
                  <w:lang w:val="et-EE"/>
                </w:rPr>
                <w:t xml:space="preserve"> vastutava üksuse poolt 8 tunni jooksul, kuid hiljemalt 3 tööpäeva jooksul.</w:t>
              </w:r>
            </w:ins>
            <w:ins w:id="715" w:author="Ave Osman" w:date="2025-07-17T17:01:00Z" w16du:dateUtc="2025-07-17T14:01:00Z">
              <w:r w:rsidR="00FB7C4C">
                <w:rPr>
                  <w:rFonts w:eastAsia="Times New Roman"/>
                  <w:iCs/>
                  <w:noProof/>
                  <w:lang w:val="et-EE"/>
                </w:rPr>
                <w:t xml:space="preserve"> </w:t>
              </w:r>
            </w:ins>
            <w:r w:rsidR="00A30BB0" w:rsidRPr="008F6F06">
              <w:rPr>
                <w:rFonts w:eastAsia="Times New Roman"/>
                <w:iCs/>
                <w:noProof/>
                <w:lang w:val="et-EE"/>
              </w:rPr>
              <w:t xml:space="preserve">Olemasolev </w:t>
            </w:r>
            <w:r w:rsidR="00FF2724">
              <w:rPr>
                <w:rFonts w:eastAsia="Times New Roman"/>
                <w:iCs/>
                <w:noProof/>
                <w:lang w:val="et-EE"/>
              </w:rPr>
              <w:t>taristu</w:t>
            </w:r>
            <w:r w:rsidR="00FF2724" w:rsidRPr="008F6F06">
              <w:rPr>
                <w:rFonts w:eastAsia="Times New Roman"/>
                <w:iCs/>
                <w:noProof/>
                <w:lang w:val="et-EE"/>
              </w:rPr>
              <w:t xml:space="preserve"> </w:t>
            </w:r>
            <w:r w:rsidR="00756570" w:rsidRPr="008F6F06">
              <w:rPr>
                <w:rFonts w:eastAsia="Times New Roman"/>
                <w:iCs/>
                <w:noProof/>
                <w:lang w:val="et-EE"/>
              </w:rPr>
              <w:t xml:space="preserve">on </w:t>
            </w:r>
            <w:r w:rsidR="009A5AAF" w:rsidRPr="008F6F06">
              <w:rPr>
                <w:rFonts w:eastAsia="Times New Roman"/>
                <w:iCs/>
                <w:noProof/>
                <w:lang w:val="et-EE"/>
              </w:rPr>
              <w:t>kvalitee</w:t>
            </w:r>
            <w:r w:rsidR="00FF2724">
              <w:rPr>
                <w:rFonts w:eastAsia="Times New Roman"/>
                <w:iCs/>
                <w:noProof/>
                <w:lang w:val="et-EE"/>
              </w:rPr>
              <w:t>tne</w:t>
            </w:r>
            <w:r w:rsidR="009A5AAF" w:rsidRPr="008F6F06">
              <w:rPr>
                <w:rFonts w:eastAsia="Times New Roman"/>
                <w:iCs/>
                <w:noProof/>
                <w:lang w:val="et-EE"/>
              </w:rPr>
              <w:t xml:space="preserve">, kuna PPA iga teeninduspunkti suhtes kohaldatakse ühist teenusestandardit. </w:t>
            </w:r>
            <w:r w:rsidR="00FF2724">
              <w:rPr>
                <w:rFonts w:eastAsia="Times New Roman"/>
                <w:iCs/>
                <w:noProof/>
                <w:lang w:val="et-EE"/>
              </w:rPr>
              <w:t>T</w:t>
            </w:r>
            <w:r w:rsidR="009A5AAF" w:rsidRPr="008F6F06">
              <w:rPr>
                <w:rFonts w:eastAsia="Times New Roman"/>
                <w:iCs/>
                <w:noProof/>
                <w:lang w:val="et-EE"/>
              </w:rPr>
              <w:t>eenindus</w:t>
            </w:r>
            <w:r w:rsidR="00A30BB0" w:rsidRPr="008F6F06">
              <w:rPr>
                <w:rFonts w:eastAsia="Times New Roman"/>
                <w:iCs/>
                <w:noProof/>
                <w:lang w:val="et-EE"/>
              </w:rPr>
              <w:t>punktid</w:t>
            </w:r>
            <w:r w:rsidR="009A5AAF" w:rsidRPr="008F6F06">
              <w:rPr>
                <w:rFonts w:eastAsia="Times New Roman"/>
                <w:iCs/>
                <w:noProof/>
                <w:lang w:val="et-EE"/>
              </w:rPr>
              <w:t xml:space="preserve"> on ka esmased kohad</w:t>
            </w:r>
            <w:r w:rsidR="003C3A91">
              <w:rPr>
                <w:rFonts w:eastAsia="Times New Roman"/>
                <w:iCs/>
                <w:noProof/>
                <w:lang w:val="et-EE"/>
              </w:rPr>
              <w:t>, kus võetakse vastu</w:t>
            </w:r>
            <w:r w:rsidR="009A5AAF" w:rsidRPr="008F6F06">
              <w:rPr>
                <w:rFonts w:eastAsia="Times New Roman"/>
                <w:iCs/>
                <w:noProof/>
                <w:lang w:val="et-EE"/>
              </w:rPr>
              <w:t xml:space="preserve"> </w:t>
            </w:r>
            <w:r w:rsidR="003C3A91" w:rsidRPr="008F6F06">
              <w:rPr>
                <w:rFonts w:eastAsia="Times New Roman"/>
                <w:iCs/>
                <w:noProof/>
                <w:lang w:val="et-EE"/>
              </w:rPr>
              <w:t>(registreeri</w:t>
            </w:r>
            <w:r w:rsidR="003C3A91">
              <w:rPr>
                <w:rFonts w:eastAsia="Times New Roman"/>
                <w:iCs/>
                <w:noProof/>
                <w:lang w:val="et-EE"/>
              </w:rPr>
              <w:t>takse</w:t>
            </w:r>
            <w:r w:rsidR="003C3A91" w:rsidRPr="008F6F06">
              <w:rPr>
                <w:rFonts w:eastAsia="Times New Roman"/>
                <w:iCs/>
                <w:noProof/>
                <w:lang w:val="et-EE"/>
              </w:rPr>
              <w:t xml:space="preserve"> ja esita</w:t>
            </w:r>
            <w:r w:rsidR="003C3A91">
              <w:rPr>
                <w:rFonts w:eastAsia="Times New Roman"/>
                <w:iCs/>
                <w:noProof/>
                <w:lang w:val="et-EE"/>
              </w:rPr>
              <w:t>takse</w:t>
            </w:r>
            <w:r w:rsidR="003C3A91" w:rsidRPr="008F6F06">
              <w:rPr>
                <w:rFonts w:eastAsia="Times New Roman"/>
                <w:iCs/>
                <w:noProof/>
                <w:lang w:val="et-EE"/>
              </w:rPr>
              <w:t>)</w:t>
            </w:r>
            <w:r w:rsidR="003C3A91">
              <w:rPr>
                <w:rFonts w:eastAsia="Times New Roman"/>
                <w:iCs/>
                <w:noProof/>
                <w:lang w:val="et-EE"/>
              </w:rPr>
              <w:t xml:space="preserve"> </w:t>
            </w:r>
            <w:r w:rsidR="009A5AAF" w:rsidRPr="008F6F06">
              <w:rPr>
                <w:rFonts w:eastAsia="Times New Roman"/>
                <w:iCs/>
                <w:noProof/>
                <w:lang w:val="et-EE"/>
              </w:rPr>
              <w:t>rahvusvahelise kaitse taotlus</w:t>
            </w:r>
            <w:r w:rsidR="003C3A91">
              <w:rPr>
                <w:rFonts w:eastAsia="Times New Roman"/>
                <w:iCs/>
                <w:noProof/>
                <w:lang w:val="et-EE"/>
              </w:rPr>
              <w:t>i</w:t>
            </w:r>
            <w:r w:rsidR="009A5AAF" w:rsidRPr="008F6F06">
              <w:rPr>
                <w:rFonts w:eastAsia="Times New Roman"/>
                <w:iCs/>
                <w:noProof/>
                <w:lang w:val="et-EE"/>
              </w:rPr>
              <w:t xml:space="preserve">. </w:t>
            </w:r>
            <w:r w:rsidRPr="008F6F06">
              <w:rPr>
                <w:rFonts w:eastAsia="Times New Roman"/>
                <w:iCs/>
                <w:noProof/>
                <w:lang w:val="et-EE"/>
              </w:rPr>
              <w:t>P</w:t>
            </w:r>
            <w:r w:rsidR="003C3A91">
              <w:rPr>
                <w:rFonts w:eastAsia="Times New Roman"/>
                <w:iCs/>
                <w:noProof/>
                <w:lang w:val="et-EE"/>
              </w:rPr>
              <w:t>ärast</w:t>
            </w:r>
            <w:r w:rsidRPr="008F6F06">
              <w:rPr>
                <w:rFonts w:eastAsia="Times New Roman"/>
                <w:iCs/>
                <w:noProof/>
                <w:lang w:val="et-EE"/>
              </w:rPr>
              <w:t xml:space="preserve"> seda</w:t>
            </w:r>
            <w:r w:rsidR="009A5AAF" w:rsidRPr="008F6F06">
              <w:rPr>
                <w:rFonts w:eastAsia="Times New Roman"/>
                <w:iCs/>
                <w:noProof/>
                <w:lang w:val="et-EE"/>
              </w:rPr>
              <w:t xml:space="preserve"> viivad varjupaigaküsimuste</w:t>
            </w:r>
            <w:r w:rsidR="00B3121B" w:rsidRPr="008F6F06">
              <w:rPr>
                <w:rFonts w:eastAsia="Times New Roman"/>
                <w:iCs/>
                <w:noProof/>
                <w:lang w:val="et-EE"/>
              </w:rPr>
              <w:t>le</w:t>
            </w:r>
            <w:r w:rsidR="009A5AAF" w:rsidRPr="008F6F06">
              <w:rPr>
                <w:rFonts w:eastAsia="Times New Roman"/>
                <w:iCs/>
                <w:noProof/>
                <w:lang w:val="et-EE"/>
              </w:rPr>
              <w:t xml:space="preserve"> spetsialiseerunud töötajad läbi </w:t>
            </w:r>
            <w:r w:rsidRPr="008F6F06">
              <w:rPr>
                <w:rFonts w:eastAsia="Times New Roman"/>
                <w:iCs/>
                <w:noProof/>
                <w:lang w:val="et-EE"/>
              </w:rPr>
              <w:t>sisulise</w:t>
            </w:r>
            <w:r w:rsidR="009A5AAF" w:rsidRPr="008F6F06">
              <w:rPr>
                <w:rFonts w:eastAsia="Times New Roman"/>
                <w:iCs/>
                <w:noProof/>
                <w:lang w:val="et-EE"/>
              </w:rPr>
              <w:t xml:space="preserve"> menetlus</w:t>
            </w:r>
            <w:r w:rsidRPr="008F6F06">
              <w:rPr>
                <w:rFonts w:eastAsia="Times New Roman"/>
                <w:iCs/>
                <w:noProof/>
                <w:lang w:val="et-EE"/>
              </w:rPr>
              <w:t>e</w:t>
            </w:r>
            <w:r w:rsidR="009A5AAF" w:rsidRPr="008F6F06">
              <w:rPr>
                <w:rFonts w:eastAsia="Times New Roman"/>
                <w:iCs/>
                <w:noProof/>
                <w:lang w:val="et-EE"/>
              </w:rPr>
              <w:t xml:space="preserve">, </w:t>
            </w:r>
            <w:r w:rsidR="00A30BB0" w:rsidRPr="008F6F06">
              <w:rPr>
                <w:rFonts w:eastAsia="Times New Roman"/>
                <w:iCs/>
                <w:noProof/>
                <w:lang w:val="et-EE"/>
              </w:rPr>
              <w:t>sh</w:t>
            </w:r>
            <w:r w:rsidR="009A5AAF" w:rsidRPr="008F6F06">
              <w:rPr>
                <w:rFonts w:eastAsia="Times New Roman"/>
                <w:iCs/>
                <w:noProof/>
                <w:lang w:val="et-EE"/>
              </w:rPr>
              <w:t xml:space="preserve"> vestlus</w:t>
            </w:r>
            <w:r w:rsidRPr="008F6F06">
              <w:rPr>
                <w:rFonts w:eastAsia="Times New Roman"/>
                <w:iCs/>
                <w:noProof/>
                <w:lang w:val="et-EE"/>
              </w:rPr>
              <w:t>e</w:t>
            </w:r>
            <w:r w:rsidR="009A5AAF" w:rsidRPr="008F6F06">
              <w:rPr>
                <w:rFonts w:eastAsia="Times New Roman"/>
                <w:iCs/>
                <w:noProof/>
                <w:lang w:val="et-EE"/>
              </w:rPr>
              <w:t xml:space="preserve">. </w:t>
            </w:r>
            <w:del w:id="716" w:author="Ave Osman" w:date="2025-07-17T17:03:00Z" w16du:dateUtc="2025-07-17T14:03:00Z">
              <w:r w:rsidR="009A5AAF" w:rsidRPr="008F6F06">
                <w:rPr>
                  <w:rFonts w:eastAsia="Times New Roman"/>
                  <w:iCs/>
                  <w:noProof/>
                  <w:lang w:val="et-EE"/>
                </w:rPr>
                <w:delText xml:space="preserve">Rahvusvahelise kaitse taotluste keskmine </w:delText>
              </w:r>
              <w:r w:rsidR="00B3121B" w:rsidRPr="008F6F06">
                <w:rPr>
                  <w:rFonts w:eastAsia="Times New Roman"/>
                  <w:iCs/>
                  <w:noProof/>
                  <w:lang w:val="et-EE"/>
                </w:rPr>
                <w:delText>menetlus</w:delText>
              </w:r>
              <w:r w:rsidR="009A5AAF" w:rsidRPr="008F6F06">
                <w:rPr>
                  <w:rFonts w:eastAsia="Times New Roman"/>
                  <w:iCs/>
                  <w:noProof/>
                  <w:lang w:val="et-EE"/>
                </w:rPr>
                <w:delText>aeg oli 2018. aastal 60 päeva</w:delText>
              </w:r>
              <w:r w:rsidR="00A30BB0" w:rsidRPr="008F6F06">
                <w:rPr>
                  <w:rFonts w:eastAsia="Times New Roman"/>
                  <w:iCs/>
                  <w:noProof/>
                  <w:lang w:val="et-EE"/>
                </w:rPr>
                <w:delText xml:space="preserve"> ning </w:delText>
              </w:r>
              <w:r w:rsidR="009A5AAF" w:rsidRPr="008F6F06">
                <w:rPr>
                  <w:rFonts w:eastAsia="Times New Roman"/>
                  <w:iCs/>
                  <w:noProof/>
                  <w:lang w:val="et-EE"/>
                </w:rPr>
                <w:delText xml:space="preserve">2019. </w:delText>
              </w:r>
              <w:r w:rsidR="00A30BB0" w:rsidRPr="008F6F06">
                <w:rPr>
                  <w:rFonts w:eastAsia="Times New Roman"/>
                  <w:iCs/>
                  <w:noProof/>
                  <w:lang w:val="et-EE"/>
                </w:rPr>
                <w:delText xml:space="preserve">ja 2020. </w:delText>
              </w:r>
              <w:r w:rsidR="009A5AAF" w:rsidRPr="008F6F06">
                <w:rPr>
                  <w:rFonts w:eastAsia="Times New Roman"/>
                  <w:iCs/>
                  <w:noProof/>
                  <w:lang w:val="et-EE"/>
                </w:rPr>
                <w:delText xml:space="preserve">aastal 70 </w:delText>
              </w:r>
              <w:r w:rsidR="00A30BB0" w:rsidRPr="008F6F06">
                <w:rPr>
                  <w:rFonts w:eastAsia="Times New Roman"/>
                  <w:iCs/>
                  <w:noProof/>
                  <w:lang w:val="et-EE"/>
                </w:rPr>
                <w:delText>päeva</w:delText>
              </w:r>
              <w:r w:rsidR="009A5AAF" w:rsidRPr="008F6F06">
                <w:rPr>
                  <w:rFonts w:eastAsia="Times New Roman"/>
                  <w:iCs/>
                  <w:noProof/>
                  <w:lang w:val="et-EE"/>
                </w:rPr>
                <w:delText xml:space="preserve">. </w:delText>
              </w:r>
            </w:del>
            <w:ins w:id="717" w:author="Ave Osman" w:date="2025-07-17T17:04:00Z" w16du:dateUtc="2025-07-17T14:04:00Z">
              <w:r w:rsidR="00FB7C4C">
                <w:rPr>
                  <w:rFonts w:eastAsia="Times New Roman"/>
                  <w:iCs/>
                  <w:noProof/>
                  <w:lang w:val="et-EE"/>
                </w:rPr>
                <w:t>Alates 2026</w:t>
              </w:r>
            </w:ins>
            <w:ins w:id="718" w:author="Ave Osman" w:date="2025-07-18T13:00:00Z" w16du:dateUtc="2025-07-18T10:00:00Z">
              <w:r w:rsidR="006A565E">
                <w:rPr>
                  <w:rFonts w:eastAsia="Times New Roman"/>
                  <w:iCs/>
                  <w:noProof/>
                  <w:lang w:val="et-EE"/>
                </w:rPr>
                <w:t xml:space="preserve">. aasta </w:t>
              </w:r>
            </w:ins>
            <w:ins w:id="719" w:author="Ave Osman" w:date="2025-07-17T17:04:00Z" w16du:dateUtc="2025-07-17T14:04:00Z">
              <w:r w:rsidR="00FB7C4C">
                <w:rPr>
                  <w:rFonts w:eastAsia="Times New Roman"/>
                  <w:iCs/>
                  <w:noProof/>
                  <w:lang w:val="et-EE"/>
                </w:rPr>
                <w:t>juunist peab Eesti rakendama varjupaiga piirimenetlust (kestus kuni 12 nädalat) ja</w:t>
              </w:r>
            </w:ins>
            <w:ins w:id="720" w:author="Ave Osman" w:date="2025-07-17T17:05:00Z" w16du:dateUtc="2025-07-17T14:05:00Z">
              <w:r w:rsidR="00FB7C4C">
                <w:rPr>
                  <w:rFonts w:eastAsia="Times New Roman"/>
                  <w:iCs/>
                  <w:noProof/>
                  <w:lang w:val="et-EE"/>
                </w:rPr>
                <w:t xml:space="preserve"> tagasisaatmise piirimenetlust (kestus kuni 12 nädalat). </w:t>
              </w:r>
            </w:ins>
          </w:p>
          <w:p w14:paraId="73E8F3FD" w14:textId="77777777" w:rsidR="00FB7C4C" w:rsidRDefault="00FB7C4C" w:rsidP="00D4003F">
            <w:pPr>
              <w:spacing w:before="0" w:after="0"/>
              <w:rPr>
                <w:ins w:id="721" w:author="Ave Osman" w:date="2025-07-17T17:05:00Z" w16du:dateUtc="2025-07-17T14:05:00Z"/>
                <w:rFonts w:eastAsia="Times New Roman"/>
                <w:iCs/>
                <w:noProof/>
                <w:lang w:val="et-EE"/>
              </w:rPr>
            </w:pPr>
          </w:p>
          <w:p w14:paraId="54506185" w14:textId="65471B23" w:rsidR="009A5AAF" w:rsidRPr="008F6F06" w:rsidRDefault="003C3A91" w:rsidP="00D4003F">
            <w:pPr>
              <w:spacing w:before="0" w:after="0"/>
              <w:rPr>
                <w:rFonts w:eastAsia="Times New Roman"/>
                <w:iCs/>
                <w:noProof/>
                <w:lang w:val="et-EE"/>
              </w:rPr>
            </w:pPr>
            <w:r>
              <w:rPr>
                <w:rFonts w:eastAsia="Times New Roman"/>
                <w:iCs/>
                <w:noProof/>
                <w:lang w:val="et-EE"/>
              </w:rPr>
              <w:lastRenderedPageBreak/>
              <w:t>Hoolimata</w:t>
            </w:r>
            <w:r w:rsidRPr="008F6F06">
              <w:rPr>
                <w:rFonts w:eastAsia="Times New Roman"/>
                <w:iCs/>
                <w:noProof/>
                <w:lang w:val="et-EE"/>
              </w:rPr>
              <w:t xml:space="preserve"> </w:t>
            </w:r>
            <w:r w:rsidR="007F42A0" w:rsidRPr="008F6F06">
              <w:rPr>
                <w:rFonts w:eastAsia="Times New Roman"/>
                <w:iCs/>
                <w:noProof/>
                <w:lang w:val="et-EE"/>
              </w:rPr>
              <w:t xml:space="preserve">rahvusvahelise kaitse </w:t>
            </w:r>
            <w:r w:rsidR="009A5AAF" w:rsidRPr="008F6F06">
              <w:rPr>
                <w:rFonts w:eastAsia="Times New Roman"/>
                <w:iCs/>
                <w:noProof/>
                <w:lang w:val="et-EE"/>
              </w:rPr>
              <w:t>taotlejate vähesuse</w:t>
            </w:r>
            <w:r>
              <w:rPr>
                <w:rFonts w:eastAsia="Times New Roman"/>
                <w:iCs/>
                <w:noProof/>
                <w:lang w:val="et-EE"/>
              </w:rPr>
              <w:t>st</w:t>
            </w:r>
            <w:r w:rsidR="009A5AAF" w:rsidRPr="008F6F06">
              <w:rPr>
                <w:rFonts w:eastAsia="Times New Roman"/>
                <w:iCs/>
                <w:noProof/>
                <w:lang w:val="et-EE"/>
              </w:rPr>
              <w:t xml:space="preserve"> on Eesti alati püüdnud pakkuda kvaliteetseid vastuvõtuteenuseid ja olla </w:t>
            </w:r>
            <w:r w:rsidR="00A30BB0" w:rsidRPr="008F6F06">
              <w:rPr>
                <w:rFonts w:eastAsia="Times New Roman"/>
                <w:iCs/>
                <w:noProof/>
                <w:lang w:val="et-EE"/>
              </w:rPr>
              <w:t>v</w:t>
            </w:r>
            <w:r w:rsidR="009A5AAF" w:rsidRPr="008F6F06">
              <w:rPr>
                <w:rFonts w:eastAsia="Times New Roman"/>
                <w:iCs/>
                <w:noProof/>
                <w:lang w:val="et-EE"/>
              </w:rPr>
              <w:t>almis ootamatuks massiliseks sisse</w:t>
            </w:r>
            <w:r w:rsidR="00A30BB0" w:rsidRPr="008F6F06">
              <w:rPr>
                <w:rFonts w:eastAsia="Times New Roman"/>
                <w:iCs/>
                <w:noProof/>
                <w:lang w:val="et-EE"/>
              </w:rPr>
              <w:t>rändeks</w:t>
            </w:r>
            <w:r w:rsidR="009A5AAF" w:rsidRPr="008F6F06">
              <w:rPr>
                <w:rFonts w:eastAsia="Times New Roman"/>
                <w:iCs/>
                <w:noProof/>
                <w:lang w:val="et-EE"/>
              </w:rPr>
              <w:t>. See</w:t>
            </w:r>
            <w:r w:rsidR="00A30BB0" w:rsidRPr="008F6F06">
              <w:rPr>
                <w:rFonts w:eastAsia="Times New Roman"/>
                <w:iCs/>
                <w:noProof/>
                <w:lang w:val="et-EE"/>
              </w:rPr>
              <w:t>tõttu</w:t>
            </w:r>
            <w:r w:rsidR="009A5AAF" w:rsidRPr="008F6F06">
              <w:rPr>
                <w:rFonts w:eastAsia="Times New Roman"/>
                <w:iCs/>
                <w:noProof/>
                <w:lang w:val="et-EE"/>
              </w:rPr>
              <w:t xml:space="preserve"> tule</w:t>
            </w:r>
            <w:r w:rsidR="00A30BB0" w:rsidRPr="008F6F06">
              <w:rPr>
                <w:rFonts w:eastAsia="Times New Roman"/>
                <w:iCs/>
                <w:noProof/>
                <w:lang w:val="et-EE"/>
              </w:rPr>
              <w:t>b</w:t>
            </w:r>
            <w:r w:rsidR="009A5AAF" w:rsidRPr="008F6F06">
              <w:rPr>
                <w:rFonts w:eastAsia="Times New Roman"/>
                <w:iCs/>
                <w:noProof/>
                <w:lang w:val="et-EE"/>
              </w:rPr>
              <w:t xml:space="preserve"> </w:t>
            </w:r>
            <w:r>
              <w:rPr>
                <w:rFonts w:eastAsia="Times New Roman"/>
                <w:iCs/>
                <w:noProof/>
                <w:lang w:val="et-EE"/>
              </w:rPr>
              <w:t>taristu</w:t>
            </w:r>
            <w:r w:rsidRPr="008F6F06">
              <w:rPr>
                <w:rFonts w:eastAsia="Times New Roman"/>
                <w:iCs/>
                <w:noProof/>
                <w:lang w:val="et-EE"/>
              </w:rPr>
              <w:t xml:space="preserve"> </w:t>
            </w:r>
            <w:r w:rsidR="009A5AAF" w:rsidRPr="008F6F06">
              <w:rPr>
                <w:rFonts w:eastAsia="Times New Roman"/>
                <w:iCs/>
                <w:noProof/>
                <w:lang w:val="et-EE"/>
              </w:rPr>
              <w:t xml:space="preserve">ja teenuste kvaliteeti säilitada </w:t>
            </w:r>
            <w:r w:rsidR="00B3121B" w:rsidRPr="008F6F06">
              <w:rPr>
                <w:rFonts w:eastAsia="Times New Roman"/>
                <w:iCs/>
                <w:noProof/>
                <w:lang w:val="et-EE"/>
              </w:rPr>
              <w:t>ning</w:t>
            </w:r>
            <w:r w:rsidR="009A5AAF" w:rsidRPr="008F6F06">
              <w:rPr>
                <w:rFonts w:eastAsia="Times New Roman"/>
                <w:iCs/>
                <w:noProof/>
                <w:lang w:val="et-EE"/>
              </w:rPr>
              <w:t xml:space="preserve"> edasi arendada.</w:t>
            </w:r>
          </w:p>
          <w:p w14:paraId="2AB9FE43" w14:textId="77777777" w:rsidR="009A5AAF" w:rsidRPr="008F6F06" w:rsidRDefault="009A5AAF" w:rsidP="00D4003F">
            <w:pPr>
              <w:spacing w:before="0" w:after="0"/>
              <w:rPr>
                <w:rFonts w:eastAsia="Times New Roman"/>
                <w:iCs/>
                <w:noProof/>
                <w:lang w:val="et-EE"/>
              </w:rPr>
            </w:pPr>
          </w:p>
          <w:p w14:paraId="7061C2B9" w14:textId="3A28D608" w:rsidR="006A21AA" w:rsidRPr="008F6F06" w:rsidRDefault="009A5AAF" w:rsidP="00D4003F">
            <w:pPr>
              <w:spacing w:before="0" w:after="0"/>
              <w:rPr>
                <w:rFonts w:eastAsia="Times New Roman"/>
                <w:iCs/>
                <w:noProof/>
                <w:lang w:val="et-EE"/>
              </w:rPr>
            </w:pPr>
            <w:r w:rsidRPr="008F6F06">
              <w:rPr>
                <w:rFonts w:eastAsia="Times New Roman"/>
                <w:iCs/>
                <w:noProof/>
                <w:lang w:val="et-EE"/>
              </w:rPr>
              <w:t xml:space="preserve">ELi ümberpaigutamis- ja ümberasustamistegevuses osalemiseks lõi Eesti 2015. aastal </w:t>
            </w:r>
            <w:r w:rsidR="00A30BB0" w:rsidRPr="008F6F06">
              <w:rPr>
                <w:rFonts w:eastAsia="Times New Roman"/>
                <w:iCs/>
                <w:noProof/>
                <w:lang w:val="et-EE"/>
              </w:rPr>
              <w:t>asutuste</w:t>
            </w:r>
            <w:r w:rsidR="00CD273B">
              <w:rPr>
                <w:rFonts w:eastAsia="Times New Roman"/>
                <w:iCs/>
                <w:noProof/>
                <w:lang w:val="et-EE"/>
              </w:rPr>
              <w:t>vahelise</w:t>
            </w:r>
            <w:r w:rsidR="00A30BB0" w:rsidRPr="008F6F06">
              <w:rPr>
                <w:rFonts w:eastAsia="Times New Roman"/>
                <w:iCs/>
                <w:noProof/>
                <w:lang w:val="et-EE"/>
              </w:rPr>
              <w:t xml:space="preserve"> </w:t>
            </w:r>
            <w:r w:rsidRPr="008F6F06">
              <w:rPr>
                <w:rFonts w:eastAsia="Times New Roman"/>
                <w:iCs/>
                <w:noProof/>
                <w:lang w:val="et-EE"/>
              </w:rPr>
              <w:t>koordin</w:t>
            </w:r>
            <w:r w:rsidR="00A30BB0" w:rsidRPr="008F6F06">
              <w:rPr>
                <w:rFonts w:eastAsia="Times New Roman"/>
                <w:iCs/>
                <w:noProof/>
                <w:lang w:val="et-EE"/>
              </w:rPr>
              <w:t>atsioonikogu</w:t>
            </w:r>
            <w:r w:rsidRPr="008F6F06">
              <w:rPr>
                <w:rFonts w:eastAsia="Times New Roman"/>
                <w:iCs/>
                <w:noProof/>
                <w:lang w:val="et-EE"/>
              </w:rPr>
              <w:t xml:space="preserve"> ja võttis vastu riikliku tegevuskava. Lisaks kutsuti kokku </w:t>
            </w:r>
            <w:r w:rsidR="00A30BB0" w:rsidRPr="008F6F06">
              <w:rPr>
                <w:rFonts w:eastAsia="Times New Roman"/>
                <w:iCs/>
                <w:noProof/>
                <w:lang w:val="et-EE"/>
              </w:rPr>
              <w:t xml:space="preserve">rahvusvahelise kaitse valdkonna </w:t>
            </w:r>
            <w:r w:rsidRPr="008F6F06">
              <w:rPr>
                <w:rFonts w:eastAsia="Times New Roman"/>
                <w:iCs/>
                <w:noProof/>
                <w:lang w:val="et-EE"/>
              </w:rPr>
              <w:t xml:space="preserve">sotsiaalpartnerite </w:t>
            </w:r>
            <w:r w:rsidR="00A30BB0" w:rsidRPr="008F6F06">
              <w:rPr>
                <w:rFonts w:eastAsia="Times New Roman"/>
                <w:iCs/>
                <w:noProof/>
                <w:lang w:val="et-EE"/>
              </w:rPr>
              <w:t>ümarlaud</w:t>
            </w:r>
            <w:r w:rsidRPr="008F6F06">
              <w:rPr>
                <w:rFonts w:eastAsia="Times New Roman"/>
                <w:iCs/>
                <w:noProof/>
                <w:lang w:val="et-EE"/>
              </w:rPr>
              <w:t xml:space="preserve">, kus arutati ümberpaigutamise ja </w:t>
            </w:r>
            <w:r w:rsidR="00766183">
              <w:rPr>
                <w:rFonts w:eastAsia="Times New Roman"/>
                <w:iCs/>
                <w:noProof/>
                <w:lang w:val="et-EE"/>
              </w:rPr>
              <w:br/>
            </w:r>
            <w:r w:rsidR="00143399">
              <w:rPr>
                <w:rFonts w:eastAsia="Times New Roman"/>
                <w:iCs/>
                <w:noProof/>
                <w:lang w:val="et-EE"/>
              </w:rPr>
              <w:t>-</w:t>
            </w:r>
            <w:r w:rsidRPr="008F6F06">
              <w:rPr>
                <w:rFonts w:eastAsia="Times New Roman"/>
                <w:iCs/>
                <w:noProof/>
                <w:lang w:val="et-EE"/>
              </w:rPr>
              <w:t>asustamise arengu</w:t>
            </w:r>
            <w:r w:rsidR="00D051FA">
              <w:rPr>
                <w:rFonts w:eastAsia="Times New Roman"/>
                <w:iCs/>
                <w:noProof/>
                <w:lang w:val="et-EE"/>
              </w:rPr>
              <w:t>suundi</w:t>
            </w:r>
            <w:r w:rsidRPr="008F6F06">
              <w:rPr>
                <w:rFonts w:eastAsia="Times New Roman"/>
                <w:iCs/>
                <w:noProof/>
                <w:lang w:val="et-EE"/>
              </w:rPr>
              <w:t xml:space="preserve">. Mõlemad koostöövormid on </w:t>
            </w:r>
            <w:r w:rsidR="00A30BB0" w:rsidRPr="008F6F06">
              <w:rPr>
                <w:rFonts w:eastAsia="Times New Roman"/>
                <w:iCs/>
                <w:noProof/>
                <w:lang w:val="et-EE"/>
              </w:rPr>
              <w:t>vajaduse</w:t>
            </w:r>
            <w:r w:rsidR="00D051FA">
              <w:rPr>
                <w:rFonts w:eastAsia="Times New Roman"/>
                <w:iCs/>
                <w:noProof/>
                <w:lang w:val="et-EE"/>
              </w:rPr>
              <w:t xml:space="preserve"> järgi</w:t>
            </w:r>
            <w:r w:rsidR="00A30BB0" w:rsidRPr="008F6F06">
              <w:rPr>
                <w:rFonts w:eastAsia="Times New Roman"/>
                <w:iCs/>
                <w:noProof/>
                <w:lang w:val="et-EE"/>
              </w:rPr>
              <w:t xml:space="preserve"> </w:t>
            </w:r>
            <w:r w:rsidRPr="008F6F06">
              <w:rPr>
                <w:rFonts w:eastAsia="Times New Roman"/>
                <w:iCs/>
                <w:noProof/>
                <w:lang w:val="et-EE"/>
              </w:rPr>
              <w:t>endiselt töös. Sam</w:t>
            </w:r>
            <w:r w:rsidR="00A30BB0" w:rsidRPr="008F6F06">
              <w:rPr>
                <w:rFonts w:eastAsia="Times New Roman"/>
                <w:iCs/>
                <w:noProof/>
                <w:lang w:val="et-EE"/>
              </w:rPr>
              <w:t xml:space="preserve">uti </w:t>
            </w:r>
            <w:r w:rsidRPr="008F6F06">
              <w:rPr>
                <w:rFonts w:eastAsia="Times New Roman"/>
                <w:iCs/>
                <w:noProof/>
                <w:lang w:val="et-EE"/>
              </w:rPr>
              <w:t>korraldati 2015. ja 2016. aastal kogu Eestis ulatuslik teadlikkuse suurendamise kampaania ja kohalike omavalitsuste tasandil</w:t>
            </w:r>
            <w:r w:rsidR="00D051FA" w:rsidRPr="008F6F06">
              <w:rPr>
                <w:rFonts w:eastAsia="Times New Roman"/>
                <w:iCs/>
                <w:noProof/>
                <w:lang w:val="et-EE"/>
              </w:rPr>
              <w:t xml:space="preserve"> arutelud</w:t>
            </w:r>
            <w:r w:rsidRPr="008F6F06">
              <w:rPr>
                <w:rFonts w:eastAsia="Times New Roman"/>
                <w:iCs/>
                <w:noProof/>
                <w:lang w:val="et-EE"/>
              </w:rPr>
              <w:t xml:space="preserve">, kus selgitati ümberasustamise ja </w:t>
            </w:r>
            <w:r w:rsidR="00143399">
              <w:rPr>
                <w:rFonts w:eastAsia="Times New Roman"/>
                <w:iCs/>
                <w:noProof/>
                <w:lang w:val="et-EE"/>
              </w:rPr>
              <w:t>-</w:t>
            </w:r>
            <w:r w:rsidRPr="008F6F06">
              <w:rPr>
                <w:rFonts w:eastAsia="Times New Roman"/>
                <w:iCs/>
                <w:noProof/>
                <w:lang w:val="et-EE"/>
              </w:rPr>
              <w:t xml:space="preserve">paigutamisega seotud teemasid. Aastatel 2015–2019 asustas ja paigutas </w:t>
            </w:r>
            <w:r w:rsidR="00A30BB0" w:rsidRPr="008F6F06">
              <w:rPr>
                <w:rFonts w:eastAsia="Times New Roman"/>
                <w:iCs/>
                <w:noProof/>
                <w:lang w:val="et-EE"/>
              </w:rPr>
              <w:t xml:space="preserve">Eesti </w:t>
            </w:r>
            <w:r w:rsidRPr="008F6F06">
              <w:rPr>
                <w:rFonts w:eastAsia="Times New Roman"/>
                <w:iCs/>
                <w:noProof/>
                <w:lang w:val="et-EE"/>
              </w:rPr>
              <w:t>ümber 213 rahvusvahelise kaitse saajat.</w:t>
            </w:r>
          </w:p>
          <w:p w14:paraId="02DFC7EE" w14:textId="77777777" w:rsidR="004E6CFE" w:rsidRPr="008F6F06" w:rsidRDefault="004E6CFE" w:rsidP="00D4003F">
            <w:pPr>
              <w:spacing w:before="0" w:after="0"/>
              <w:rPr>
                <w:ins w:id="722" w:author="Ave Osman" w:date="2025-07-17T17:06:00Z" w16du:dateUtc="2025-07-17T14:06:00Z"/>
                <w:rFonts w:eastAsia="Times New Roman"/>
                <w:iCs/>
                <w:noProof/>
                <w:lang w:val="et-EE"/>
              </w:rPr>
            </w:pPr>
          </w:p>
          <w:p w14:paraId="2F981B24" w14:textId="33D21777" w:rsidR="00FB7C4C" w:rsidRDefault="00FB7C4C" w:rsidP="00D4003F">
            <w:pPr>
              <w:spacing w:before="0" w:after="0"/>
              <w:rPr>
                <w:ins w:id="723" w:author="Ave Osman" w:date="2025-07-17T17:07:00Z" w16du:dateUtc="2025-07-17T14:07:00Z"/>
                <w:rFonts w:eastAsia="Times New Roman"/>
                <w:iCs/>
                <w:noProof/>
                <w:lang w:val="et-EE"/>
              </w:rPr>
            </w:pPr>
            <w:ins w:id="724" w:author="Ave Osman" w:date="2025-07-17T17:06:00Z" w16du:dateUtc="2025-07-17T14:06:00Z">
              <w:r>
                <w:rPr>
                  <w:rFonts w:eastAsia="Times New Roman"/>
                  <w:iCs/>
                  <w:noProof/>
                  <w:lang w:val="et-EE"/>
                </w:rPr>
                <w:t xml:space="preserve">ELi ühtse varjupaiga- ja rändehalduse süsteemi rakendamise ettevalmistamist on koordineerinud Siseministeerium ja </w:t>
              </w:r>
            </w:ins>
            <w:ins w:id="725" w:author="Ave Osman" w:date="2025-07-17T17:07:00Z" w16du:dateUtc="2025-07-17T14:07:00Z">
              <w:r>
                <w:rPr>
                  <w:rFonts w:eastAsia="Times New Roman"/>
                  <w:iCs/>
                  <w:noProof/>
                  <w:lang w:val="et-EE"/>
                </w:rPr>
                <w:t xml:space="preserve">koordinatsioon toimub eri tasanditel (vt täpsemalt peatükk </w:t>
              </w:r>
            </w:ins>
            <w:ins w:id="726" w:author="Ave Osman" w:date="2025-07-18T13:00:00Z" w16du:dateUtc="2025-07-18T10:00:00Z">
              <w:r w:rsidR="006A565E">
                <w:rPr>
                  <w:rFonts w:eastAsia="Times New Roman"/>
                  <w:iCs/>
                  <w:noProof/>
                  <w:lang w:val="et-EE"/>
                </w:rPr>
                <w:t>5 „Partnerlus“</w:t>
              </w:r>
            </w:ins>
            <w:ins w:id="727" w:author="Ave Osman" w:date="2025-07-17T17:07:00Z" w16du:dateUtc="2025-07-17T14:07:00Z">
              <w:r>
                <w:rPr>
                  <w:rFonts w:eastAsia="Times New Roman"/>
                  <w:iCs/>
                  <w:noProof/>
                  <w:lang w:val="et-EE"/>
                </w:rPr>
                <w:t xml:space="preserve">). </w:t>
              </w:r>
            </w:ins>
          </w:p>
          <w:p w14:paraId="07FCE41C" w14:textId="77777777" w:rsidR="00FB7C4C" w:rsidRPr="008F6F06" w:rsidRDefault="00FB7C4C" w:rsidP="00D4003F">
            <w:pPr>
              <w:spacing w:before="0" w:after="0"/>
              <w:rPr>
                <w:rFonts w:eastAsia="Times New Roman"/>
                <w:iCs/>
                <w:noProof/>
                <w:lang w:val="et-EE"/>
              </w:rPr>
            </w:pPr>
          </w:p>
          <w:p w14:paraId="3F13FFF3" w14:textId="0B4F774D" w:rsidR="009A5AAF" w:rsidRPr="008F6F06" w:rsidRDefault="007F42A0" w:rsidP="00D4003F">
            <w:pPr>
              <w:spacing w:before="0" w:after="0"/>
              <w:rPr>
                <w:rFonts w:eastAsia="Times New Roman"/>
                <w:iCs/>
                <w:noProof/>
                <w:lang w:val="et-EE"/>
              </w:rPr>
            </w:pPr>
            <w:r w:rsidRPr="008F6F06">
              <w:rPr>
                <w:rFonts w:eastAsia="Times New Roman"/>
                <w:iCs/>
                <w:noProof/>
                <w:lang w:val="et-EE"/>
              </w:rPr>
              <w:t xml:space="preserve">Rahvusvahelise kaitse </w:t>
            </w:r>
            <w:r w:rsidR="009A5AAF" w:rsidRPr="008F6F06">
              <w:rPr>
                <w:rFonts w:eastAsia="Times New Roman"/>
                <w:iCs/>
                <w:noProof/>
                <w:lang w:val="et-EE"/>
              </w:rPr>
              <w:t>taotlejad majutatakse Vao ja Vägeva majutuskeskuses</w:t>
            </w:r>
            <w:r w:rsidR="009958BF">
              <w:rPr>
                <w:rFonts w:eastAsia="Times New Roman"/>
                <w:iCs/>
                <w:noProof/>
                <w:lang w:val="et-EE"/>
              </w:rPr>
              <w:t>se</w:t>
            </w:r>
            <w:r w:rsidR="009A5AAF" w:rsidRPr="008F6F06">
              <w:rPr>
                <w:rFonts w:eastAsia="Times New Roman"/>
                <w:iCs/>
                <w:noProof/>
                <w:lang w:val="et-EE"/>
              </w:rPr>
              <w:t>. Keskus</w:t>
            </w:r>
            <w:r w:rsidR="00FC0335">
              <w:rPr>
                <w:rFonts w:eastAsia="Times New Roman"/>
                <w:iCs/>
                <w:noProof/>
                <w:lang w:val="et-EE"/>
              </w:rPr>
              <w:t>ed</w:t>
            </w:r>
            <w:r w:rsidR="009A5AAF" w:rsidRPr="008F6F06">
              <w:rPr>
                <w:rFonts w:eastAsia="Times New Roman"/>
                <w:iCs/>
                <w:noProof/>
                <w:lang w:val="et-EE"/>
              </w:rPr>
              <w:t xml:space="preserve"> on hästi varustatud ja </w:t>
            </w:r>
            <w:r w:rsidR="00A30BB0" w:rsidRPr="008F6F06">
              <w:rPr>
                <w:rFonts w:eastAsia="Times New Roman"/>
                <w:iCs/>
                <w:noProof/>
                <w:lang w:val="et-EE"/>
              </w:rPr>
              <w:t xml:space="preserve">sealsed </w:t>
            </w:r>
            <w:r w:rsidR="009A5AAF" w:rsidRPr="008F6F06">
              <w:rPr>
                <w:rFonts w:eastAsia="Times New Roman"/>
                <w:iCs/>
                <w:noProof/>
                <w:lang w:val="et-EE"/>
              </w:rPr>
              <w:t xml:space="preserve">elutingimused on head. Haavatavatele isikutele pakutakse </w:t>
            </w:r>
            <w:r w:rsidR="009958BF" w:rsidRPr="008F6F06">
              <w:rPr>
                <w:rFonts w:eastAsia="Times New Roman"/>
                <w:iCs/>
                <w:noProof/>
                <w:lang w:val="et-EE"/>
              </w:rPr>
              <w:t>hinnatud vajaduste</w:t>
            </w:r>
            <w:r w:rsidR="009958BF">
              <w:rPr>
                <w:rFonts w:eastAsia="Times New Roman"/>
                <w:iCs/>
                <w:noProof/>
                <w:lang w:val="et-EE"/>
              </w:rPr>
              <w:t xml:space="preserve"> järgi </w:t>
            </w:r>
            <w:r w:rsidR="009A5AAF" w:rsidRPr="008F6F06">
              <w:rPr>
                <w:rFonts w:eastAsia="Times New Roman"/>
                <w:iCs/>
                <w:noProof/>
                <w:lang w:val="et-EE"/>
              </w:rPr>
              <w:t>vastuvõtu</w:t>
            </w:r>
            <w:r w:rsidR="00A30BB0" w:rsidRPr="008F6F06">
              <w:rPr>
                <w:rFonts w:eastAsia="Times New Roman"/>
                <w:iCs/>
                <w:noProof/>
                <w:lang w:val="et-EE"/>
              </w:rPr>
              <w:t>l</w:t>
            </w:r>
            <w:r w:rsidR="009A5AAF" w:rsidRPr="008F6F06">
              <w:rPr>
                <w:rFonts w:eastAsia="Times New Roman"/>
                <w:iCs/>
                <w:noProof/>
                <w:lang w:val="et-EE"/>
              </w:rPr>
              <w:t xml:space="preserve"> eritingimusi. </w:t>
            </w:r>
            <w:r w:rsidR="000111E9" w:rsidRPr="008F6F06">
              <w:rPr>
                <w:rFonts w:eastAsia="Times New Roman"/>
                <w:iCs/>
                <w:noProof/>
                <w:lang w:val="et-EE"/>
              </w:rPr>
              <w:t>AMIFi</w:t>
            </w:r>
            <w:r w:rsidR="009A5AAF" w:rsidRPr="008F6F06">
              <w:rPr>
                <w:rFonts w:eastAsia="Times New Roman"/>
                <w:iCs/>
                <w:noProof/>
                <w:lang w:val="et-EE"/>
              </w:rPr>
              <w:t xml:space="preserve"> raames säilitatakse ja arendatakse </w:t>
            </w:r>
            <w:r w:rsidR="00AE68DF" w:rsidRPr="008F6F06">
              <w:rPr>
                <w:rFonts w:eastAsia="Times New Roman"/>
                <w:iCs/>
                <w:noProof/>
                <w:lang w:val="et-EE"/>
              </w:rPr>
              <w:t xml:space="preserve">edasi </w:t>
            </w:r>
            <w:r w:rsidR="009A5AAF" w:rsidRPr="008F6F06">
              <w:rPr>
                <w:rFonts w:eastAsia="Times New Roman"/>
                <w:iCs/>
                <w:noProof/>
                <w:lang w:val="et-EE"/>
              </w:rPr>
              <w:t>vajalikke vastuvõtu- ja majutustingimusi.</w:t>
            </w:r>
          </w:p>
          <w:p w14:paraId="7D4EF3B3" w14:textId="77777777" w:rsidR="009A5AAF" w:rsidRPr="008F6F06" w:rsidRDefault="009A5AAF" w:rsidP="00D4003F">
            <w:pPr>
              <w:spacing w:before="0" w:after="0"/>
              <w:rPr>
                <w:rFonts w:eastAsia="Times New Roman"/>
                <w:iCs/>
                <w:noProof/>
                <w:lang w:val="et-EE"/>
              </w:rPr>
            </w:pPr>
          </w:p>
          <w:p w14:paraId="7D1B90FD" w14:textId="176D2D91" w:rsidR="009A5AAF" w:rsidRPr="008F6F06" w:rsidRDefault="009A5AAF" w:rsidP="00D4003F">
            <w:pPr>
              <w:spacing w:before="0" w:after="0"/>
              <w:rPr>
                <w:rFonts w:eastAsia="Times New Roman"/>
                <w:iCs/>
                <w:noProof/>
                <w:lang w:val="et-EE"/>
              </w:rPr>
            </w:pPr>
            <w:r w:rsidRPr="008F6F06">
              <w:rPr>
                <w:rFonts w:eastAsia="Times New Roman"/>
                <w:iCs/>
                <w:noProof/>
                <w:lang w:val="et-EE"/>
              </w:rPr>
              <w:t>Eestis on ainult üks kinnipidamiskeskus</w:t>
            </w:r>
            <w:r w:rsidR="009958BF">
              <w:rPr>
                <w:rFonts w:eastAsia="Times New Roman"/>
                <w:iCs/>
                <w:noProof/>
                <w:lang w:val="et-EE"/>
              </w:rPr>
              <w:t>.</w:t>
            </w:r>
            <w:r w:rsidRPr="008F6F06">
              <w:rPr>
                <w:rFonts w:eastAsia="Times New Roman"/>
                <w:iCs/>
                <w:noProof/>
                <w:lang w:val="et-EE"/>
              </w:rPr>
              <w:t xml:space="preserve"> </w:t>
            </w:r>
            <w:r w:rsidR="009958BF">
              <w:rPr>
                <w:rFonts w:eastAsia="Times New Roman"/>
                <w:iCs/>
                <w:noProof/>
                <w:lang w:val="et-EE"/>
              </w:rPr>
              <w:t>K</w:t>
            </w:r>
            <w:r w:rsidRPr="008F6F06">
              <w:rPr>
                <w:rFonts w:eastAsia="Times New Roman"/>
                <w:iCs/>
                <w:noProof/>
                <w:lang w:val="et-EE"/>
              </w:rPr>
              <w:t xml:space="preserve">innipidamise otsuse teeb halduskohus. </w:t>
            </w:r>
            <w:r w:rsidR="007F42A0" w:rsidRPr="008F6F06">
              <w:rPr>
                <w:rFonts w:eastAsia="Times New Roman"/>
                <w:iCs/>
                <w:noProof/>
                <w:lang w:val="et-EE"/>
              </w:rPr>
              <w:t xml:space="preserve">Rahvusvahelise kaitse </w:t>
            </w:r>
            <w:r w:rsidRPr="008F6F06">
              <w:rPr>
                <w:rFonts w:eastAsia="Times New Roman"/>
                <w:iCs/>
                <w:noProof/>
                <w:lang w:val="et-EE"/>
              </w:rPr>
              <w:t>taotleja võib kinni pidada, kui jälgimismeetme</w:t>
            </w:r>
            <w:r w:rsidR="009958BF">
              <w:rPr>
                <w:rFonts w:eastAsia="Times New Roman"/>
                <w:iCs/>
                <w:noProof/>
                <w:lang w:val="et-EE"/>
              </w:rPr>
              <w:t>id</w:t>
            </w:r>
            <w:r w:rsidRPr="008F6F06">
              <w:rPr>
                <w:rFonts w:eastAsia="Times New Roman"/>
                <w:iCs/>
                <w:noProof/>
                <w:lang w:val="et-EE"/>
              </w:rPr>
              <w:t xml:space="preserve"> on võimatu </w:t>
            </w:r>
            <w:r w:rsidR="009958BF" w:rsidRPr="008F6F06">
              <w:rPr>
                <w:rFonts w:eastAsia="Times New Roman"/>
                <w:iCs/>
                <w:noProof/>
                <w:lang w:val="et-EE"/>
              </w:rPr>
              <w:t>tõhus</w:t>
            </w:r>
            <w:r w:rsidR="009958BF">
              <w:rPr>
                <w:rFonts w:eastAsia="Times New Roman"/>
                <w:iCs/>
                <w:noProof/>
                <w:lang w:val="et-EE"/>
              </w:rPr>
              <w:t>alt</w:t>
            </w:r>
            <w:r w:rsidR="009958BF" w:rsidRPr="008F6F06">
              <w:rPr>
                <w:rFonts w:eastAsia="Times New Roman"/>
                <w:iCs/>
                <w:noProof/>
                <w:lang w:val="et-EE"/>
              </w:rPr>
              <w:t xml:space="preserve"> kohalda</w:t>
            </w:r>
            <w:r w:rsidR="009958BF">
              <w:rPr>
                <w:rFonts w:eastAsia="Times New Roman"/>
                <w:iCs/>
                <w:noProof/>
                <w:lang w:val="et-EE"/>
              </w:rPr>
              <w:t>da</w:t>
            </w:r>
            <w:r w:rsidR="009958BF" w:rsidRPr="008F6F06">
              <w:rPr>
                <w:rFonts w:eastAsia="Times New Roman"/>
                <w:iCs/>
                <w:noProof/>
                <w:lang w:val="et-EE"/>
              </w:rPr>
              <w:t xml:space="preserve"> </w:t>
            </w:r>
            <w:r w:rsidRPr="008F6F06">
              <w:rPr>
                <w:rFonts w:eastAsia="Times New Roman"/>
                <w:iCs/>
                <w:noProof/>
                <w:lang w:val="et-EE"/>
              </w:rPr>
              <w:t xml:space="preserve">ja esineb vähemalt üks </w:t>
            </w:r>
            <w:r w:rsidR="00A4183B" w:rsidRPr="008F6F06">
              <w:rPr>
                <w:rFonts w:eastAsia="Times New Roman"/>
                <w:iCs/>
                <w:noProof/>
                <w:lang w:val="et-EE"/>
              </w:rPr>
              <w:t xml:space="preserve">riigisiseses </w:t>
            </w:r>
            <w:r w:rsidRPr="008F6F06">
              <w:rPr>
                <w:rFonts w:eastAsia="Times New Roman"/>
                <w:iCs/>
                <w:noProof/>
                <w:lang w:val="et-EE"/>
              </w:rPr>
              <w:t xml:space="preserve">õiguses sätestatud kinnipidamise alustest. </w:t>
            </w:r>
            <w:r w:rsidR="009958BF">
              <w:rPr>
                <w:rFonts w:eastAsia="Times New Roman"/>
                <w:iCs/>
                <w:noProof/>
                <w:lang w:val="et-EE"/>
              </w:rPr>
              <w:t>Taotleja peetakse k</w:t>
            </w:r>
            <w:r w:rsidRPr="008F6F06">
              <w:rPr>
                <w:rFonts w:eastAsia="Times New Roman"/>
                <w:iCs/>
                <w:noProof/>
                <w:lang w:val="et-EE"/>
              </w:rPr>
              <w:t>inni</w:t>
            </w:r>
            <w:r w:rsidR="009958BF">
              <w:rPr>
                <w:rFonts w:eastAsia="Times New Roman"/>
                <w:iCs/>
                <w:noProof/>
                <w:lang w:val="et-EE"/>
              </w:rPr>
              <w:t xml:space="preserve"> </w:t>
            </w:r>
            <w:r w:rsidRPr="008F6F06">
              <w:rPr>
                <w:rFonts w:eastAsia="Times New Roman"/>
                <w:iCs/>
                <w:noProof/>
                <w:lang w:val="et-EE"/>
              </w:rPr>
              <w:t xml:space="preserve">kooskõlas proportsionaalsuse põhimõttega ja </w:t>
            </w:r>
            <w:r w:rsidR="006F7AFF" w:rsidRPr="008F6F06">
              <w:rPr>
                <w:rFonts w:eastAsia="Times New Roman"/>
                <w:iCs/>
                <w:noProof/>
                <w:lang w:val="et-EE"/>
              </w:rPr>
              <w:t xml:space="preserve">iga juhtumi puhul arvestatakse </w:t>
            </w:r>
            <w:r w:rsidR="006F7AFF" w:rsidRPr="00676635">
              <w:rPr>
                <w:rFonts w:eastAsia="Times New Roman"/>
                <w:iCs/>
                <w:noProof/>
                <w:lang w:val="et-EE"/>
              </w:rPr>
              <w:t xml:space="preserve">konkreetse </w:t>
            </w:r>
            <w:r w:rsidR="007F42A0" w:rsidRPr="00676635">
              <w:rPr>
                <w:rFonts w:eastAsia="Times New Roman"/>
                <w:iCs/>
                <w:noProof/>
                <w:lang w:val="et-EE"/>
              </w:rPr>
              <w:t xml:space="preserve">rahvusvahelise kaitse </w:t>
            </w:r>
            <w:r w:rsidRPr="00676635">
              <w:rPr>
                <w:rFonts w:eastAsia="Times New Roman"/>
                <w:iCs/>
                <w:noProof/>
                <w:lang w:val="et-EE"/>
              </w:rPr>
              <w:t>taotleja</w:t>
            </w:r>
            <w:r w:rsidR="00A4183B" w:rsidRPr="00676635">
              <w:rPr>
                <w:rFonts w:eastAsia="Times New Roman"/>
                <w:iCs/>
                <w:noProof/>
                <w:lang w:val="et-EE"/>
              </w:rPr>
              <w:t>ga</w:t>
            </w:r>
            <w:r w:rsidR="00A4183B" w:rsidRPr="008F6F06">
              <w:rPr>
                <w:rFonts w:eastAsia="Times New Roman"/>
                <w:iCs/>
                <w:noProof/>
                <w:lang w:val="et-EE"/>
              </w:rPr>
              <w:t xml:space="preserve"> seotud</w:t>
            </w:r>
            <w:r w:rsidRPr="008F6F06">
              <w:rPr>
                <w:rFonts w:eastAsia="Times New Roman"/>
                <w:iCs/>
                <w:noProof/>
                <w:lang w:val="et-EE"/>
              </w:rPr>
              <w:t xml:space="preserve"> asjaolu</w:t>
            </w:r>
            <w:r w:rsidR="006F7AFF" w:rsidRPr="008F6F06">
              <w:rPr>
                <w:rFonts w:eastAsia="Times New Roman"/>
                <w:iCs/>
                <w:noProof/>
                <w:lang w:val="et-EE"/>
              </w:rPr>
              <w:t>dega</w:t>
            </w:r>
            <w:r w:rsidRPr="008F6F06">
              <w:rPr>
                <w:rFonts w:eastAsia="Times New Roman"/>
                <w:iCs/>
                <w:noProof/>
                <w:lang w:val="et-EE"/>
              </w:rPr>
              <w:t xml:space="preserve">. Kinnipidamise alternatiivina võib </w:t>
            </w:r>
            <w:r w:rsidR="007F42A0" w:rsidRPr="008F6F06">
              <w:rPr>
                <w:rFonts w:eastAsia="Times New Roman"/>
                <w:iCs/>
                <w:noProof/>
                <w:lang w:val="et-EE"/>
              </w:rPr>
              <w:t xml:space="preserve">rahvusvahelise kaitse </w:t>
            </w:r>
            <w:r w:rsidRPr="008F6F06">
              <w:rPr>
                <w:rFonts w:eastAsia="Times New Roman"/>
                <w:iCs/>
                <w:noProof/>
                <w:lang w:val="et-EE"/>
              </w:rPr>
              <w:t>menetluse eesmärgipäraseks ja tõhusaks</w:t>
            </w:r>
            <w:r w:rsidR="007F42A0" w:rsidRPr="008F6F06">
              <w:rPr>
                <w:rFonts w:eastAsia="Times New Roman"/>
                <w:iCs/>
                <w:noProof/>
                <w:lang w:val="et-EE"/>
              </w:rPr>
              <w:t xml:space="preserve"> </w:t>
            </w:r>
            <w:r w:rsidRPr="008F6F06">
              <w:rPr>
                <w:rFonts w:eastAsia="Times New Roman"/>
                <w:iCs/>
                <w:noProof/>
                <w:lang w:val="et-EE"/>
              </w:rPr>
              <w:t>läbiviimiseks</w:t>
            </w:r>
            <w:r w:rsidR="00AE68DF" w:rsidRPr="008F6F06">
              <w:rPr>
                <w:rFonts w:eastAsia="Times New Roman"/>
                <w:iCs/>
                <w:noProof/>
                <w:lang w:val="et-EE"/>
              </w:rPr>
              <w:t xml:space="preserve"> kohaldada j</w:t>
            </w:r>
            <w:r w:rsidR="007F42A0" w:rsidRPr="008F6F06">
              <w:rPr>
                <w:rFonts w:eastAsia="Times New Roman"/>
                <w:iCs/>
                <w:noProof/>
                <w:lang w:val="et-EE"/>
              </w:rPr>
              <w:t>ärelevalve</w:t>
            </w:r>
            <w:r w:rsidR="00AE68DF" w:rsidRPr="008F6F06">
              <w:rPr>
                <w:rFonts w:eastAsia="Times New Roman"/>
                <w:iCs/>
                <w:noProof/>
                <w:lang w:val="et-EE"/>
              </w:rPr>
              <w:t>meetmeid</w:t>
            </w:r>
            <w:ins w:id="728" w:author="Ave Osman" w:date="2025-07-17T17:10:00Z" w16du:dateUtc="2025-07-17T14:10:00Z">
              <w:r w:rsidR="00FB7C4C">
                <w:rPr>
                  <w:rFonts w:eastAsia="Times New Roman"/>
                  <w:iCs/>
                  <w:noProof/>
                  <w:lang w:val="et-EE"/>
                </w:rPr>
                <w:t xml:space="preserve"> ja erimeetme AMIF-i </w:t>
              </w:r>
            </w:ins>
            <w:ins w:id="729" w:author="Ave Osman" w:date="2025-07-18T13:01:00Z" w16du:dateUtc="2025-07-18T10:01:00Z">
              <w:r w:rsidR="00304F63">
                <w:rPr>
                  <w:rFonts w:eastAsia="Times New Roman"/>
                  <w:iCs/>
                  <w:noProof/>
                  <w:lang w:val="et-EE"/>
                </w:rPr>
                <w:t>toetust</w:t>
              </w:r>
            </w:ins>
            <w:ins w:id="730" w:author="Ave Osman" w:date="2025-07-17T17:10:00Z" w16du:dateUtc="2025-07-17T14:10:00Z">
              <w:r w:rsidR="00FB7C4C">
                <w:rPr>
                  <w:rFonts w:eastAsia="Times New Roman"/>
                  <w:iCs/>
                  <w:noProof/>
                  <w:lang w:val="et-EE"/>
                </w:rPr>
                <w:t xml:space="preserve"> võidakse kasutada nende isikute ülalpidamiskulud</w:t>
              </w:r>
            </w:ins>
            <w:ins w:id="731" w:author="Ave Osman" w:date="2025-07-18T13:01:00Z" w16du:dateUtc="2025-07-18T10:01:00Z">
              <w:r w:rsidR="00304F63">
                <w:rPr>
                  <w:rFonts w:eastAsia="Times New Roman"/>
                  <w:iCs/>
                  <w:noProof/>
                  <w:lang w:val="et-EE"/>
                </w:rPr>
                <w:t>e</w:t>
              </w:r>
            </w:ins>
            <w:ins w:id="732" w:author="Ave Osman" w:date="2025-07-17T17:10:00Z" w16du:dateUtc="2025-07-17T14:10:00Z">
              <w:r w:rsidR="00FB7C4C">
                <w:rPr>
                  <w:rFonts w:eastAsia="Times New Roman"/>
                  <w:iCs/>
                  <w:noProof/>
                  <w:lang w:val="et-EE"/>
                </w:rPr>
                <w:t xml:space="preserve"> katmiseks, kellele on kohaldatud kinnipidamise alternatiivi</w:t>
              </w:r>
            </w:ins>
            <w:r w:rsidRPr="008F6F06">
              <w:rPr>
                <w:rFonts w:eastAsia="Times New Roman"/>
                <w:iCs/>
                <w:noProof/>
                <w:lang w:val="et-EE"/>
              </w:rPr>
              <w:t xml:space="preserve">. Seda </w:t>
            </w:r>
            <w:r w:rsidR="00B80738" w:rsidRPr="008F6F06">
              <w:rPr>
                <w:rFonts w:eastAsia="Times New Roman"/>
                <w:iCs/>
                <w:noProof/>
                <w:lang w:val="et-EE"/>
              </w:rPr>
              <w:t xml:space="preserve">praktikat </w:t>
            </w:r>
            <w:r w:rsidRPr="008F6F06">
              <w:rPr>
                <w:rFonts w:eastAsia="Times New Roman"/>
                <w:iCs/>
                <w:noProof/>
                <w:lang w:val="et-EE"/>
              </w:rPr>
              <w:t>jätkatakse ka</w:t>
            </w:r>
            <w:r w:rsidR="00AE68DF" w:rsidRPr="008F6F06">
              <w:rPr>
                <w:rFonts w:eastAsia="Times New Roman"/>
                <w:iCs/>
                <w:noProof/>
                <w:lang w:val="et-EE"/>
              </w:rPr>
              <w:t xml:space="preserve"> edaspidi</w:t>
            </w:r>
            <w:r w:rsidRPr="008F6F06">
              <w:rPr>
                <w:rFonts w:eastAsia="Times New Roman"/>
                <w:iCs/>
                <w:noProof/>
                <w:lang w:val="et-EE"/>
              </w:rPr>
              <w:t>.</w:t>
            </w:r>
            <w:ins w:id="733" w:author="Ave Osman" w:date="2025-07-17T17:10:00Z" w16du:dateUtc="2025-07-17T14:10:00Z">
              <w:r w:rsidR="00FB7C4C">
                <w:rPr>
                  <w:rFonts w:eastAsia="Times New Roman"/>
                  <w:iCs/>
                  <w:noProof/>
                  <w:lang w:val="et-EE"/>
                </w:rPr>
                <w:t xml:space="preserve"> </w:t>
              </w:r>
            </w:ins>
            <w:ins w:id="734" w:author="Ave Osman" w:date="2025-07-18T13:03:00Z" w16du:dateUtc="2025-07-18T10:03:00Z">
              <w:r w:rsidR="00304F63">
                <w:rPr>
                  <w:rFonts w:eastAsia="Times New Roman"/>
                  <w:iCs/>
                  <w:noProof/>
                  <w:lang w:val="et-EE"/>
                </w:rPr>
                <w:t>Koostoimes</w:t>
              </w:r>
            </w:ins>
            <w:ins w:id="735" w:author="Ave Osman" w:date="2025-07-17T17:10:00Z" w16du:dateUtc="2025-07-17T14:10:00Z">
              <w:r w:rsidR="00FB7C4C">
                <w:rPr>
                  <w:rFonts w:eastAsia="Times New Roman"/>
                  <w:iCs/>
                  <w:noProof/>
                  <w:lang w:val="et-EE"/>
                </w:rPr>
                <w:t xml:space="preserve"> erimeetme BMVI </w:t>
              </w:r>
            </w:ins>
            <w:ins w:id="736" w:author="Ave Osman" w:date="2025-07-18T13:04:00Z" w16du:dateUtc="2025-07-18T10:04:00Z">
              <w:r w:rsidR="00304F63">
                <w:rPr>
                  <w:rFonts w:eastAsia="Times New Roman"/>
                  <w:iCs/>
                  <w:noProof/>
                  <w:lang w:val="et-EE"/>
                </w:rPr>
                <w:t>eraldisega</w:t>
              </w:r>
            </w:ins>
            <w:ins w:id="737" w:author="Ave Osman" w:date="2025-07-17T17:11:00Z" w16du:dateUtc="2025-07-17T14:11:00Z">
              <w:r w:rsidR="00FB7C4C">
                <w:rPr>
                  <w:rFonts w:eastAsia="Times New Roman"/>
                  <w:iCs/>
                  <w:noProof/>
                  <w:lang w:val="et-EE"/>
                </w:rPr>
                <w:t xml:space="preserve"> </w:t>
              </w:r>
            </w:ins>
            <w:ins w:id="738" w:author="Ave Osman" w:date="2025-07-18T13:04:00Z" w16du:dateUtc="2025-07-18T10:04:00Z">
              <w:r w:rsidR="00304F63">
                <w:rPr>
                  <w:rFonts w:eastAsia="Times New Roman"/>
                  <w:iCs/>
                  <w:noProof/>
                  <w:lang w:val="et-EE"/>
                </w:rPr>
                <w:t xml:space="preserve">kasutatakse </w:t>
              </w:r>
            </w:ins>
            <w:ins w:id="739" w:author="Ave Osman" w:date="2025-07-17T17:11:00Z" w16du:dateUtc="2025-07-17T14:11:00Z">
              <w:r w:rsidR="00FB7C4C">
                <w:rPr>
                  <w:rFonts w:eastAsia="Times New Roman"/>
                  <w:iCs/>
                  <w:noProof/>
                  <w:lang w:val="et-EE"/>
                </w:rPr>
                <w:t xml:space="preserve">mitmeotstarbelist </w:t>
              </w:r>
            </w:ins>
            <w:ins w:id="740" w:author="Ave Osman" w:date="2025-07-18T13:05:00Z" w16du:dateUtc="2025-07-18T10:05:00Z">
              <w:r w:rsidR="00304F63">
                <w:rPr>
                  <w:rFonts w:eastAsia="Times New Roman"/>
                  <w:iCs/>
                  <w:noProof/>
                  <w:lang w:val="et-EE"/>
                </w:rPr>
                <w:t>taristut</w:t>
              </w:r>
            </w:ins>
            <w:ins w:id="741" w:author="Ave Osman" w:date="2025-07-17T17:11:00Z" w16du:dateUtc="2025-07-17T14:11:00Z">
              <w:r w:rsidR="00914CEE">
                <w:rPr>
                  <w:rFonts w:eastAsia="Times New Roman"/>
                  <w:iCs/>
                  <w:noProof/>
                  <w:lang w:val="et-EE"/>
                </w:rPr>
                <w:t xml:space="preserve"> kinnipidamise alternatiivina ning selles </w:t>
              </w:r>
            </w:ins>
            <w:ins w:id="742" w:author="Ave Osman" w:date="2025-07-18T13:05:00Z" w16du:dateUtc="2025-07-18T10:05:00Z">
              <w:r w:rsidR="00304F63">
                <w:rPr>
                  <w:rFonts w:eastAsia="Times New Roman"/>
                  <w:iCs/>
                  <w:noProof/>
                  <w:lang w:val="et-EE"/>
                </w:rPr>
                <w:t xml:space="preserve">võidakse </w:t>
              </w:r>
            </w:ins>
            <w:ins w:id="743" w:author="Ave Osman" w:date="2025-07-17T17:11:00Z" w16du:dateUtc="2025-07-17T14:11:00Z">
              <w:r w:rsidR="00914CEE">
                <w:rPr>
                  <w:rFonts w:eastAsia="Times New Roman"/>
                  <w:iCs/>
                  <w:noProof/>
                  <w:lang w:val="et-EE"/>
                </w:rPr>
                <w:t>majuta</w:t>
              </w:r>
            </w:ins>
            <w:ins w:id="744" w:author="Ave Osman" w:date="2025-07-18T13:06:00Z" w16du:dateUtc="2025-07-18T10:06:00Z">
              <w:r w:rsidR="00304F63">
                <w:rPr>
                  <w:rFonts w:eastAsia="Times New Roman"/>
                  <w:iCs/>
                  <w:noProof/>
                  <w:lang w:val="et-EE"/>
                </w:rPr>
                <w:t>da</w:t>
              </w:r>
            </w:ins>
            <w:ins w:id="745" w:author="Ave Osman" w:date="2025-07-17T17:11:00Z" w16du:dateUtc="2025-07-17T14:11:00Z">
              <w:r w:rsidR="00914CEE">
                <w:rPr>
                  <w:rFonts w:eastAsia="Times New Roman"/>
                  <w:iCs/>
                  <w:noProof/>
                  <w:lang w:val="et-EE"/>
                </w:rPr>
                <w:t xml:space="preserve"> isikuid, kellele teo</w:t>
              </w:r>
            </w:ins>
            <w:ins w:id="746" w:author="Ave Osman" w:date="2025-07-17T17:12:00Z" w16du:dateUtc="2025-07-17T14:12:00Z">
              <w:r w:rsidR="00914CEE">
                <w:rPr>
                  <w:rFonts w:eastAsia="Times New Roman"/>
                  <w:iCs/>
                  <w:noProof/>
                  <w:lang w:val="et-EE"/>
                </w:rPr>
                <w:t>statakse taustakontrolli ja rakendatakse piirimenetlus</w:t>
              </w:r>
            </w:ins>
            <w:ins w:id="747" w:author="Ave Osman" w:date="2025-07-18T13:05:00Z" w16du:dateUtc="2025-07-18T10:05:00Z">
              <w:r w:rsidR="00304F63">
                <w:rPr>
                  <w:rFonts w:eastAsia="Times New Roman"/>
                  <w:iCs/>
                  <w:noProof/>
                  <w:lang w:val="et-EE"/>
                </w:rPr>
                <w:t>i</w:t>
              </w:r>
            </w:ins>
            <w:ins w:id="748" w:author="Ave Osman" w:date="2025-07-17T17:13:00Z" w16du:dateUtc="2025-07-17T14:13:00Z">
              <w:r w:rsidR="00914CEE">
                <w:rPr>
                  <w:rFonts w:eastAsia="Times New Roman"/>
                  <w:iCs/>
                  <w:noProof/>
                  <w:lang w:val="et-EE"/>
                </w:rPr>
                <w:t xml:space="preserve">. </w:t>
              </w:r>
            </w:ins>
            <w:ins w:id="749" w:author="Ave Osman" w:date="2025-07-18T13:07:00Z" w16du:dateUtc="2025-07-18T10:07:00Z">
              <w:r w:rsidR="00304F63">
                <w:rPr>
                  <w:rFonts w:eastAsia="Times New Roman"/>
                  <w:iCs/>
                  <w:noProof/>
                  <w:lang w:val="et-EE"/>
                </w:rPr>
                <w:t>Nendega</w:t>
              </w:r>
            </w:ins>
            <w:ins w:id="750" w:author="Ave Osman" w:date="2025-07-17T17:12:00Z" w16du:dateUtc="2025-07-17T14:12:00Z">
              <w:r w:rsidR="00914CEE">
                <w:rPr>
                  <w:rFonts w:eastAsia="Times New Roman"/>
                  <w:iCs/>
                  <w:noProof/>
                  <w:lang w:val="et-EE"/>
                </w:rPr>
                <w:t xml:space="preserve"> kaasnevate teenuste kulud kaetakse AMIFi </w:t>
              </w:r>
            </w:ins>
            <w:ins w:id="751" w:author="Ave Osman" w:date="2025-07-18T13:07:00Z" w16du:dateUtc="2025-07-18T10:07:00Z">
              <w:r w:rsidR="00304F63">
                <w:rPr>
                  <w:rFonts w:eastAsia="Times New Roman"/>
                  <w:iCs/>
                  <w:noProof/>
                  <w:lang w:val="et-EE"/>
                </w:rPr>
                <w:t>vahenditest</w:t>
              </w:r>
            </w:ins>
            <w:ins w:id="752" w:author="Ave Osman" w:date="2025-07-17T17:13:00Z" w16du:dateUtc="2025-07-17T14:13:00Z">
              <w:r w:rsidR="00914CEE">
                <w:rPr>
                  <w:rFonts w:eastAsia="Times New Roman"/>
                  <w:iCs/>
                  <w:noProof/>
                  <w:lang w:val="et-EE"/>
                </w:rPr>
                <w:t xml:space="preserve">. </w:t>
              </w:r>
            </w:ins>
          </w:p>
          <w:p w14:paraId="6001BFC8" w14:textId="77777777" w:rsidR="004E6CFE" w:rsidRPr="008F6F06" w:rsidRDefault="004E6CFE" w:rsidP="00D4003F">
            <w:pPr>
              <w:spacing w:before="0" w:after="0"/>
              <w:rPr>
                <w:rFonts w:eastAsia="Times New Roman"/>
                <w:iCs/>
                <w:noProof/>
                <w:lang w:val="et-EE"/>
              </w:rPr>
            </w:pPr>
          </w:p>
          <w:p w14:paraId="0019E220" w14:textId="06E9132D" w:rsidR="00914CEE" w:rsidDel="00BF0DA5" w:rsidRDefault="00AE68DF" w:rsidP="00D4003F">
            <w:pPr>
              <w:spacing w:before="0" w:after="0"/>
              <w:rPr>
                <w:del w:id="753" w:author="Ave Osman" w:date="2025-07-17T17:16:00Z" w16du:dateUtc="2025-07-17T14:16:00Z"/>
                <w:rFonts w:eastAsia="Times New Roman"/>
                <w:iCs/>
                <w:noProof/>
                <w:lang w:val="et-EE"/>
              </w:rPr>
            </w:pPr>
            <w:r w:rsidRPr="008F6F06">
              <w:rPr>
                <w:rFonts w:eastAsia="Times New Roman"/>
                <w:iCs/>
                <w:noProof/>
                <w:lang w:val="et-EE"/>
              </w:rPr>
              <w:t>AMIFi raames j</w:t>
            </w:r>
            <w:r w:rsidR="009A5AAF" w:rsidRPr="008F6F06">
              <w:rPr>
                <w:rFonts w:eastAsia="Times New Roman"/>
                <w:iCs/>
                <w:noProof/>
                <w:lang w:val="et-EE"/>
              </w:rPr>
              <w:t xml:space="preserve">ätkatakse ja arendatakse </w:t>
            </w:r>
            <w:r w:rsidRPr="008F6F06">
              <w:rPr>
                <w:rFonts w:eastAsia="Times New Roman"/>
                <w:iCs/>
                <w:noProof/>
                <w:lang w:val="et-EE"/>
              </w:rPr>
              <w:t xml:space="preserve">rahvusvahelise kaitse </w:t>
            </w:r>
            <w:r w:rsidR="007F42A0" w:rsidRPr="008F6F06">
              <w:rPr>
                <w:rFonts w:eastAsia="Times New Roman"/>
                <w:iCs/>
                <w:noProof/>
                <w:lang w:val="et-EE"/>
              </w:rPr>
              <w:t xml:space="preserve">taotlejatele ja </w:t>
            </w:r>
            <w:r w:rsidRPr="008F6F06">
              <w:rPr>
                <w:rFonts w:eastAsia="Times New Roman"/>
                <w:iCs/>
                <w:noProof/>
                <w:lang w:val="et-EE"/>
              </w:rPr>
              <w:t xml:space="preserve">saajatele </w:t>
            </w:r>
            <w:r w:rsidR="009958BF">
              <w:rPr>
                <w:rFonts w:eastAsia="Times New Roman"/>
                <w:iCs/>
                <w:noProof/>
                <w:lang w:val="et-EE"/>
              </w:rPr>
              <w:t>mõeldud</w:t>
            </w:r>
            <w:r w:rsidR="009958BF" w:rsidRPr="008F6F06">
              <w:rPr>
                <w:rFonts w:eastAsia="Times New Roman"/>
                <w:iCs/>
                <w:noProof/>
                <w:lang w:val="et-EE"/>
              </w:rPr>
              <w:t xml:space="preserve"> </w:t>
            </w:r>
            <w:r w:rsidR="009A5AAF" w:rsidRPr="008F6F06">
              <w:rPr>
                <w:rFonts w:eastAsia="Times New Roman"/>
                <w:iCs/>
                <w:noProof/>
                <w:lang w:val="et-EE"/>
              </w:rPr>
              <w:t xml:space="preserve">teenuseid, mida osutavad </w:t>
            </w:r>
            <w:r w:rsidRPr="008F6F06">
              <w:rPr>
                <w:rFonts w:eastAsia="Times New Roman"/>
                <w:iCs/>
                <w:noProof/>
                <w:lang w:val="et-EE"/>
              </w:rPr>
              <w:t xml:space="preserve">nii riik kui </w:t>
            </w:r>
            <w:r w:rsidR="009958BF">
              <w:rPr>
                <w:rFonts w:eastAsia="Times New Roman"/>
                <w:iCs/>
                <w:noProof/>
                <w:lang w:val="et-EE"/>
              </w:rPr>
              <w:t xml:space="preserve">ka </w:t>
            </w:r>
            <w:r w:rsidR="009A5AAF" w:rsidRPr="008F6F06">
              <w:rPr>
                <w:rFonts w:eastAsia="Times New Roman"/>
                <w:iCs/>
                <w:noProof/>
                <w:lang w:val="et-EE"/>
              </w:rPr>
              <w:t xml:space="preserve">valitsusvälised </w:t>
            </w:r>
            <w:r w:rsidRPr="008F6F06">
              <w:rPr>
                <w:rFonts w:eastAsia="Times New Roman"/>
                <w:iCs/>
                <w:noProof/>
                <w:lang w:val="et-EE"/>
              </w:rPr>
              <w:t xml:space="preserve">ja </w:t>
            </w:r>
            <w:r w:rsidR="009A5AAF" w:rsidRPr="008F6F06">
              <w:rPr>
                <w:rFonts w:eastAsia="Times New Roman"/>
                <w:iCs/>
                <w:noProof/>
                <w:lang w:val="et-EE"/>
              </w:rPr>
              <w:t>rahvusvahelised organisatsioonid (</w:t>
            </w:r>
            <w:r w:rsidRPr="008F6F06">
              <w:rPr>
                <w:rFonts w:eastAsia="Times New Roman"/>
                <w:iCs/>
                <w:noProof/>
                <w:lang w:val="et-EE"/>
              </w:rPr>
              <w:t xml:space="preserve">sh </w:t>
            </w:r>
            <w:r w:rsidR="009A5AAF" w:rsidRPr="008F6F06">
              <w:rPr>
                <w:rFonts w:eastAsia="Times New Roman"/>
                <w:iCs/>
                <w:noProof/>
                <w:lang w:val="et-EE"/>
              </w:rPr>
              <w:t xml:space="preserve">tervishoid ja psühholoogiline abi, materiaalne abi, </w:t>
            </w:r>
            <w:r w:rsidRPr="008F6F06">
              <w:rPr>
                <w:rFonts w:eastAsia="Times New Roman"/>
                <w:iCs/>
                <w:noProof/>
                <w:lang w:val="et-EE"/>
              </w:rPr>
              <w:t>tõlketeenus</w:t>
            </w:r>
            <w:r w:rsidR="009A5AAF" w:rsidRPr="008F6F06">
              <w:rPr>
                <w:rFonts w:eastAsia="Times New Roman"/>
                <w:iCs/>
                <w:noProof/>
                <w:lang w:val="et-EE"/>
              </w:rPr>
              <w:t>, keeleõpe</w:t>
            </w:r>
            <w:r w:rsidR="009958BF">
              <w:rPr>
                <w:rFonts w:eastAsia="Times New Roman"/>
                <w:iCs/>
                <w:noProof/>
                <w:lang w:val="et-EE"/>
              </w:rPr>
              <w:t xml:space="preserve"> ning</w:t>
            </w:r>
            <w:r w:rsidR="009A5AAF" w:rsidRPr="008F6F06">
              <w:rPr>
                <w:rFonts w:eastAsia="Times New Roman"/>
                <w:iCs/>
                <w:noProof/>
                <w:lang w:val="et-EE"/>
              </w:rPr>
              <w:t xml:space="preserve"> </w:t>
            </w:r>
            <w:r w:rsidRPr="008F6F06">
              <w:rPr>
                <w:rFonts w:eastAsia="Times New Roman"/>
                <w:iCs/>
                <w:noProof/>
                <w:lang w:val="et-EE"/>
              </w:rPr>
              <w:t>vaba</w:t>
            </w:r>
            <w:r w:rsidR="00676635">
              <w:rPr>
                <w:rFonts w:eastAsia="Times New Roman"/>
                <w:iCs/>
                <w:noProof/>
                <w:lang w:val="et-EE"/>
              </w:rPr>
              <w:t xml:space="preserve"> </w:t>
            </w:r>
            <w:r w:rsidRPr="008F6F06">
              <w:rPr>
                <w:rFonts w:eastAsia="Times New Roman"/>
                <w:iCs/>
                <w:noProof/>
                <w:lang w:val="et-EE"/>
              </w:rPr>
              <w:t>aja</w:t>
            </w:r>
            <w:r w:rsidR="00676635">
              <w:rPr>
                <w:rFonts w:eastAsia="Times New Roman"/>
                <w:iCs/>
                <w:noProof/>
                <w:lang w:val="et-EE"/>
              </w:rPr>
              <w:t xml:space="preserve"> </w:t>
            </w:r>
            <w:r w:rsidR="009A5AAF" w:rsidRPr="008F6F06">
              <w:rPr>
                <w:rFonts w:eastAsia="Times New Roman"/>
                <w:iCs/>
                <w:noProof/>
                <w:lang w:val="et-EE"/>
              </w:rPr>
              <w:t>tegevus</w:t>
            </w:r>
            <w:r w:rsidRPr="008F6F06">
              <w:rPr>
                <w:rFonts w:eastAsia="Times New Roman"/>
                <w:iCs/>
                <w:noProof/>
                <w:lang w:val="et-EE"/>
              </w:rPr>
              <w:t>ed</w:t>
            </w:r>
            <w:r w:rsidR="009A5AAF" w:rsidRPr="008F6F06">
              <w:rPr>
                <w:rFonts w:eastAsia="Times New Roman"/>
                <w:iCs/>
                <w:noProof/>
                <w:lang w:val="et-EE"/>
              </w:rPr>
              <w:t>).</w:t>
            </w:r>
            <w:ins w:id="754" w:author="Ave Osman" w:date="2025-07-17T17:14:00Z" w16du:dateUtc="2025-07-17T14:14:00Z">
              <w:r w:rsidR="00914CEE">
                <w:rPr>
                  <w:rFonts w:eastAsia="Times New Roman"/>
                  <w:iCs/>
                  <w:noProof/>
                  <w:lang w:val="et-EE"/>
                </w:rPr>
                <w:t xml:space="preserve"> Eesti tagab </w:t>
              </w:r>
            </w:ins>
            <w:ins w:id="755" w:author="Ave Osman" w:date="2025-07-17T17:15:00Z" w16du:dateUtc="2025-07-17T14:15:00Z">
              <w:r w:rsidR="00914CEE">
                <w:rPr>
                  <w:rFonts w:eastAsia="Times New Roman"/>
                  <w:iCs/>
                  <w:noProof/>
                  <w:lang w:val="et-EE"/>
                </w:rPr>
                <w:t xml:space="preserve">võimekuse tuvastada haavatavaid isikuid ning pakkuda neile vajalikud tingimused ja teenused. </w:t>
              </w:r>
            </w:ins>
          </w:p>
          <w:p w14:paraId="3C27F6C2" w14:textId="77777777" w:rsidR="00BF0DA5" w:rsidRPr="008F6F06" w:rsidRDefault="00BF0DA5" w:rsidP="00D4003F">
            <w:pPr>
              <w:spacing w:before="0" w:after="0"/>
              <w:rPr>
                <w:ins w:id="756" w:author="Martin Eber" w:date="2025-07-21T12:27:00Z" w16du:dateUtc="2025-07-21T09:27:00Z"/>
                <w:rFonts w:eastAsia="Times New Roman"/>
                <w:iCs/>
                <w:noProof/>
                <w:lang w:val="et-EE"/>
              </w:rPr>
            </w:pPr>
          </w:p>
          <w:p w14:paraId="63787FA4" w14:textId="77777777" w:rsidR="009A5AAF" w:rsidRPr="008F6F06" w:rsidRDefault="009A5AAF" w:rsidP="00D4003F">
            <w:pPr>
              <w:spacing w:before="0" w:after="0"/>
              <w:rPr>
                <w:rFonts w:eastAsia="Times New Roman"/>
                <w:iCs/>
                <w:noProof/>
                <w:lang w:val="et-EE"/>
              </w:rPr>
            </w:pPr>
          </w:p>
          <w:p w14:paraId="59C8C1EF" w14:textId="4A9006E3" w:rsidR="009A5AAF" w:rsidRPr="008F6F06" w:rsidRDefault="00AE68DF" w:rsidP="00D4003F">
            <w:pPr>
              <w:spacing w:before="0" w:after="0"/>
              <w:rPr>
                <w:rFonts w:eastAsia="Times New Roman"/>
                <w:iCs/>
                <w:noProof/>
                <w:lang w:val="et-EE"/>
              </w:rPr>
            </w:pPr>
            <w:r w:rsidRPr="008F6F06">
              <w:rPr>
                <w:rFonts w:eastAsia="Times New Roman"/>
                <w:iCs/>
                <w:noProof/>
                <w:lang w:val="et-EE"/>
              </w:rPr>
              <w:t>AMIF</w:t>
            </w:r>
            <w:r w:rsidR="00F03016" w:rsidRPr="008F6F06">
              <w:rPr>
                <w:rFonts w:eastAsia="Times New Roman"/>
                <w:iCs/>
                <w:noProof/>
                <w:lang w:val="et-EE"/>
              </w:rPr>
              <w:t>i</w:t>
            </w:r>
            <w:r w:rsidRPr="008F6F06">
              <w:rPr>
                <w:rFonts w:eastAsia="Times New Roman"/>
                <w:iCs/>
                <w:noProof/>
                <w:lang w:val="et-EE"/>
              </w:rPr>
              <w:t xml:space="preserve"> rakendamisel t</w:t>
            </w:r>
            <w:r w:rsidR="009A5AAF" w:rsidRPr="008F6F06">
              <w:rPr>
                <w:rFonts w:eastAsia="Times New Roman"/>
                <w:iCs/>
                <w:noProof/>
                <w:lang w:val="et-EE"/>
              </w:rPr>
              <w:t>äidetakse Euroopa ühise varjupaigasüsteemi reformiga ette nähtud eesmär</w:t>
            </w:r>
            <w:r w:rsidRPr="008F6F06">
              <w:rPr>
                <w:rFonts w:eastAsia="Times New Roman"/>
                <w:iCs/>
                <w:noProof/>
                <w:lang w:val="et-EE"/>
              </w:rPr>
              <w:t>ke</w:t>
            </w:r>
            <w:r w:rsidR="009A5AAF" w:rsidRPr="008F6F06">
              <w:rPr>
                <w:rFonts w:eastAsia="Times New Roman"/>
                <w:iCs/>
                <w:noProof/>
                <w:lang w:val="et-EE"/>
              </w:rPr>
              <w:t>.</w:t>
            </w:r>
            <w:ins w:id="757" w:author="Ave Osman" w:date="2025-07-17T17:16:00Z" w16du:dateUtc="2025-07-17T14:16:00Z">
              <w:r w:rsidR="00914CEE">
                <w:rPr>
                  <w:rFonts w:eastAsia="Times New Roman"/>
                  <w:iCs/>
                  <w:noProof/>
                  <w:lang w:val="et-EE"/>
                </w:rPr>
                <w:t xml:space="preserve"> 2025. aasta juuniks valmis välismaalasele </w:t>
              </w:r>
            </w:ins>
            <w:ins w:id="758" w:author="Ave Osman" w:date="2025-07-17T17:19:00Z" w16du:dateUtc="2025-07-17T14:19:00Z">
              <w:r w:rsidR="00914CEE">
                <w:rPr>
                  <w:rFonts w:eastAsia="Times New Roman"/>
                  <w:iCs/>
                  <w:noProof/>
                  <w:lang w:val="et-EE"/>
                </w:rPr>
                <w:t>rahvusvahelise kaitse andmise seaduse eelnõu ning eelnõu kooskõlastatakse seotud osapooltega eelnõude info</w:t>
              </w:r>
            </w:ins>
            <w:ins w:id="759" w:author="Ave Osman" w:date="2025-07-17T17:20:00Z" w16du:dateUtc="2025-07-17T14:20:00Z">
              <w:r w:rsidR="00914CEE">
                <w:rPr>
                  <w:rFonts w:eastAsia="Times New Roman"/>
                  <w:iCs/>
                  <w:noProof/>
                  <w:lang w:val="et-EE"/>
                </w:rPr>
                <w:t>süsteemi (EIS) vahendusel</w:t>
              </w:r>
            </w:ins>
            <w:ins w:id="760" w:author="Ave Osman" w:date="2025-07-17T17:19:00Z" w16du:dateUtc="2025-07-17T14:19:00Z">
              <w:r w:rsidR="00914CEE">
                <w:rPr>
                  <w:rFonts w:eastAsia="Times New Roman"/>
                  <w:iCs/>
                  <w:noProof/>
                  <w:lang w:val="et-EE"/>
                </w:rPr>
                <w:t>.</w:t>
              </w:r>
            </w:ins>
            <w:ins w:id="761" w:author="Ave Osman" w:date="2025-07-17T17:20:00Z" w16du:dateUtc="2025-07-17T14:20:00Z">
              <w:r w:rsidR="00914CEE">
                <w:rPr>
                  <w:rFonts w:eastAsia="Times New Roman"/>
                  <w:iCs/>
                  <w:noProof/>
                  <w:lang w:val="et-EE"/>
                </w:rPr>
                <w:t xml:space="preserve"> 2026. aasta juuniks saavad seadus ja selle rakendusaktid vastu võetud.</w:t>
              </w:r>
            </w:ins>
            <w:ins w:id="762" w:author="Ave Osman" w:date="2025-07-17T17:19:00Z" w16du:dateUtc="2025-07-17T14:19:00Z">
              <w:r w:rsidR="00914CEE">
                <w:rPr>
                  <w:rFonts w:eastAsia="Times New Roman"/>
                  <w:iCs/>
                  <w:noProof/>
                  <w:lang w:val="et-EE"/>
                </w:rPr>
                <w:t xml:space="preserve"> </w:t>
              </w:r>
            </w:ins>
          </w:p>
          <w:p w14:paraId="0580D08F" w14:textId="77777777" w:rsidR="00D4003F" w:rsidRDefault="00D4003F" w:rsidP="00D4003F">
            <w:pPr>
              <w:spacing w:before="0" w:after="0"/>
              <w:rPr>
                <w:ins w:id="763" w:author="Merje Joll" w:date="2025-07-23T11:59:00Z" w16du:dateUtc="2025-07-23T08:59:00Z"/>
                <w:rFonts w:eastAsia="Times New Roman"/>
                <w:b/>
                <w:bCs/>
                <w:iCs/>
                <w:noProof/>
                <w:lang w:val="et-EE"/>
              </w:rPr>
            </w:pPr>
          </w:p>
          <w:p w14:paraId="76CE5782" w14:textId="77777777" w:rsidR="00155786" w:rsidRDefault="00155786" w:rsidP="00D4003F">
            <w:pPr>
              <w:spacing w:before="0" w:after="0"/>
              <w:rPr>
                <w:ins w:id="764" w:author="Merje Joll" w:date="2025-07-23T11:59:00Z" w16du:dateUtc="2025-07-23T08:59:00Z"/>
                <w:rFonts w:eastAsia="Times New Roman"/>
                <w:b/>
                <w:bCs/>
                <w:iCs/>
                <w:noProof/>
                <w:lang w:val="et-EE"/>
              </w:rPr>
            </w:pPr>
          </w:p>
          <w:p w14:paraId="6C038FF8" w14:textId="77777777" w:rsidR="00155786" w:rsidRDefault="00155786" w:rsidP="00D4003F">
            <w:pPr>
              <w:spacing w:before="0" w:after="0"/>
              <w:rPr>
                <w:ins w:id="765" w:author="Merje Joll" w:date="2025-07-23T11:59:00Z" w16du:dateUtc="2025-07-23T08:59:00Z"/>
                <w:rFonts w:eastAsia="Times New Roman"/>
                <w:b/>
                <w:bCs/>
                <w:iCs/>
                <w:noProof/>
                <w:lang w:val="et-EE"/>
              </w:rPr>
            </w:pPr>
          </w:p>
          <w:p w14:paraId="7005A9A5" w14:textId="77777777" w:rsidR="00155786" w:rsidRPr="008F6F06" w:rsidRDefault="00155786" w:rsidP="00D4003F">
            <w:pPr>
              <w:spacing w:before="0" w:after="0"/>
              <w:rPr>
                <w:rFonts w:eastAsia="Times New Roman"/>
                <w:b/>
                <w:bCs/>
                <w:iCs/>
                <w:noProof/>
                <w:lang w:val="et-EE"/>
              </w:rPr>
            </w:pPr>
          </w:p>
          <w:p w14:paraId="6AA8055B" w14:textId="7948C7C9" w:rsidR="009A5AAF" w:rsidRPr="008F6F06" w:rsidRDefault="009A5AAF" w:rsidP="00D4003F">
            <w:pPr>
              <w:spacing w:before="0" w:after="0"/>
              <w:rPr>
                <w:rFonts w:eastAsia="Times New Roman"/>
                <w:b/>
                <w:bCs/>
                <w:iCs/>
                <w:noProof/>
                <w:lang w:val="et-EE"/>
              </w:rPr>
            </w:pPr>
            <w:r w:rsidRPr="008F6F06">
              <w:rPr>
                <w:rFonts w:eastAsia="Times New Roman"/>
                <w:b/>
                <w:bCs/>
                <w:iCs/>
                <w:noProof/>
                <w:lang w:val="et-EE"/>
              </w:rPr>
              <w:lastRenderedPageBreak/>
              <w:t xml:space="preserve">Eesmärk 1: </w:t>
            </w:r>
            <w:r w:rsidR="009958BF">
              <w:rPr>
                <w:rFonts w:eastAsia="Times New Roman"/>
                <w:b/>
                <w:bCs/>
                <w:iCs/>
                <w:noProof/>
                <w:lang w:val="et-EE"/>
              </w:rPr>
              <w:t>t</w:t>
            </w:r>
            <w:r w:rsidRPr="008F6F06">
              <w:rPr>
                <w:rFonts w:eastAsia="Times New Roman"/>
                <w:b/>
                <w:bCs/>
                <w:iCs/>
                <w:noProof/>
                <w:lang w:val="et-EE"/>
              </w:rPr>
              <w:t>agada rahvusvahelise kaitse taotluste tõhus ja kvaliteetne menetlemine</w:t>
            </w:r>
          </w:p>
          <w:p w14:paraId="567A6772" w14:textId="77777777" w:rsidR="00D4003F" w:rsidRPr="008F6F06" w:rsidRDefault="00D4003F" w:rsidP="00D4003F">
            <w:pPr>
              <w:spacing w:before="0" w:after="0"/>
              <w:rPr>
                <w:rFonts w:eastAsia="Times New Roman"/>
                <w:iCs/>
                <w:noProof/>
                <w:lang w:val="et-EE"/>
              </w:rPr>
            </w:pPr>
          </w:p>
          <w:p w14:paraId="6B794CAF" w14:textId="7AB326F6"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Kuigi </w:t>
            </w:r>
            <w:r w:rsidR="007F42A0" w:rsidRPr="008F6F06">
              <w:rPr>
                <w:rFonts w:eastAsia="Times New Roman"/>
                <w:iCs/>
                <w:noProof/>
                <w:lang w:val="et-EE"/>
              </w:rPr>
              <w:t xml:space="preserve">rahvusvahelise kaitse </w:t>
            </w:r>
            <w:r w:rsidRPr="008F6F06">
              <w:rPr>
                <w:rFonts w:eastAsia="Times New Roman"/>
                <w:iCs/>
                <w:noProof/>
                <w:lang w:val="et-EE"/>
              </w:rPr>
              <w:t xml:space="preserve">taotlejate arv on </w:t>
            </w:r>
            <w:r w:rsidR="00D4003F" w:rsidRPr="008F6F06">
              <w:rPr>
                <w:rFonts w:eastAsia="Times New Roman"/>
                <w:iCs/>
                <w:noProof/>
                <w:lang w:val="et-EE"/>
              </w:rPr>
              <w:t>suhteliselt</w:t>
            </w:r>
            <w:r w:rsidRPr="008F6F06">
              <w:rPr>
                <w:rFonts w:eastAsia="Times New Roman"/>
                <w:iCs/>
                <w:noProof/>
                <w:lang w:val="et-EE"/>
              </w:rPr>
              <w:t xml:space="preserve"> väike, paranda</w:t>
            </w:r>
            <w:r w:rsidR="00AE68DF" w:rsidRPr="008F6F06">
              <w:rPr>
                <w:rFonts w:eastAsia="Times New Roman"/>
                <w:iCs/>
                <w:noProof/>
                <w:lang w:val="et-EE"/>
              </w:rPr>
              <w:t>b</w:t>
            </w:r>
            <w:r w:rsidRPr="008F6F06">
              <w:rPr>
                <w:rFonts w:eastAsia="Times New Roman"/>
                <w:iCs/>
                <w:noProof/>
                <w:lang w:val="et-EE"/>
              </w:rPr>
              <w:t xml:space="preserve"> Eesti pidevalt </w:t>
            </w:r>
            <w:r w:rsidR="00AE68DF" w:rsidRPr="008F6F06">
              <w:rPr>
                <w:rFonts w:eastAsia="Times New Roman"/>
                <w:iCs/>
                <w:noProof/>
                <w:lang w:val="et-EE"/>
              </w:rPr>
              <w:t>menetlus</w:t>
            </w:r>
            <w:r w:rsidRPr="008F6F06">
              <w:rPr>
                <w:rFonts w:eastAsia="Times New Roman"/>
                <w:iCs/>
                <w:noProof/>
                <w:lang w:val="et-EE"/>
              </w:rPr>
              <w:t xml:space="preserve">tingimusi ja </w:t>
            </w:r>
            <w:r w:rsidRPr="00B05020">
              <w:rPr>
                <w:rFonts w:eastAsia="Times New Roman"/>
                <w:iCs/>
                <w:noProof/>
                <w:lang w:val="et-EE"/>
              </w:rPr>
              <w:t>keskendu</w:t>
            </w:r>
            <w:r w:rsidR="00AE68DF" w:rsidRPr="00B05020">
              <w:rPr>
                <w:rFonts w:eastAsia="Times New Roman"/>
                <w:iCs/>
                <w:noProof/>
                <w:lang w:val="et-EE"/>
              </w:rPr>
              <w:t>b</w:t>
            </w:r>
            <w:r w:rsidRPr="008F6F06">
              <w:rPr>
                <w:rFonts w:eastAsia="Times New Roman"/>
                <w:iCs/>
                <w:noProof/>
                <w:lang w:val="et-EE"/>
              </w:rPr>
              <w:t xml:space="preserve"> </w:t>
            </w:r>
            <w:r w:rsidR="00B05020">
              <w:rPr>
                <w:rFonts w:eastAsia="Times New Roman"/>
                <w:iCs/>
                <w:noProof/>
                <w:lang w:val="et-EE"/>
              </w:rPr>
              <w:t xml:space="preserve">sellele, et </w:t>
            </w:r>
            <w:r w:rsidR="007F42A0" w:rsidRPr="008F6F06">
              <w:rPr>
                <w:rFonts w:eastAsia="Times New Roman"/>
                <w:iCs/>
                <w:noProof/>
                <w:lang w:val="et-EE"/>
              </w:rPr>
              <w:t xml:space="preserve">rahvusvahelise kaitse </w:t>
            </w:r>
            <w:r w:rsidR="00B80738" w:rsidRPr="008F6F06">
              <w:rPr>
                <w:rFonts w:eastAsia="Times New Roman"/>
                <w:iCs/>
                <w:noProof/>
                <w:lang w:val="et-EE"/>
              </w:rPr>
              <w:t>menetlusele</w:t>
            </w:r>
            <w:r w:rsidR="00B05020">
              <w:rPr>
                <w:rFonts w:eastAsia="Times New Roman"/>
                <w:iCs/>
                <w:noProof/>
                <w:lang w:val="et-EE"/>
              </w:rPr>
              <w:t xml:space="preserve"> oleks </w:t>
            </w:r>
            <w:r w:rsidR="00B05020" w:rsidRPr="008F6F06">
              <w:rPr>
                <w:rFonts w:eastAsia="Times New Roman"/>
                <w:iCs/>
                <w:noProof/>
                <w:lang w:val="et-EE"/>
              </w:rPr>
              <w:t>tõhus juurdepääs</w:t>
            </w:r>
            <w:r w:rsidRPr="008F6F06">
              <w:rPr>
                <w:rFonts w:eastAsia="Times New Roman"/>
                <w:iCs/>
                <w:noProof/>
                <w:lang w:val="et-EE"/>
              </w:rPr>
              <w:t>.</w:t>
            </w:r>
          </w:p>
          <w:p w14:paraId="7A9DBE59" w14:textId="77777777" w:rsidR="00D4003F" w:rsidRPr="008F6F06" w:rsidRDefault="00D4003F" w:rsidP="00D4003F">
            <w:pPr>
              <w:spacing w:before="0" w:after="0"/>
              <w:rPr>
                <w:rFonts w:eastAsia="Times New Roman"/>
                <w:iCs/>
                <w:noProof/>
                <w:lang w:val="et-EE"/>
              </w:rPr>
            </w:pPr>
          </w:p>
          <w:p w14:paraId="277FC332" w14:textId="77948AAE"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Meetmete </w:t>
            </w:r>
            <w:r w:rsidR="00B146AA">
              <w:rPr>
                <w:rFonts w:eastAsia="Times New Roman"/>
                <w:iCs/>
                <w:noProof/>
                <w:lang w:val="et-EE"/>
              </w:rPr>
              <w:t>esialgne</w:t>
            </w:r>
            <w:r w:rsidR="00B146AA" w:rsidRPr="008F6F06">
              <w:rPr>
                <w:rFonts w:eastAsia="Times New Roman"/>
                <w:iCs/>
                <w:noProof/>
                <w:lang w:val="et-EE"/>
              </w:rPr>
              <w:t xml:space="preserve"> </w:t>
            </w:r>
            <w:r w:rsidRPr="008F6F06">
              <w:rPr>
                <w:rFonts w:eastAsia="Times New Roman"/>
                <w:iCs/>
                <w:noProof/>
                <w:lang w:val="et-EE"/>
              </w:rPr>
              <w:t>loetelu:</w:t>
            </w:r>
          </w:p>
          <w:p w14:paraId="6B70251C" w14:textId="5902EE09"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o</w:t>
            </w:r>
            <w:r w:rsidR="009A5AAF" w:rsidRPr="008F6F06">
              <w:rPr>
                <w:rFonts w:ascii="Times New Roman" w:eastAsia="Times New Roman" w:hAnsi="Times New Roman" w:cs="Times New Roman"/>
                <w:iCs/>
                <w:noProof/>
                <w:sz w:val="24"/>
                <w:szCs w:val="24"/>
                <w:lang w:val="et-EE"/>
              </w:rPr>
              <w:t>lemasolevate andmebaaside ajakohastamine ja uute IT</w:t>
            </w:r>
            <w:r w:rsidR="00D4003F" w:rsidRPr="008F6F06">
              <w:rPr>
                <w:rFonts w:ascii="Times New Roman" w:eastAsia="Times New Roman" w:hAnsi="Times New Roman" w:cs="Times New Roman"/>
                <w:iCs/>
                <w:noProof/>
                <w:sz w:val="24"/>
                <w:szCs w:val="24"/>
                <w:lang w:val="et-EE"/>
              </w:rPr>
              <w:t>-</w:t>
            </w:r>
            <w:r w:rsidR="009A5AAF" w:rsidRPr="008F6F06">
              <w:rPr>
                <w:rFonts w:ascii="Times New Roman" w:eastAsia="Times New Roman" w:hAnsi="Times New Roman" w:cs="Times New Roman"/>
                <w:iCs/>
                <w:noProof/>
                <w:sz w:val="24"/>
                <w:szCs w:val="24"/>
                <w:lang w:val="et-EE"/>
              </w:rPr>
              <w:t>lahenduste väljatöötamine</w:t>
            </w:r>
            <w:ins w:id="766" w:author="Ave Osman" w:date="2025-07-17T14:32:00Z" w16du:dateUtc="2025-07-17T11:32:00Z">
              <w:r w:rsidR="009F016C">
                <w:rPr>
                  <w:rFonts w:ascii="Times New Roman" w:eastAsia="Times New Roman" w:hAnsi="Times New Roman" w:cs="Times New Roman"/>
                  <w:iCs/>
                  <w:noProof/>
                  <w:sz w:val="24"/>
                  <w:szCs w:val="24"/>
                  <w:lang w:val="et-EE"/>
                </w:rPr>
                <w:t xml:space="preserve">, sealhulgas nende </w:t>
              </w:r>
            </w:ins>
            <w:ins w:id="767" w:author="Ave Osman" w:date="2025-07-18T13:09:00Z" w16du:dateUtc="2025-07-18T10:09:00Z">
              <w:r w:rsidR="00617919">
                <w:rPr>
                  <w:rFonts w:ascii="Times New Roman" w:eastAsia="Times New Roman" w:hAnsi="Times New Roman" w:cs="Times New Roman"/>
                  <w:iCs/>
                  <w:noProof/>
                  <w:sz w:val="24"/>
                  <w:szCs w:val="24"/>
                  <w:lang w:val="et-EE"/>
                </w:rPr>
                <w:t>integreerimine</w:t>
              </w:r>
            </w:ins>
            <w:ins w:id="768" w:author="Ave Osman" w:date="2025-07-17T14:32:00Z" w16du:dateUtc="2025-07-17T11:32:00Z">
              <w:r w:rsidR="009F016C">
                <w:rPr>
                  <w:rFonts w:ascii="Times New Roman" w:eastAsia="Times New Roman" w:hAnsi="Times New Roman" w:cs="Times New Roman"/>
                  <w:iCs/>
                  <w:noProof/>
                  <w:sz w:val="24"/>
                  <w:szCs w:val="24"/>
                  <w:lang w:val="et-EE"/>
                </w:rPr>
                <w:t xml:space="preserve"> Eurodac</w:t>
              </w:r>
            </w:ins>
            <w:ins w:id="769" w:author="Ave Osman" w:date="2025-07-17T14:34:00Z" w16du:dateUtc="2025-07-17T11:34:00Z">
              <w:r w:rsidR="009F016C">
                <w:rPr>
                  <w:rFonts w:ascii="Times New Roman" w:eastAsia="Times New Roman" w:hAnsi="Times New Roman" w:cs="Times New Roman"/>
                  <w:iCs/>
                  <w:noProof/>
                  <w:sz w:val="24"/>
                  <w:szCs w:val="24"/>
                  <w:lang w:val="et-EE"/>
                </w:rPr>
                <w:t>-süsteem</w:t>
              </w:r>
            </w:ins>
            <w:ins w:id="770" w:author="Ave Osman" w:date="2025-07-17T14:32:00Z" w16du:dateUtc="2025-07-17T11:32:00Z">
              <w:r w:rsidR="009F016C">
                <w:rPr>
                  <w:rFonts w:ascii="Times New Roman" w:eastAsia="Times New Roman" w:hAnsi="Times New Roman" w:cs="Times New Roman"/>
                  <w:iCs/>
                  <w:noProof/>
                  <w:sz w:val="24"/>
                  <w:szCs w:val="24"/>
                  <w:lang w:val="et-EE"/>
                </w:rPr>
                <w:t>iga</w:t>
              </w:r>
            </w:ins>
            <w:r w:rsidR="009A5AAF" w:rsidRPr="008F6F06">
              <w:rPr>
                <w:rFonts w:ascii="Times New Roman" w:eastAsia="Times New Roman" w:hAnsi="Times New Roman" w:cs="Times New Roman"/>
                <w:iCs/>
                <w:noProof/>
                <w:sz w:val="24"/>
                <w:szCs w:val="24"/>
                <w:lang w:val="et-EE"/>
              </w:rPr>
              <w:t>;</w:t>
            </w:r>
          </w:p>
          <w:p w14:paraId="484C9C1B" w14:textId="7E909E8B"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k</w:t>
            </w:r>
            <w:r w:rsidR="009A5AAF" w:rsidRPr="008F6F06">
              <w:rPr>
                <w:rFonts w:ascii="Times New Roman" w:eastAsia="Times New Roman" w:hAnsi="Times New Roman" w:cs="Times New Roman"/>
                <w:iCs/>
                <w:noProof/>
                <w:sz w:val="24"/>
                <w:szCs w:val="24"/>
                <w:lang w:val="et-EE"/>
              </w:rPr>
              <w:t xml:space="preserve">oolitusprogrammide </w:t>
            </w:r>
            <w:ins w:id="771" w:author="Ave Osman" w:date="2025-07-17T14:35:00Z" w16du:dateUtc="2025-07-17T11:35:00Z">
              <w:r w:rsidR="009F016C">
                <w:rPr>
                  <w:rFonts w:ascii="Times New Roman" w:eastAsia="Times New Roman" w:hAnsi="Times New Roman" w:cs="Times New Roman"/>
                  <w:iCs/>
                  <w:noProof/>
                  <w:sz w:val="24"/>
                  <w:szCs w:val="24"/>
                  <w:lang w:val="et-EE"/>
                </w:rPr>
                <w:t>ja juhend</w:t>
              </w:r>
            </w:ins>
            <w:ins w:id="772" w:author="Ave Osman" w:date="2025-07-18T13:09:00Z" w16du:dateUtc="2025-07-18T10:09:00Z">
              <w:r w:rsidR="00617919">
                <w:rPr>
                  <w:rFonts w:ascii="Times New Roman" w:eastAsia="Times New Roman" w:hAnsi="Times New Roman" w:cs="Times New Roman"/>
                  <w:iCs/>
                  <w:noProof/>
                  <w:sz w:val="24"/>
                  <w:szCs w:val="24"/>
                  <w:lang w:val="et-EE"/>
                </w:rPr>
                <w:t>ite</w:t>
              </w:r>
            </w:ins>
            <w:ins w:id="773" w:author="Ave Osman" w:date="2025-07-17T14:35:00Z" w16du:dateUtc="2025-07-17T11:35:00Z">
              <w:r w:rsidR="009F016C">
                <w:rPr>
                  <w:rFonts w:ascii="Times New Roman" w:eastAsia="Times New Roman" w:hAnsi="Times New Roman" w:cs="Times New Roman"/>
                  <w:iCs/>
                  <w:noProof/>
                  <w:sz w:val="24"/>
                  <w:szCs w:val="24"/>
                  <w:lang w:val="et-EE"/>
                </w:rPr>
                <w:t xml:space="preserve"> </w:t>
              </w:r>
            </w:ins>
            <w:r w:rsidR="009A5AAF" w:rsidRPr="008F6F06">
              <w:rPr>
                <w:rFonts w:ascii="Times New Roman" w:eastAsia="Times New Roman" w:hAnsi="Times New Roman" w:cs="Times New Roman"/>
                <w:iCs/>
                <w:noProof/>
                <w:sz w:val="24"/>
                <w:szCs w:val="24"/>
                <w:lang w:val="et-EE"/>
              </w:rPr>
              <w:t>väljatöötamine ja pakkumine;</w:t>
            </w:r>
          </w:p>
          <w:p w14:paraId="3E0D983E" w14:textId="71FE697E"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t</w:t>
            </w:r>
            <w:r w:rsidR="009A5AAF" w:rsidRPr="008F6F06">
              <w:rPr>
                <w:rFonts w:ascii="Times New Roman" w:eastAsia="Times New Roman" w:hAnsi="Times New Roman" w:cs="Times New Roman"/>
                <w:iCs/>
                <w:noProof/>
                <w:sz w:val="24"/>
                <w:szCs w:val="24"/>
                <w:lang w:val="et-EE"/>
              </w:rPr>
              <w:t>ööprotsesside analüüsimine ja arendamine;</w:t>
            </w:r>
          </w:p>
          <w:p w14:paraId="2A965399" w14:textId="5A059280"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õ</w:t>
            </w:r>
            <w:r w:rsidR="009A5AAF" w:rsidRPr="008F6F06">
              <w:rPr>
                <w:rFonts w:ascii="Times New Roman" w:eastAsia="Times New Roman" w:hAnsi="Times New Roman" w:cs="Times New Roman"/>
                <w:iCs/>
                <w:noProof/>
                <w:sz w:val="24"/>
                <w:szCs w:val="24"/>
                <w:lang w:val="et-EE"/>
              </w:rPr>
              <w:t xml:space="preserve">igusaktide ja </w:t>
            </w:r>
            <w:r w:rsidR="00AE68DF" w:rsidRPr="008F6F06">
              <w:rPr>
                <w:rFonts w:ascii="Times New Roman" w:eastAsia="Times New Roman" w:hAnsi="Times New Roman" w:cs="Times New Roman"/>
                <w:iCs/>
                <w:noProof/>
                <w:sz w:val="24"/>
                <w:szCs w:val="24"/>
                <w:lang w:val="et-EE"/>
              </w:rPr>
              <w:t>praktika</w:t>
            </w:r>
            <w:r w:rsidR="009A5AAF" w:rsidRPr="008F6F06">
              <w:rPr>
                <w:rFonts w:ascii="Times New Roman" w:eastAsia="Times New Roman" w:hAnsi="Times New Roman" w:cs="Times New Roman"/>
                <w:iCs/>
                <w:noProof/>
                <w:sz w:val="24"/>
                <w:szCs w:val="24"/>
                <w:lang w:val="et-EE"/>
              </w:rPr>
              <w:t xml:space="preserve"> väljatöötamine;</w:t>
            </w:r>
          </w:p>
          <w:p w14:paraId="6411DC96" w14:textId="4D42BB82" w:rsidR="009A5AAF" w:rsidRPr="008F6F06" w:rsidRDefault="009F016C" w:rsidP="00CE39DE">
            <w:pPr>
              <w:pStyle w:val="ListParagraph"/>
              <w:numPr>
                <w:ilvl w:val="0"/>
                <w:numId w:val="36"/>
              </w:numPr>
              <w:spacing w:after="0"/>
              <w:rPr>
                <w:rFonts w:ascii="Times New Roman" w:eastAsia="Times New Roman" w:hAnsi="Times New Roman" w:cs="Times New Roman"/>
                <w:iCs/>
                <w:noProof/>
                <w:sz w:val="24"/>
                <w:szCs w:val="24"/>
                <w:lang w:val="et-EE"/>
              </w:rPr>
            </w:pPr>
            <w:ins w:id="774" w:author="Ave Osman" w:date="2025-07-17T14:35:00Z" w16du:dateUtc="2025-07-17T11:35:00Z">
              <w:r>
                <w:rPr>
                  <w:rFonts w:ascii="Times New Roman" w:eastAsia="Times New Roman" w:hAnsi="Times New Roman" w:cs="Times New Roman"/>
                  <w:iCs/>
                  <w:noProof/>
                  <w:sz w:val="24"/>
                  <w:szCs w:val="24"/>
                  <w:lang w:val="et-EE"/>
                </w:rPr>
                <w:t>rahvusvahelise kaitse taotlejate</w:t>
              </w:r>
            </w:ins>
            <w:ins w:id="775" w:author="Ave Osman" w:date="2025-07-18T13:10:00Z" w16du:dateUtc="2025-07-18T10:10:00Z">
              <w:r w:rsidR="00617919">
                <w:rPr>
                  <w:rFonts w:ascii="Times New Roman" w:eastAsia="Times New Roman" w:hAnsi="Times New Roman" w:cs="Times New Roman"/>
                  <w:iCs/>
                  <w:noProof/>
                  <w:sz w:val="24"/>
                  <w:szCs w:val="24"/>
                  <w:lang w:val="et-EE"/>
                </w:rPr>
                <w:t>le teenuste pakkumine</w:t>
              </w:r>
            </w:ins>
            <w:ins w:id="776" w:author="Ave Osman" w:date="2025-07-17T14:35:00Z" w16du:dateUtc="2025-07-17T11:35:00Z">
              <w:r>
                <w:rPr>
                  <w:rFonts w:ascii="Times New Roman" w:eastAsia="Times New Roman" w:hAnsi="Times New Roman" w:cs="Times New Roman"/>
                  <w:iCs/>
                  <w:noProof/>
                  <w:sz w:val="24"/>
                  <w:szCs w:val="24"/>
                  <w:lang w:val="et-EE"/>
                </w:rPr>
                <w:t xml:space="preserve">, sealhulgas </w:t>
              </w:r>
            </w:ins>
            <w:r w:rsidR="00B80738" w:rsidRPr="008F6F06">
              <w:rPr>
                <w:rFonts w:ascii="Times New Roman" w:eastAsia="Times New Roman" w:hAnsi="Times New Roman" w:cs="Times New Roman"/>
                <w:iCs/>
                <w:noProof/>
                <w:sz w:val="24"/>
                <w:szCs w:val="24"/>
                <w:lang w:val="et-EE"/>
              </w:rPr>
              <w:t>k</w:t>
            </w:r>
            <w:r w:rsidR="009A5AAF" w:rsidRPr="008F6F06">
              <w:rPr>
                <w:rFonts w:ascii="Times New Roman" w:eastAsia="Times New Roman" w:hAnsi="Times New Roman" w:cs="Times New Roman"/>
                <w:iCs/>
                <w:noProof/>
                <w:sz w:val="24"/>
                <w:szCs w:val="24"/>
                <w:lang w:val="et-EE"/>
              </w:rPr>
              <w:t>valiteetse kirjaliku ja suulise tõlke</w:t>
            </w:r>
            <w:r w:rsidR="00FE0D96">
              <w:rPr>
                <w:rFonts w:ascii="Times New Roman" w:eastAsia="Times New Roman" w:hAnsi="Times New Roman" w:cs="Times New Roman"/>
                <w:iCs/>
                <w:noProof/>
                <w:sz w:val="24"/>
                <w:szCs w:val="24"/>
                <w:lang w:val="et-EE"/>
              </w:rPr>
              <w:t xml:space="preserve"> </w:t>
            </w:r>
            <w:r w:rsidR="009A5AAF" w:rsidRPr="008F6F06">
              <w:rPr>
                <w:rFonts w:ascii="Times New Roman" w:eastAsia="Times New Roman" w:hAnsi="Times New Roman" w:cs="Times New Roman"/>
                <w:iCs/>
                <w:noProof/>
                <w:sz w:val="24"/>
                <w:szCs w:val="24"/>
                <w:lang w:val="et-EE"/>
              </w:rPr>
              <w:t>teenuse säilitamine ja arendamine</w:t>
            </w:r>
            <w:ins w:id="777" w:author="Ave Osman" w:date="2025-07-17T14:36:00Z" w16du:dateUtc="2025-07-17T11:36:00Z">
              <w:r>
                <w:rPr>
                  <w:rFonts w:ascii="Times New Roman" w:eastAsia="Times New Roman" w:hAnsi="Times New Roman" w:cs="Times New Roman"/>
                  <w:iCs/>
                  <w:noProof/>
                  <w:sz w:val="24"/>
                  <w:szCs w:val="24"/>
                  <w:lang w:val="et-EE"/>
                </w:rPr>
                <w:t>, teabe jagamine, õigusnõustamine, õigusabi ja esindamine</w:t>
              </w:r>
              <w:r w:rsidR="004A44EC">
                <w:rPr>
                  <w:rFonts w:ascii="Times New Roman" w:eastAsia="Times New Roman" w:hAnsi="Times New Roman" w:cs="Times New Roman"/>
                  <w:iCs/>
                  <w:noProof/>
                  <w:sz w:val="24"/>
                  <w:szCs w:val="24"/>
                  <w:lang w:val="et-EE"/>
                </w:rPr>
                <w:t xml:space="preserve">, </w:t>
              </w:r>
            </w:ins>
            <w:ins w:id="778" w:author="Ave Osman" w:date="2025-07-17T14:38:00Z" w16du:dateUtc="2025-07-17T11:38:00Z">
              <w:r w:rsidR="004A44EC">
                <w:rPr>
                  <w:rFonts w:ascii="Times New Roman" w:eastAsia="Times New Roman" w:hAnsi="Times New Roman" w:cs="Times New Roman"/>
                  <w:iCs/>
                  <w:noProof/>
                  <w:sz w:val="24"/>
                  <w:szCs w:val="24"/>
                  <w:lang w:val="et-EE"/>
                </w:rPr>
                <w:t>ülalpidamine</w:t>
              </w:r>
            </w:ins>
            <w:r w:rsidR="009A5AAF" w:rsidRPr="008F6F06">
              <w:rPr>
                <w:rFonts w:ascii="Times New Roman" w:eastAsia="Times New Roman" w:hAnsi="Times New Roman" w:cs="Times New Roman"/>
                <w:iCs/>
                <w:noProof/>
                <w:sz w:val="24"/>
                <w:szCs w:val="24"/>
                <w:lang w:val="et-EE"/>
              </w:rPr>
              <w:t>;</w:t>
            </w:r>
          </w:p>
          <w:p w14:paraId="1C4855B0" w14:textId="723B6C93"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p</w:t>
            </w:r>
            <w:r w:rsidR="009A5AAF" w:rsidRPr="008F6F06">
              <w:rPr>
                <w:rFonts w:ascii="Times New Roman" w:eastAsia="Times New Roman" w:hAnsi="Times New Roman" w:cs="Times New Roman"/>
                <w:iCs/>
                <w:noProof/>
                <w:sz w:val="24"/>
                <w:szCs w:val="24"/>
                <w:lang w:val="et-EE"/>
              </w:rPr>
              <w:t>äritoluriigi</w:t>
            </w:r>
            <w:r w:rsidR="00AE68DF" w:rsidRPr="008F6F06">
              <w:rPr>
                <w:rFonts w:ascii="Times New Roman" w:eastAsia="Times New Roman" w:hAnsi="Times New Roman" w:cs="Times New Roman"/>
                <w:iCs/>
                <w:noProof/>
                <w:sz w:val="24"/>
                <w:szCs w:val="24"/>
                <w:lang w:val="et-EE"/>
              </w:rPr>
              <w:t xml:space="preserve"> infoga</w:t>
            </w:r>
            <w:r w:rsidR="009A5AAF" w:rsidRPr="008F6F06">
              <w:rPr>
                <w:rFonts w:ascii="Times New Roman" w:eastAsia="Times New Roman" w:hAnsi="Times New Roman" w:cs="Times New Roman"/>
                <w:iCs/>
                <w:noProof/>
                <w:sz w:val="24"/>
                <w:szCs w:val="24"/>
                <w:lang w:val="et-EE"/>
              </w:rPr>
              <w:t xml:space="preserve"> seotud tegevused;</w:t>
            </w:r>
          </w:p>
          <w:p w14:paraId="1E0C09B2" w14:textId="11BA12BD" w:rsidR="009A5AAF" w:rsidRPr="008F6F06" w:rsidRDefault="00B80738" w:rsidP="00CE39DE">
            <w:pPr>
              <w:pStyle w:val="ListParagraph"/>
              <w:numPr>
                <w:ilvl w:val="0"/>
                <w:numId w:val="36"/>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u</w:t>
            </w:r>
            <w:r w:rsidR="009A5AAF" w:rsidRPr="008F6F06">
              <w:rPr>
                <w:rFonts w:ascii="Times New Roman" w:eastAsia="Times New Roman" w:hAnsi="Times New Roman" w:cs="Times New Roman"/>
                <w:iCs/>
                <w:noProof/>
                <w:sz w:val="24"/>
                <w:szCs w:val="24"/>
                <w:lang w:val="et-EE"/>
              </w:rPr>
              <w:t>uringud, analüüsid jne;</w:t>
            </w:r>
          </w:p>
          <w:p w14:paraId="4EDCB373" w14:textId="5D32D056" w:rsidR="009A5AAF" w:rsidRPr="008F6F06" w:rsidRDefault="004A44EC" w:rsidP="00CE39DE">
            <w:pPr>
              <w:pStyle w:val="ListParagraph"/>
              <w:numPr>
                <w:ilvl w:val="0"/>
                <w:numId w:val="36"/>
              </w:numPr>
              <w:spacing w:after="0"/>
              <w:rPr>
                <w:rFonts w:ascii="Times New Roman" w:eastAsia="Times New Roman" w:hAnsi="Times New Roman" w:cs="Times New Roman"/>
                <w:iCs/>
                <w:noProof/>
                <w:sz w:val="24"/>
                <w:szCs w:val="24"/>
                <w:lang w:val="et-EE"/>
              </w:rPr>
            </w:pPr>
            <w:ins w:id="779" w:author="Ave Osman" w:date="2025-07-17T14:39:00Z" w16du:dateUtc="2025-07-17T11:39:00Z">
              <w:r>
                <w:rPr>
                  <w:rFonts w:ascii="Times New Roman" w:eastAsia="Times New Roman" w:hAnsi="Times New Roman" w:cs="Times New Roman"/>
                  <w:iCs/>
                  <w:noProof/>
                  <w:sz w:val="24"/>
                  <w:szCs w:val="24"/>
                  <w:lang w:val="et-EE"/>
                </w:rPr>
                <w:t>koolitus</w:t>
              </w:r>
            </w:ins>
            <w:ins w:id="780" w:author="Ave Osman" w:date="2025-07-18T13:11:00Z" w16du:dateUtc="2025-07-18T10:11:00Z">
              <w:r w:rsidR="00617919">
                <w:rPr>
                  <w:rFonts w:ascii="Times New Roman" w:eastAsia="Times New Roman" w:hAnsi="Times New Roman" w:cs="Times New Roman"/>
                  <w:iCs/>
                  <w:noProof/>
                  <w:sz w:val="24"/>
                  <w:szCs w:val="24"/>
                  <w:lang w:val="et-EE"/>
                </w:rPr>
                <w:t>ed</w:t>
              </w:r>
            </w:ins>
            <w:ins w:id="781" w:author="Ave Osman" w:date="2025-07-17T14:39:00Z" w16du:dateUtc="2025-07-17T11:39:00Z">
              <w:r>
                <w:rPr>
                  <w:rFonts w:ascii="Times New Roman" w:eastAsia="Times New Roman" w:hAnsi="Times New Roman" w:cs="Times New Roman"/>
                  <w:iCs/>
                  <w:noProof/>
                  <w:sz w:val="24"/>
                  <w:szCs w:val="24"/>
                  <w:lang w:val="et-EE"/>
                </w:rPr>
                <w:t xml:space="preserve">, </w:t>
              </w:r>
            </w:ins>
            <w:r w:rsidR="00B80738" w:rsidRPr="008F6F06">
              <w:rPr>
                <w:rFonts w:ascii="Times New Roman" w:eastAsia="Times New Roman" w:hAnsi="Times New Roman" w:cs="Times New Roman"/>
                <w:iCs/>
                <w:noProof/>
                <w:sz w:val="24"/>
                <w:szCs w:val="24"/>
                <w:lang w:val="et-EE"/>
              </w:rPr>
              <w:t>t</w:t>
            </w:r>
            <w:r w:rsidR="009A5AAF" w:rsidRPr="008F6F06">
              <w:rPr>
                <w:rFonts w:ascii="Times New Roman" w:eastAsia="Times New Roman" w:hAnsi="Times New Roman" w:cs="Times New Roman"/>
                <w:iCs/>
                <w:noProof/>
                <w:sz w:val="24"/>
                <w:szCs w:val="24"/>
                <w:lang w:val="et-EE"/>
              </w:rPr>
              <w:t>eadlikkuse suurendamine ja teabe jagamine;</w:t>
            </w:r>
          </w:p>
          <w:p w14:paraId="75BBC642" w14:textId="5F324A22" w:rsidR="009A5AAF" w:rsidRPr="008F6F06" w:rsidRDefault="00B80738" w:rsidP="00CE39DE">
            <w:pPr>
              <w:pStyle w:val="ListParagraph"/>
              <w:numPr>
                <w:ilvl w:val="0"/>
                <w:numId w:val="36"/>
              </w:numPr>
              <w:spacing w:after="0"/>
              <w:rPr>
                <w:ins w:id="782" w:author="Ave Osman" w:date="2025-07-17T14:39:00Z" w16du:dateUtc="2025-07-17T11:39:00Z"/>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v</w:t>
            </w:r>
            <w:r w:rsidR="009A5AAF" w:rsidRPr="008F6F06">
              <w:rPr>
                <w:rFonts w:ascii="Times New Roman" w:eastAsia="Times New Roman" w:hAnsi="Times New Roman" w:cs="Times New Roman"/>
                <w:iCs/>
                <w:noProof/>
                <w:sz w:val="24"/>
                <w:szCs w:val="24"/>
                <w:lang w:val="et-EE"/>
              </w:rPr>
              <w:t>almisolek</w:t>
            </w:r>
            <w:r w:rsidR="00AE68DF" w:rsidRPr="008F6F06">
              <w:rPr>
                <w:rFonts w:ascii="Times New Roman" w:eastAsia="Times New Roman" w:hAnsi="Times New Roman" w:cs="Times New Roman"/>
                <w:iCs/>
                <w:noProof/>
                <w:sz w:val="24"/>
                <w:szCs w:val="24"/>
                <w:lang w:val="et-EE"/>
              </w:rPr>
              <w:t>u säilitamine võimalikeks</w:t>
            </w:r>
            <w:r w:rsidR="009A5AAF" w:rsidRPr="008F6F06">
              <w:rPr>
                <w:rFonts w:ascii="Times New Roman" w:eastAsia="Times New Roman" w:hAnsi="Times New Roman" w:cs="Times New Roman"/>
                <w:iCs/>
                <w:noProof/>
                <w:sz w:val="24"/>
                <w:szCs w:val="24"/>
                <w:lang w:val="et-EE"/>
              </w:rPr>
              <w:t xml:space="preserve"> ümberpaigutamis</w:t>
            </w:r>
            <w:r w:rsidR="00B146AA">
              <w:rPr>
                <w:rFonts w:ascii="Times New Roman" w:eastAsia="Times New Roman" w:hAnsi="Times New Roman" w:cs="Times New Roman"/>
                <w:iCs/>
                <w:noProof/>
                <w:sz w:val="24"/>
                <w:szCs w:val="24"/>
                <w:lang w:val="et-EE"/>
              </w:rPr>
              <w:t>-</w:t>
            </w:r>
            <w:r w:rsidR="009A5AAF" w:rsidRPr="008F6F06">
              <w:rPr>
                <w:rFonts w:ascii="Times New Roman" w:eastAsia="Times New Roman" w:hAnsi="Times New Roman" w:cs="Times New Roman"/>
                <w:iCs/>
                <w:noProof/>
                <w:sz w:val="24"/>
                <w:szCs w:val="24"/>
                <w:lang w:val="et-EE"/>
              </w:rPr>
              <w:t xml:space="preserve"> ja ümberasustamis</w:t>
            </w:r>
            <w:r w:rsidR="00AE68DF" w:rsidRPr="008F6F06">
              <w:rPr>
                <w:rFonts w:ascii="Times New Roman" w:eastAsia="Times New Roman" w:hAnsi="Times New Roman" w:cs="Times New Roman"/>
                <w:iCs/>
                <w:noProof/>
                <w:sz w:val="24"/>
                <w:szCs w:val="24"/>
                <w:lang w:val="et-EE"/>
              </w:rPr>
              <w:t>tegevusteks</w:t>
            </w:r>
            <w:r w:rsidR="009A5AAF" w:rsidRPr="008F6F06">
              <w:rPr>
                <w:rFonts w:ascii="Times New Roman" w:eastAsia="Times New Roman" w:hAnsi="Times New Roman" w:cs="Times New Roman"/>
                <w:iCs/>
                <w:noProof/>
                <w:sz w:val="24"/>
                <w:szCs w:val="24"/>
                <w:lang w:val="et-EE"/>
              </w:rPr>
              <w:t>.</w:t>
            </w:r>
          </w:p>
          <w:p w14:paraId="4A4C4D57" w14:textId="46A8674E" w:rsidR="004A44EC" w:rsidRPr="008F6F06" w:rsidRDefault="00000A4E" w:rsidP="00CE39DE">
            <w:pPr>
              <w:pStyle w:val="ListParagraph"/>
              <w:numPr>
                <w:ilvl w:val="0"/>
                <w:numId w:val="36"/>
              </w:numPr>
              <w:spacing w:after="0"/>
              <w:rPr>
                <w:rFonts w:ascii="Times New Roman" w:eastAsia="Times New Roman" w:hAnsi="Times New Roman" w:cs="Times New Roman"/>
                <w:iCs/>
                <w:noProof/>
                <w:sz w:val="24"/>
                <w:szCs w:val="24"/>
                <w:lang w:val="et-EE"/>
              </w:rPr>
            </w:pPr>
            <w:ins w:id="783" w:author="Ave Osman" w:date="2025-07-21T08:01:00Z" w16du:dateUtc="2025-07-21T05:01:00Z">
              <w:r>
                <w:rPr>
                  <w:rFonts w:ascii="Times New Roman" w:eastAsia="Times New Roman" w:hAnsi="Times New Roman" w:cs="Times New Roman"/>
                  <w:iCs/>
                  <w:noProof/>
                  <w:sz w:val="24"/>
                  <w:szCs w:val="24"/>
                  <w:lang w:val="et-EE"/>
                </w:rPr>
                <w:t>tõhusate</w:t>
              </w:r>
            </w:ins>
            <w:ins w:id="784" w:author="Ave Osman" w:date="2025-07-17T14:39:00Z" w16du:dateUtc="2025-07-17T11:39:00Z">
              <w:r w:rsidR="004A44EC">
                <w:rPr>
                  <w:rFonts w:ascii="Times New Roman" w:eastAsia="Times New Roman" w:hAnsi="Times New Roman" w:cs="Times New Roman"/>
                  <w:iCs/>
                  <w:noProof/>
                  <w:sz w:val="24"/>
                  <w:szCs w:val="24"/>
                  <w:lang w:val="et-EE"/>
                </w:rPr>
                <w:t xml:space="preserve"> kohtumenetlus</w:t>
              </w:r>
            </w:ins>
            <w:ins w:id="785" w:author="Ave Osman" w:date="2025-07-17T14:40:00Z" w16du:dateUtc="2025-07-17T11:40:00Z">
              <w:r w:rsidR="004A44EC">
                <w:rPr>
                  <w:rFonts w:ascii="Times New Roman" w:eastAsia="Times New Roman" w:hAnsi="Times New Roman" w:cs="Times New Roman"/>
                  <w:iCs/>
                  <w:noProof/>
                  <w:sz w:val="24"/>
                  <w:szCs w:val="24"/>
                  <w:lang w:val="et-EE"/>
                </w:rPr>
                <w:t>te toetamine</w:t>
              </w:r>
            </w:ins>
            <w:ins w:id="786" w:author="Ave Osman" w:date="2025-07-17T14:42:00Z" w16du:dateUtc="2025-07-17T11:42:00Z">
              <w:r w:rsidR="004A44EC">
                <w:rPr>
                  <w:rFonts w:ascii="Times New Roman" w:eastAsia="Times New Roman" w:hAnsi="Times New Roman" w:cs="Times New Roman"/>
                  <w:iCs/>
                  <w:noProof/>
                  <w:sz w:val="24"/>
                  <w:szCs w:val="24"/>
                  <w:lang w:val="et-EE"/>
                </w:rPr>
                <w:t>, koormuse haldamine</w:t>
              </w:r>
            </w:ins>
            <w:ins w:id="787" w:author="Ave Osman" w:date="2025-07-17T14:41:00Z" w16du:dateUtc="2025-07-17T11:41:00Z">
              <w:r w:rsidR="004A44EC">
                <w:rPr>
                  <w:rFonts w:ascii="Times New Roman" w:eastAsia="Times New Roman" w:hAnsi="Times New Roman" w:cs="Times New Roman"/>
                  <w:iCs/>
                  <w:noProof/>
                  <w:sz w:val="24"/>
                  <w:szCs w:val="24"/>
                  <w:lang w:val="et-EE"/>
                </w:rPr>
                <w:t xml:space="preserve"> ja </w:t>
              </w:r>
            </w:ins>
            <w:ins w:id="788" w:author="Ave Osman" w:date="2025-07-18T13:15:00Z" w16du:dateUtc="2025-07-18T10:15:00Z">
              <w:r w:rsidR="006B0FBF">
                <w:rPr>
                  <w:rFonts w:ascii="Times New Roman" w:eastAsia="Times New Roman" w:hAnsi="Times New Roman" w:cs="Times New Roman"/>
                  <w:iCs/>
                  <w:noProof/>
                  <w:sz w:val="24"/>
                  <w:szCs w:val="24"/>
                  <w:lang w:val="et-EE"/>
                </w:rPr>
                <w:t>juurde</w:t>
              </w:r>
            </w:ins>
            <w:ins w:id="789" w:author="Ave Osman" w:date="2025-07-17T14:41:00Z" w16du:dateUtc="2025-07-17T11:41:00Z">
              <w:r w:rsidR="004A44EC">
                <w:rPr>
                  <w:rFonts w:ascii="Times New Roman" w:eastAsia="Times New Roman" w:hAnsi="Times New Roman" w:cs="Times New Roman"/>
                  <w:iCs/>
                  <w:noProof/>
                  <w:sz w:val="24"/>
                  <w:szCs w:val="24"/>
                  <w:lang w:val="et-EE"/>
                </w:rPr>
                <w:t>pääsu tagamine kohtumenetlustele</w:t>
              </w:r>
            </w:ins>
            <w:ins w:id="790" w:author="Ave Osman" w:date="2025-07-17T14:42:00Z" w16du:dateUtc="2025-07-17T11:42:00Z">
              <w:r w:rsidR="004A44EC">
                <w:rPr>
                  <w:rFonts w:ascii="Times New Roman" w:eastAsia="Times New Roman" w:hAnsi="Times New Roman" w:cs="Times New Roman"/>
                  <w:iCs/>
                  <w:noProof/>
                  <w:sz w:val="24"/>
                  <w:szCs w:val="24"/>
                  <w:lang w:val="et-EE"/>
                </w:rPr>
                <w:t xml:space="preserve"> (nt videokonverentsivõimekuse ja vajalik</w:t>
              </w:r>
            </w:ins>
            <w:ins w:id="791" w:author="Ave Osman" w:date="2025-07-18T13:16:00Z" w16du:dateUtc="2025-07-18T10:16:00Z">
              <w:r w:rsidR="006B0FBF">
                <w:rPr>
                  <w:rFonts w:ascii="Times New Roman" w:eastAsia="Times New Roman" w:hAnsi="Times New Roman" w:cs="Times New Roman"/>
                  <w:iCs/>
                  <w:noProof/>
                  <w:sz w:val="24"/>
                  <w:szCs w:val="24"/>
                  <w:lang w:val="et-EE"/>
                </w:rPr>
                <w:t>e</w:t>
              </w:r>
            </w:ins>
            <w:ins w:id="792" w:author="Ave Osman" w:date="2025-07-17T14:42:00Z" w16du:dateUtc="2025-07-17T11:42:00Z">
              <w:r w:rsidR="004A44EC">
                <w:rPr>
                  <w:rFonts w:ascii="Times New Roman" w:eastAsia="Times New Roman" w:hAnsi="Times New Roman" w:cs="Times New Roman"/>
                  <w:iCs/>
                  <w:noProof/>
                  <w:sz w:val="24"/>
                  <w:szCs w:val="24"/>
                  <w:lang w:val="et-EE"/>
                </w:rPr>
                <w:t xml:space="preserve"> </w:t>
              </w:r>
            </w:ins>
            <w:ins w:id="793" w:author="Ave Osman" w:date="2025-07-18T13:16:00Z" w16du:dateUtc="2025-07-18T10:16:00Z">
              <w:r w:rsidR="006B0FBF">
                <w:rPr>
                  <w:rFonts w:ascii="Times New Roman" w:eastAsia="Times New Roman" w:hAnsi="Times New Roman" w:cs="Times New Roman"/>
                  <w:iCs/>
                  <w:noProof/>
                  <w:sz w:val="24"/>
                  <w:szCs w:val="24"/>
                  <w:lang w:val="et-EE"/>
                </w:rPr>
                <w:t>seadmete</w:t>
              </w:r>
            </w:ins>
            <w:ins w:id="794" w:author="Ave Osman" w:date="2025-07-17T14:42:00Z" w16du:dateUtc="2025-07-17T11:42:00Z">
              <w:r w:rsidR="004A44EC">
                <w:rPr>
                  <w:rFonts w:ascii="Times New Roman" w:eastAsia="Times New Roman" w:hAnsi="Times New Roman" w:cs="Times New Roman"/>
                  <w:iCs/>
                  <w:noProof/>
                  <w:sz w:val="24"/>
                  <w:szCs w:val="24"/>
                  <w:lang w:val="et-EE"/>
                </w:rPr>
                <w:t xml:space="preserve"> hankimise abil).</w:t>
              </w:r>
            </w:ins>
          </w:p>
          <w:p w14:paraId="4B57802E" w14:textId="77777777" w:rsidR="004E6CFE" w:rsidRPr="008F6F06" w:rsidRDefault="004E6CFE" w:rsidP="00D4003F">
            <w:pPr>
              <w:spacing w:before="0" w:after="0"/>
              <w:rPr>
                <w:rFonts w:eastAsia="Times New Roman"/>
                <w:iCs/>
                <w:noProof/>
                <w:lang w:val="et-EE"/>
              </w:rPr>
            </w:pPr>
          </w:p>
          <w:p w14:paraId="1ABD45ED" w14:textId="30D3DFC4" w:rsidR="009A5AAF" w:rsidRPr="008F6F06" w:rsidRDefault="009A5AAF" w:rsidP="00D4003F">
            <w:pPr>
              <w:spacing w:before="0" w:after="0"/>
              <w:rPr>
                <w:rFonts w:eastAsia="Times New Roman"/>
                <w:b/>
                <w:bCs/>
                <w:iCs/>
                <w:noProof/>
                <w:lang w:val="et-EE"/>
              </w:rPr>
            </w:pPr>
            <w:r w:rsidRPr="008F6F06">
              <w:rPr>
                <w:rFonts w:eastAsia="Times New Roman"/>
                <w:b/>
                <w:bCs/>
                <w:iCs/>
                <w:noProof/>
                <w:lang w:val="et-EE"/>
              </w:rPr>
              <w:t xml:space="preserve">Eesmärk 2: </w:t>
            </w:r>
            <w:r w:rsidR="00B146AA">
              <w:rPr>
                <w:rFonts w:eastAsia="Times New Roman"/>
                <w:b/>
                <w:bCs/>
                <w:iCs/>
                <w:noProof/>
                <w:lang w:val="et-EE"/>
              </w:rPr>
              <w:t>t</w:t>
            </w:r>
            <w:r w:rsidRPr="008F6F06">
              <w:rPr>
                <w:rFonts w:eastAsia="Times New Roman"/>
                <w:b/>
                <w:bCs/>
                <w:iCs/>
                <w:noProof/>
                <w:lang w:val="et-EE"/>
              </w:rPr>
              <w:t xml:space="preserve">agada </w:t>
            </w:r>
            <w:r w:rsidR="00B80738" w:rsidRPr="008F6F06">
              <w:rPr>
                <w:rFonts w:eastAsia="Times New Roman"/>
                <w:b/>
                <w:bCs/>
                <w:iCs/>
                <w:noProof/>
                <w:lang w:val="et-EE"/>
              </w:rPr>
              <w:t xml:space="preserve">vastuvõtutingimused ja tugiteenused rahvusvahelise kaitse </w:t>
            </w:r>
            <w:r w:rsidRPr="008F6F06">
              <w:rPr>
                <w:rFonts w:eastAsia="Times New Roman"/>
                <w:b/>
                <w:bCs/>
                <w:iCs/>
                <w:noProof/>
                <w:lang w:val="et-EE"/>
              </w:rPr>
              <w:t>taotlejatele ja saajatele, tuginedes nende kultuurilisele, sool</w:t>
            </w:r>
            <w:r w:rsidR="00DF59A6" w:rsidRPr="008F6F06">
              <w:rPr>
                <w:rFonts w:eastAsia="Times New Roman"/>
                <w:b/>
                <w:bCs/>
                <w:iCs/>
                <w:noProof/>
                <w:lang w:val="et-EE"/>
              </w:rPr>
              <w:t>is</w:t>
            </w:r>
            <w:r w:rsidRPr="008F6F06">
              <w:rPr>
                <w:rFonts w:eastAsia="Times New Roman"/>
                <w:b/>
                <w:bCs/>
                <w:iCs/>
                <w:noProof/>
                <w:lang w:val="et-EE"/>
              </w:rPr>
              <w:t>e</w:t>
            </w:r>
            <w:r w:rsidR="00DF59A6" w:rsidRPr="008F6F06">
              <w:rPr>
                <w:rFonts w:eastAsia="Times New Roman"/>
                <w:b/>
                <w:bCs/>
                <w:iCs/>
                <w:noProof/>
                <w:lang w:val="et-EE"/>
              </w:rPr>
              <w:t>le</w:t>
            </w:r>
            <w:r w:rsidRPr="008F6F06">
              <w:rPr>
                <w:rFonts w:eastAsia="Times New Roman"/>
                <w:b/>
                <w:bCs/>
                <w:iCs/>
                <w:noProof/>
                <w:lang w:val="et-EE"/>
              </w:rPr>
              <w:t>, usulisele, keele</w:t>
            </w:r>
            <w:r w:rsidR="00DF59A6" w:rsidRPr="008F6F06">
              <w:rPr>
                <w:rFonts w:eastAsia="Times New Roman"/>
                <w:b/>
                <w:bCs/>
                <w:iCs/>
                <w:noProof/>
                <w:lang w:val="et-EE"/>
              </w:rPr>
              <w:t>lisele</w:t>
            </w:r>
            <w:r w:rsidRPr="008F6F06">
              <w:rPr>
                <w:rFonts w:eastAsia="Times New Roman"/>
                <w:b/>
                <w:bCs/>
                <w:iCs/>
                <w:noProof/>
                <w:lang w:val="et-EE"/>
              </w:rPr>
              <w:t xml:space="preserve"> ja muule taustale</w:t>
            </w:r>
          </w:p>
          <w:p w14:paraId="6A30638C" w14:textId="77777777" w:rsidR="009A5AAF" w:rsidRPr="008F6F06" w:rsidRDefault="009A5AAF" w:rsidP="00D4003F">
            <w:pPr>
              <w:spacing w:before="0" w:after="0"/>
              <w:rPr>
                <w:rFonts w:eastAsia="Times New Roman"/>
                <w:iCs/>
                <w:noProof/>
                <w:lang w:val="et-EE"/>
              </w:rPr>
            </w:pPr>
          </w:p>
          <w:p w14:paraId="5D67D284" w14:textId="4A1A4635"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Eesti jaoks </w:t>
            </w:r>
            <w:r w:rsidR="00DF59A6" w:rsidRPr="008F6F06">
              <w:rPr>
                <w:rFonts w:eastAsia="Times New Roman"/>
                <w:iCs/>
                <w:noProof/>
                <w:lang w:val="et-EE"/>
              </w:rPr>
              <w:t xml:space="preserve">on </w:t>
            </w:r>
            <w:r w:rsidR="00B146AA">
              <w:rPr>
                <w:rFonts w:eastAsia="Times New Roman"/>
                <w:iCs/>
                <w:noProof/>
                <w:lang w:val="et-EE"/>
              </w:rPr>
              <w:t>endiselt</w:t>
            </w:r>
            <w:r w:rsidR="00B146AA" w:rsidRPr="008F6F06">
              <w:rPr>
                <w:rFonts w:eastAsia="Times New Roman"/>
                <w:iCs/>
                <w:noProof/>
                <w:lang w:val="et-EE"/>
              </w:rPr>
              <w:t xml:space="preserve"> </w:t>
            </w:r>
            <w:r w:rsidR="00DF59A6" w:rsidRPr="008F6F06">
              <w:rPr>
                <w:rFonts w:eastAsia="Times New Roman"/>
                <w:iCs/>
                <w:noProof/>
                <w:lang w:val="et-EE"/>
              </w:rPr>
              <w:t>oluline</w:t>
            </w:r>
            <w:r w:rsidRPr="008F6F06">
              <w:rPr>
                <w:rFonts w:eastAsia="Times New Roman"/>
                <w:iCs/>
                <w:noProof/>
                <w:lang w:val="et-EE"/>
              </w:rPr>
              <w:t xml:space="preserve"> tagada kvaliteetsed vastuvõtutingimused</w:t>
            </w:r>
            <w:r w:rsidR="007F42A0" w:rsidRPr="008F6F06">
              <w:rPr>
                <w:rFonts w:eastAsia="Times New Roman"/>
                <w:iCs/>
                <w:noProof/>
                <w:lang w:val="et-EE"/>
              </w:rPr>
              <w:t>, mis</w:t>
            </w:r>
            <w:r w:rsidRPr="008F6F06">
              <w:rPr>
                <w:rFonts w:eastAsia="Times New Roman"/>
                <w:iCs/>
                <w:noProof/>
                <w:lang w:val="et-EE"/>
              </w:rPr>
              <w:t xml:space="preserve"> on kooskõlas direktiiviga</w:t>
            </w:r>
            <w:r w:rsidR="00572511">
              <w:rPr>
                <w:rFonts w:eastAsia="Times New Roman"/>
                <w:iCs/>
                <w:noProof/>
                <w:lang w:val="et-EE"/>
              </w:rPr>
              <w:t xml:space="preserve"> </w:t>
            </w:r>
            <w:r w:rsidR="00572511" w:rsidRPr="00572511">
              <w:rPr>
                <w:rFonts w:eastAsia="Times New Roman"/>
                <w:iCs/>
                <w:noProof/>
                <w:lang w:val="et-EE"/>
              </w:rPr>
              <w:t>2013/33/EL</w:t>
            </w:r>
            <w:r w:rsidRPr="008F6F06">
              <w:rPr>
                <w:rFonts w:eastAsia="Times New Roman"/>
                <w:iCs/>
                <w:noProof/>
                <w:lang w:val="et-EE"/>
              </w:rPr>
              <w:t>.</w:t>
            </w:r>
          </w:p>
          <w:p w14:paraId="7303F7EE" w14:textId="77777777" w:rsidR="009A5AAF" w:rsidRPr="008F6F06" w:rsidRDefault="009A5AAF" w:rsidP="00D4003F">
            <w:pPr>
              <w:spacing w:before="0" w:after="0"/>
              <w:rPr>
                <w:rFonts w:eastAsia="Times New Roman"/>
                <w:iCs/>
                <w:noProof/>
                <w:lang w:val="et-EE"/>
              </w:rPr>
            </w:pPr>
          </w:p>
          <w:p w14:paraId="7A4B4777" w14:textId="0F5E2168"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Meetmete </w:t>
            </w:r>
            <w:r w:rsidR="00594838">
              <w:rPr>
                <w:rFonts w:eastAsia="Times New Roman"/>
                <w:iCs/>
                <w:noProof/>
                <w:lang w:val="et-EE"/>
              </w:rPr>
              <w:t>esialgne</w:t>
            </w:r>
            <w:r w:rsidR="00594838" w:rsidRPr="008F6F06">
              <w:rPr>
                <w:rFonts w:eastAsia="Times New Roman"/>
                <w:iCs/>
                <w:noProof/>
                <w:lang w:val="et-EE"/>
              </w:rPr>
              <w:t xml:space="preserve"> </w:t>
            </w:r>
            <w:r w:rsidRPr="008F6F06">
              <w:rPr>
                <w:rFonts w:eastAsia="Times New Roman"/>
                <w:iCs/>
                <w:noProof/>
                <w:lang w:val="et-EE"/>
              </w:rPr>
              <w:t>loetelu:</w:t>
            </w:r>
          </w:p>
          <w:p w14:paraId="3501908D" w14:textId="739C2B52" w:rsidR="009A5AAF" w:rsidRPr="008F6F06" w:rsidRDefault="00B80738" w:rsidP="00CE39DE">
            <w:pPr>
              <w:pStyle w:val="ListParagraph"/>
              <w:numPr>
                <w:ilvl w:val="0"/>
                <w:numId w:val="40"/>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v</w:t>
            </w:r>
            <w:r w:rsidR="009A5AAF" w:rsidRPr="008F6F06">
              <w:rPr>
                <w:rFonts w:ascii="Times New Roman" w:eastAsia="Times New Roman" w:hAnsi="Times New Roman" w:cs="Times New Roman"/>
                <w:iCs/>
                <w:noProof/>
                <w:sz w:val="24"/>
                <w:szCs w:val="24"/>
                <w:lang w:val="et-EE"/>
              </w:rPr>
              <w:t>astuvõtu- ja majutussuutlikkuse parandamine</w:t>
            </w:r>
            <w:ins w:id="795" w:author="Ave Osman" w:date="2025-07-17T14:42:00Z" w16du:dateUtc="2025-07-17T11:42:00Z">
              <w:r w:rsidR="00410169">
                <w:rPr>
                  <w:rFonts w:ascii="Times New Roman" w:eastAsia="Times New Roman" w:hAnsi="Times New Roman" w:cs="Times New Roman"/>
                  <w:iCs/>
                  <w:noProof/>
                  <w:sz w:val="24"/>
                  <w:szCs w:val="24"/>
                  <w:lang w:val="et-EE"/>
                </w:rPr>
                <w:t xml:space="preserve"> (sealhulgas</w:t>
              </w:r>
            </w:ins>
            <w:ins w:id="796" w:author="Ave Osman" w:date="2025-07-17T15:27:00Z" w16du:dateUtc="2025-07-17T12:27:00Z">
              <w:r w:rsidR="004E4393">
                <w:rPr>
                  <w:rFonts w:ascii="Times New Roman" w:eastAsia="Times New Roman" w:hAnsi="Times New Roman" w:cs="Times New Roman"/>
                  <w:iCs/>
                  <w:noProof/>
                  <w:sz w:val="24"/>
                  <w:szCs w:val="24"/>
                  <w:lang w:val="et-EE"/>
                </w:rPr>
                <w:t xml:space="preserve"> arvestades lastega perede ja saatjata alaealis</w:t>
              </w:r>
            </w:ins>
            <w:ins w:id="797" w:author="Ave Osman" w:date="2025-07-17T15:28:00Z" w16du:dateUtc="2025-07-17T12:28:00Z">
              <w:r w:rsidR="004E4393">
                <w:rPr>
                  <w:rFonts w:ascii="Times New Roman" w:eastAsia="Times New Roman" w:hAnsi="Times New Roman" w:cs="Times New Roman"/>
                  <w:iCs/>
                  <w:noProof/>
                  <w:sz w:val="24"/>
                  <w:szCs w:val="24"/>
                  <w:lang w:val="et-EE"/>
                </w:rPr>
                <w:t>te vajadus</w:t>
              </w:r>
            </w:ins>
            <w:ins w:id="798" w:author="Ave Osman" w:date="2025-07-17T15:31:00Z" w16du:dateUtc="2025-07-17T12:31:00Z">
              <w:r w:rsidR="004E4393">
                <w:rPr>
                  <w:rFonts w:ascii="Times New Roman" w:eastAsia="Times New Roman" w:hAnsi="Times New Roman" w:cs="Times New Roman"/>
                  <w:iCs/>
                  <w:noProof/>
                  <w:sz w:val="24"/>
                  <w:szCs w:val="24"/>
                  <w:lang w:val="et-EE"/>
                </w:rPr>
                <w:t>tega</w:t>
              </w:r>
            </w:ins>
            <w:ins w:id="799" w:author="Ave Osman" w:date="2025-07-17T15:28:00Z" w16du:dateUtc="2025-07-17T12:28:00Z">
              <w:r w:rsidR="004E4393">
                <w:rPr>
                  <w:rFonts w:ascii="Times New Roman" w:eastAsia="Times New Roman" w:hAnsi="Times New Roman" w:cs="Times New Roman"/>
                  <w:iCs/>
                  <w:noProof/>
                  <w:sz w:val="24"/>
                  <w:szCs w:val="24"/>
                  <w:lang w:val="et-EE"/>
                </w:rPr>
                <w:t>)</w:t>
              </w:r>
            </w:ins>
            <w:r w:rsidR="009A5AAF" w:rsidRPr="008F6F06">
              <w:rPr>
                <w:rFonts w:ascii="Times New Roman" w:eastAsia="Times New Roman" w:hAnsi="Times New Roman" w:cs="Times New Roman"/>
                <w:iCs/>
                <w:noProof/>
                <w:sz w:val="24"/>
                <w:szCs w:val="24"/>
                <w:lang w:val="et-EE"/>
              </w:rPr>
              <w:t>;</w:t>
            </w:r>
          </w:p>
          <w:p w14:paraId="18132F7E" w14:textId="5C61B095" w:rsidR="009A5AAF" w:rsidRPr="008F6F06" w:rsidRDefault="00B80738" w:rsidP="00CE39DE">
            <w:pPr>
              <w:pStyle w:val="ListParagraph"/>
              <w:numPr>
                <w:ilvl w:val="0"/>
                <w:numId w:val="40"/>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r</w:t>
            </w:r>
            <w:r w:rsidR="009A5AAF" w:rsidRPr="008F6F06">
              <w:rPr>
                <w:rFonts w:ascii="Times New Roman" w:eastAsia="Times New Roman" w:hAnsi="Times New Roman" w:cs="Times New Roman"/>
                <w:iCs/>
                <w:noProof/>
                <w:sz w:val="24"/>
                <w:szCs w:val="24"/>
                <w:lang w:val="et-EE"/>
              </w:rPr>
              <w:t xml:space="preserve">ahvusvahelise kaitse taotlejatele ja saajatele tugiteenuste osutamine (nt psühholoogiline </w:t>
            </w:r>
            <w:r w:rsidR="00DF59A6" w:rsidRPr="008F6F06">
              <w:rPr>
                <w:rFonts w:ascii="Times New Roman" w:eastAsia="Times New Roman" w:hAnsi="Times New Roman" w:cs="Times New Roman"/>
                <w:iCs/>
                <w:noProof/>
                <w:sz w:val="24"/>
                <w:szCs w:val="24"/>
                <w:lang w:val="et-EE"/>
              </w:rPr>
              <w:t>nõustamine</w:t>
            </w:r>
            <w:r w:rsidR="009A5AAF" w:rsidRPr="008F6F06">
              <w:rPr>
                <w:rFonts w:ascii="Times New Roman" w:eastAsia="Times New Roman" w:hAnsi="Times New Roman" w:cs="Times New Roman"/>
                <w:iCs/>
                <w:noProof/>
                <w:sz w:val="24"/>
                <w:szCs w:val="24"/>
                <w:lang w:val="et-EE"/>
              </w:rPr>
              <w:t>, kohanemistegevus</w:t>
            </w:r>
            <w:r w:rsidR="00DF59A6" w:rsidRPr="008F6F06">
              <w:rPr>
                <w:rFonts w:ascii="Times New Roman" w:eastAsia="Times New Roman" w:hAnsi="Times New Roman" w:cs="Times New Roman"/>
                <w:iCs/>
                <w:noProof/>
                <w:sz w:val="24"/>
                <w:szCs w:val="24"/>
                <w:lang w:val="et-EE"/>
              </w:rPr>
              <w:t>ed</w:t>
            </w:r>
            <w:r w:rsidR="00594838">
              <w:rPr>
                <w:rFonts w:ascii="Times New Roman" w:eastAsia="Times New Roman" w:hAnsi="Times New Roman" w:cs="Times New Roman"/>
                <w:iCs/>
                <w:noProof/>
                <w:sz w:val="24"/>
                <w:szCs w:val="24"/>
                <w:lang w:val="et-EE"/>
              </w:rPr>
              <w:t xml:space="preserve"> ja</w:t>
            </w:r>
            <w:r w:rsidR="009A5AAF" w:rsidRPr="008F6F06">
              <w:rPr>
                <w:rFonts w:ascii="Times New Roman" w:eastAsia="Times New Roman" w:hAnsi="Times New Roman" w:cs="Times New Roman"/>
                <w:iCs/>
                <w:noProof/>
                <w:sz w:val="24"/>
                <w:szCs w:val="24"/>
                <w:lang w:val="et-EE"/>
              </w:rPr>
              <w:t xml:space="preserve"> vaba</w:t>
            </w:r>
            <w:r w:rsidR="00FE0D96">
              <w:rPr>
                <w:rFonts w:ascii="Times New Roman" w:eastAsia="Times New Roman" w:hAnsi="Times New Roman" w:cs="Times New Roman"/>
                <w:iCs/>
                <w:noProof/>
                <w:sz w:val="24"/>
                <w:szCs w:val="24"/>
                <w:lang w:val="et-EE"/>
              </w:rPr>
              <w:t xml:space="preserve"> </w:t>
            </w:r>
            <w:r w:rsidR="009A5AAF" w:rsidRPr="008F6F06">
              <w:rPr>
                <w:rFonts w:ascii="Times New Roman" w:eastAsia="Times New Roman" w:hAnsi="Times New Roman" w:cs="Times New Roman"/>
                <w:iCs/>
                <w:noProof/>
                <w:sz w:val="24"/>
                <w:szCs w:val="24"/>
                <w:lang w:val="et-EE"/>
              </w:rPr>
              <w:t>aja</w:t>
            </w:r>
            <w:r w:rsidR="00FE0D96">
              <w:rPr>
                <w:rFonts w:ascii="Times New Roman" w:eastAsia="Times New Roman" w:hAnsi="Times New Roman" w:cs="Times New Roman"/>
                <w:iCs/>
                <w:noProof/>
                <w:sz w:val="24"/>
                <w:szCs w:val="24"/>
                <w:lang w:val="et-EE"/>
              </w:rPr>
              <w:t xml:space="preserve"> </w:t>
            </w:r>
            <w:r w:rsidR="009A5AAF" w:rsidRPr="008F6F06">
              <w:rPr>
                <w:rFonts w:ascii="Times New Roman" w:eastAsia="Times New Roman" w:hAnsi="Times New Roman" w:cs="Times New Roman"/>
                <w:iCs/>
                <w:noProof/>
                <w:sz w:val="24"/>
                <w:szCs w:val="24"/>
                <w:lang w:val="et-EE"/>
              </w:rPr>
              <w:t>tegevus</w:t>
            </w:r>
            <w:r w:rsidR="00DF59A6" w:rsidRPr="008F6F06">
              <w:rPr>
                <w:rFonts w:ascii="Times New Roman" w:eastAsia="Times New Roman" w:hAnsi="Times New Roman" w:cs="Times New Roman"/>
                <w:iCs/>
                <w:noProof/>
                <w:sz w:val="24"/>
                <w:szCs w:val="24"/>
                <w:lang w:val="et-EE"/>
              </w:rPr>
              <w:t>ed</w:t>
            </w:r>
            <w:r w:rsidR="009A5AAF" w:rsidRPr="008F6F06">
              <w:rPr>
                <w:rFonts w:ascii="Times New Roman" w:eastAsia="Times New Roman" w:hAnsi="Times New Roman" w:cs="Times New Roman"/>
                <w:iCs/>
                <w:noProof/>
                <w:sz w:val="24"/>
                <w:szCs w:val="24"/>
                <w:lang w:val="et-EE"/>
              </w:rPr>
              <w:t>);</w:t>
            </w:r>
          </w:p>
          <w:p w14:paraId="3311A614" w14:textId="2AC03D11" w:rsidR="009A5AAF" w:rsidRPr="008F6F06" w:rsidRDefault="00B80738" w:rsidP="00CE39DE">
            <w:pPr>
              <w:pStyle w:val="ListParagraph"/>
              <w:numPr>
                <w:ilvl w:val="0"/>
                <w:numId w:val="40"/>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v</w:t>
            </w:r>
            <w:r w:rsidR="009A5AAF" w:rsidRPr="008F6F06">
              <w:rPr>
                <w:rFonts w:ascii="Times New Roman" w:eastAsia="Times New Roman" w:hAnsi="Times New Roman" w:cs="Times New Roman"/>
                <w:iCs/>
                <w:noProof/>
                <w:sz w:val="24"/>
                <w:szCs w:val="24"/>
                <w:lang w:val="et-EE"/>
              </w:rPr>
              <w:t xml:space="preserve">õrgustikud, suutlikkuse </w:t>
            </w:r>
            <w:r w:rsidR="00DF59A6" w:rsidRPr="008F6F06">
              <w:rPr>
                <w:rFonts w:ascii="Times New Roman" w:eastAsia="Times New Roman" w:hAnsi="Times New Roman" w:cs="Times New Roman"/>
                <w:iCs/>
                <w:noProof/>
                <w:sz w:val="24"/>
                <w:szCs w:val="24"/>
                <w:lang w:val="et-EE"/>
              </w:rPr>
              <w:t>parandamine</w:t>
            </w:r>
            <w:r w:rsidR="009A5AAF" w:rsidRPr="008F6F06">
              <w:rPr>
                <w:rFonts w:ascii="Times New Roman" w:eastAsia="Times New Roman" w:hAnsi="Times New Roman" w:cs="Times New Roman"/>
                <w:iCs/>
                <w:noProof/>
                <w:sz w:val="24"/>
                <w:szCs w:val="24"/>
                <w:lang w:val="et-EE"/>
              </w:rPr>
              <w:t xml:space="preserve"> </w:t>
            </w:r>
            <w:r w:rsidR="00DF59A6" w:rsidRPr="008F6F06">
              <w:rPr>
                <w:rFonts w:ascii="Times New Roman" w:eastAsia="Times New Roman" w:hAnsi="Times New Roman" w:cs="Times New Roman"/>
                <w:iCs/>
                <w:noProof/>
                <w:sz w:val="24"/>
                <w:szCs w:val="24"/>
                <w:lang w:val="et-EE"/>
              </w:rPr>
              <w:t>ning</w:t>
            </w:r>
            <w:r w:rsidR="009A5AAF" w:rsidRPr="008F6F06">
              <w:rPr>
                <w:rFonts w:ascii="Times New Roman" w:eastAsia="Times New Roman" w:hAnsi="Times New Roman" w:cs="Times New Roman"/>
                <w:iCs/>
                <w:noProof/>
                <w:sz w:val="24"/>
                <w:szCs w:val="24"/>
                <w:lang w:val="et-EE"/>
              </w:rPr>
              <w:t xml:space="preserve"> ametnike, ekspertide j</w:t>
            </w:r>
            <w:r w:rsidR="00DF59A6" w:rsidRPr="008F6F06">
              <w:rPr>
                <w:rFonts w:ascii="Times New Roman" w:eastAsia="Times New Roman" w:hAnsi="Times New Roman" w:cs="Times New Roman"/>
                <w:iCs/>
                <w:noProof/>
                <w:sz w:val="24"/>
                <w:szCs w:val="24"/>
                <w:lang w:val="et-EE"/>
              </w:rPr>
              <w:t>t</w:t>
            </w:r>
            <w:r w:rsidR="009A5AAF" w:rsidRPr="008F6F06">
              <w:rPr>
                <w:rFonts w:ascii="Times New Roman" w:eastAsia="Times New Roman" w:hAnsi="Times New Roman" w:cs="Times New Roman"/>
                <w:iCs/>
                <w:noProof/>
                <w:sz w:val="24"/>
                <w:szCs w:val="24"/>
                <w:lang w:val="et-EE"/>
              </w:rPr>
              <w:t xml:space="preserve"> koolitused;</w:t>
            </w:r>
          </w:p>
          <w:p w14:paraId="471D14AC" w14:textId="2BF36F19" w:rsidR="009A5AAF" w:rsidRPr="008F6F06" w:rsidRDefault="00B80738" w:rsidP="00CE39DE">
            <w:pPr>
              <w:pStyle w:val="ListParagraph"/>
              <w:numPr>
                <w:ilvl w:val="0"/>
                <w:numId w:val="40"/>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k</w:t>
            </w:r>
            <w:r w:rsidR="009A5AAF" w:rsidRPr="008F6F06">
              <w:rPr>
                <w:rFonts w:ascii="Times New Roman" w:eastAsia="Times New Roman" w:hAnsi="Times New Roman" w:cs="Times New Roman"/>
                <w:iCs/>
                <w:noProof/>
                <w:sz w:val="24"/>
                <w:szCs w:val="24"/>
                <w:lang w:val="et-EE"/>
              </w:rPr>
              <w:t>irjaliku ja suulise tõlke teenus;</w:t>
            </w:r>
          </w:p>
          <w:p w14:paraId="41AEE84B" w14:textId="34F9D538" w:rsidR="009A5AAF" w:rsidRPr="008F6F06" w:rsidRDefault="00B80738" w:rsidP="00CE39DE">
            <w:pPr>
              <w:pStyle w:val="ListParagraph"/>
              <w:numPr>
                <w:ilvl w:val="0"/>
                <w:numId w:val="40"/>
              </w:numPr>
              <w:spacing w:after="0"/>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u</w:t>
            </w:r>
            <w:r w:rsidR="009A5AAF" w:rsidRPr="008F6F06">
              <w:rPr>
                <w:rFonts w:ascii="Times New Roman" w:eastAsia="Times New Roman" w:hAnsi="Times New Roman" w:cs="Times New Roman"/>
                <w:iCs/>
                <w:noProof/>
                <w:sz w:val="24"/>
                <w:szCs w:val="24"/>
                <w:lang w:val="et-EE"/>
              </w:rPr>
              <w:t>uringud, analüüsid jne;</w:t>
            </w:r>
          </w:p>
          <w:p w14:paraId="5082C963" w14:textId="77777777" w:rsidR="004E4393" w:rsidRDefault="00B80738" w:rsidP="00CE39DE">
            <w:pPr>
              <w:pStyle w:val="ListParagraph"/>
              <w:numPr>
                <w:ilvl w:val="0"/>
                <w:numId w:val="40"/>
              </w:numPr>
              <w:spacing w:after="0"/>
              <w:rPr>
                <w:ins w:id="800" w:author="Ave Osman" w:date="2025-07-17T15:32:00Z" w16du:dateUtc="2025-07-17T12:32:00Z"/>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t</w:t>
            </w:r>
            <w:r w:rsidR="009A5AAF" w:rsidRPr="008F6F06">
              <w:rPr>
                <w:rFonts w:ascii="Times New Roman" w:eastAsia="Times New Roman" w:hAnsi="Times New Roman" w:cs="Times New Roman"/>
                <w:iCs/>
                <w:noProof/>
                <w:sz w:val="24"/>
                <w:szCs w:val="24"/>
                <w:lang w:val="et-EE"/>
              </w:rPr>
              <w:t>eadlikkuse suurendamine</w:t>
            </w:r>
            <w:r w:rsidR="00DF59A6" w:rsidRPr="008F6F06">
              <w:rPr>
                <w:rFonts w:ascii="Times New Roman" w:eastAsia="Times New Roman" w:hAnsi="Times New Roman" w:cs="Times New Roman"/>
                <w:iCs/>
                <w:noProof/>
                <w:sz w:val="24"/>
                <w:szCs w:val="24"/>
                <w:lang w:val="et-EE"/>
              </w:rPr>
              <w:t xml:space="preserve"> ja </w:t>
            </w:r>
            <w:r w:rsidR="009A5AAF" w:rsidRPr="008F6F06">
              <w:rPr>
                <w:rFonts w:ascii="Times New Roman" w:eastAsia="Times New Roman" w:hAnsi="Times New Roman" w:cs="Times New Roman"/>
                <w:iCs/>
                <w:noProof/>
                <w:sz w:val="24"/>
                <w:szCs w:val="24"/>
                <w:lang w:val="et-EE"/>
              </w:rPr>
              <w:t>teabe jagamine</w:t>
            </w:r>
            <w:ins w:id="801" w:author="Ave Osman" w:date="2025-07-17T15:32:00Z" w16du:dateUtc="2025-07-17T12:32:00Z">
              <w:r w:rsidR="004E4393">
                <w:rPr>
                  <w:rFonts w:ascii="Times New Roman" w:eastAsia="Times New Roman" w:hAnsi="Times New Roman" w:cs="Times New Roman"/>
                  <w:iCs/>
                  <w:noProof/>
                  <w:sz w:val="24"/>
                  <w:szCs w:val="24"/>
                  <w:lang w:val="et-EE"/>
                </w:rPr>
                <w:t>;</w:t>
              </w:r>
            </w:ins>
          </w:p>
          <w:p w14:paraId="082C879F" w14:textId="36352F2F" w:rsidR="00D028FA" w:rsidRDefault="004E4393" w:rsidP="00CE39DE">
            <w:pPr>
              <w:pStyle w:val="ListParagraph"/>
              <w:numPr>
                <w:ilvl w:val="0"/>
                <w:numId w:val="40"/>
              </w:numPr>
              <w:spacing w:after="0"/>
              <w:rPr>
                <w:ins w:id="802" w:author="Ave Osman" w:date="2025-07-17T15:37:00Z" w16du:dateUtc="2025-07-17T12:37:00Z"/>
                <w:rFonts w:ascii="Times New Roman" w:eastAsia="Times New Roman" w:hAnsi="Times New Roman" w:cs="Times New Roman"/>
                <w:iCs/>
                <w:noProof/>
                <w:sz w:val="24"/>
                <w:szCs w:val="24"/>
                <w:lang w:val="et-EE"/>
              </w:rPr>
            </w:pPr>
            <w:ins w:id="803" w:author="Ave Osman" w:date="2025-07-17T15:32:00Z" w16du:dateUtc="2025-07-17T12:32:00Z">
              <w:r>
                <w:rPr>
                  <w:rFonts w:ascii="Times New Roman" w:eastAsia="Times New Roman" w:hAnsi="Times New Roman" w:cs="Times New Roman"/>
                  <w:iCs/>
                  <w:noProof/>
                  <w:sz w:val="24"/>
                  <w:szCs w:val="24"/>
                  <w:lang w:val="et-EE"/>
                </w:rPr>
                <w:t>kohalike omavalitsuste toetamine</w:t>
              </w:r>
            </w:ins>
            <w:ins w:id="804" w:author="Ave Osman" w:date="2025-07-18T13:17:00Z" w16du:dateUtc="2025-07-18T10:17:00Z">
              <w:r w:rsidR="006B0FBF">
                <w:rPr>
                  <w:rFonts w:ascii="Times New Roman" w:eastAsia="Times New Roman" w:hAnsi="Times New Roman" w:cs="Times New Roman"/>
                  <w:iCs/>
                  <w:noProof/>
                  <w:sz w:val="24"/>
                  <w:szCs w:val="24"/>
                  <w:lang w:val="et-EE"/>
                </w:rPr>
                <w:t xml:space="preserve"> täiendavate teenuste</w:t>
              </w:r>
            </w:ins>
            <w:ins w:id="805" w:author="Ave Osman" w:date="2025-07-17T15:36:00Z" w16du:dateUtc="2025-07-17T12:36:00Z">
              <w:r>
                <w:rPr>
                  <w:rFonts w:ascii="Times New Roman" w:eastAsia="Times New Roman" w:hAnsi="Times New Roman" w:cs="Times New Roman"/>
                  <w:iCs/>
                  <w:noProof/>
                  <w:sz w:val="24"/>
                  <w:szCs w:val="24"/>
                  <w:lang w:val="et-EE"/>
                </w:rPr>
                <w:t xml:space="preserve"> (nt eestkoste ja lastekaitse) </w:t>
              </w:r>
            </w:ins>
            <w:ins w:id="806" w:author="Ave Osman" w:date="2025-07-18T13:18:00Z" w16du:dateUtc="2025-07-18T10:18:00Z">
              <w:r w:rsidR="006B0FBF">
                <w:rPr>
                  <w:rFonts w:ascii="Times New Roman" w:eastAsia="Times New Roman" w:hAnsi="Times New Roman" w:cs="Times New Roman"/>
                  <w:iCs/>
                  <w:noProof/>
                  <w:sz w:val="24"/>
                  <w:szCs w:val="24"/>
                  <w:lang w:val="et-EE"/>
                </w:rPr>
                <w:t xml:space="preserve">kavandamisel ja korraldamisel </w:t>
              </w:r>
            </w:ins>
            <w:ins w:id="807" w:author="Ave Osman" w:date="2025-07-17T15:37:00Z" w16du:dateUtc="2025-07-17T12:37:00Z">
              <w:r w:rsidR="00D028FA">
                <w:rPr>
                  <w:rFonts w:ascii="Times New Roman" w:eastAsia="Times New Roman" w:hAnsi="Times New Roman" w:cs="Times New Roman"/>
                  <w:iCs/>
                  <w:noProof/>
                  <w:sz w:val="24"/>
                  <w:szCs w:val="24"/>
                  <w:lang w:val="et-EE"/>
                </w:rPr>
                <w:t>ning</w:t>
              </w:r>
            </w:ins>
            <w:ins w:id="808" w:author="Ave Osman" w:date="2025-07-17T15:36:00Z" w16du:dateUtc="2025-07-17T12:36:00Z">
              <w:r>
                <w:rPr>
                  <w:rFonts w:ascii="Times New Roman" w:eastAsia="Times New Roman" w:hAnsi="Times New Roman" w:cs="Times New Roman"/>
                  <w:iCs/>
                  <w:noProof/>
                  <w:sz w:val="24"/>
                  <w:szCs w:val="24"/>
                  <w:lang w:val="et-EE"/>
                </w:rPr>
                <w:t xml:space="preserve"> </w:t>
              </w:r>
            </w:ins>
            <w:ins w:id="809" w:author="Ave Osman" w:date="2025-07-21T11:47:00Z" w16du:dateUtc="2025-07-21T08:47:00Z">
              <w:r w:rsidR="00355C17">
                <w:rPr>
                  <w:rFonts w:ascii="Times New Roman" w:eastAsia="Times New Roman" w:hAnsi="Times New Roman" w:cs="Times New Roman"/>
                  <w:iCs/>
                  <w:noProof/>
                  <w:sz w:val="24"/>
                  <w:szCs w:val="24"/>
                  <w:lang w:val="et-EE"/>
                </w:rPr>
                <w:t>toimepidevuse ja kriisikindluse</w:t>
              </w:r>
            </w:ins>
            <w:ins w:id="810" w:author="Ave Osman" w:date="2025-07-18T13:18:00Z" w16du:dateUtc="2025-07-18T10:18:00Z">
              <w:r w:rsidR="006B0FBF">
                <w:rPr>
                  <w:rFonts w:ascii="Times New Roman" w:eastAsia="Times New Roman" w:hAnsi="Times New Roman" w:cs="Times New Roman"/>
                  <w:iCs/>
                  <w:noProof/>
                  <w:sz w:val="24"/>
                  <w:szCs w:val="24"/>
                  <w:lang w:val="et-EE"/>
                </w:rPr>
                <w:t xml:space="preserve"> plaanide väljatöötamisel</w:t>
              </w:r>
            </w:ins>
            <w:ins w:id="811" w:author="Ave Osman" w:date="2025-07-17T15:37:00Z" w16du:dateUtc="2025-07-17T12:37:00Z">
              <w:r w:rsidR="00D028FA">
                <w:rPr>
                  <w:rFonts w:ascii="Times New Roman" w:eastAsia="Times New Roman" w:hAnsi="Times New Roman" w:cs="Times New Roman"/>
                  <w:iCs/>
                  <w:noProof/>
                  <w:sz w:val="24"/>
                  <w:szCs w:val="24"/>
                  <w:lang w:val="et-EE"/>
                </w:rPr>
                <w:t>;</w:t>
              </w:r>
            </w:ins>
          </w:p>
          <w:p w14:paraId="5438053F" w14:textId="6258A62E" w:rsidR="009A5AAF" w:rsidRPr="008F6F06" w:rsidRDefault="00D028FA" w:rsidP="00CE39DE">
            <w:pPr>
              <w:pStyle w:val="ListParagraph"/>
              <w:numPr>
                <w:ilvl w:val="0"/>
                <w:numId w:val="40"/>
              </w:numPr>
              <w:spacing w:after="0"/>
              <w:rPr>
                <w:rFonts w:ascii="Times New Roman" w:eastAsia="Times New Roman" w:hAnsi="Times New Roman" w:cs="Times New Roman"/>
                <w:iCs/>
                <w:noProof/>
                <w:sz w:val="24"/>
                <w:szCs w:val="24"/>
                <w:lang w:val="et-EE"/>
              </w:rPr>
            </w:pPr>
            <w:ins w:id="812" w:author="Ave Osman" w:date="2025-07-17T15:37:00Z" w16du:dateUtc="2025-07-17T12:37:00Z">
              <w:r>
                <w:rPr>
                  <w:rFonts w:ascii="Times New Roman" w:eastAsia="Times New Roman" w:hAnsi="Times New Roman" w:cs="Times New Roman"/>
                  <w:iCs/>
                  <w:noProof/>
                  <w:sz w:val="24"/>
                  <w:szCs w:val="24"/>
                  <w:lang w:val="et-EE"/>
                </w:rPr>
                <w:t xml:space="preserve">juhiste ja juhendite </w:t>
              </w:r>
            </w:ins>
            <w:ins w:id="813" w:author="Ave Osman" w:date="2025-07-17T15:39:00Z" w16du:dateUtc="2025-07-17T12:39:00Z">
              <w:r>
                <w:rPr>
                  <w:rFonts w:ascii="Times New Roman" w:eastAsia="Times New Roman" w:hAnsi="Times New Roman" w:cs="Times New Roman"/>
                  <w:iCs/>
                  <w:noProof/>
                  <w:sz w:val="24"/>
                  <w:szCs w:val="24"/>
                  <w:lang w:val="et-EE"/>
                </w:rPr>
                <w:t xml:space="preserve">väljatöötamine (nt saatjata alaealiste esindamiseks, </w:t>
              </w:r>
            </w:ins>
            <w:ins w:id="814" w:author="Ave Osman" w:date="2025-07-17T15:40:00Z" w16du:dateUtc="2025-07-17T12:40:00Z">
              <w:r>
                <w:rPr>
                  <w:rFonts w:ascii="Times New Roman" w:eastAsia="Times New Roman" w:hAnsi="Times New Roman" w:cs="Times New Roman"/>
                  <w:iCs/>
                  <w:noProof/>
                  <w:sz w:val="24"/>
                  <w:szCs w:val="24"/>
                  <w:lang w:val="et-EE"/>
                </w:rPr>
                <w:t>juhtumikorralduse toetamiseks)</w:t>
              </w:r>
            </w:ins>
            <w:r w:rsidR="009A5AAF" w:rsidRPr="008F6F06">
              <w:rPr>
                <w:rFonts w:ascii="Times New Roman" w:eastAsia="Times New Roman" w:hAnsi="Times New Roman" w:cs="Times New Roman"/>
                <w:iCs/>
                <w:noProof/>
                <w:sz w:val="24"/>
                <w:szCs w:val="24"/>
                <w:lang w:val="et-EE"/>
              </w:rPr>
              <w:t>.</w:t>
            </w:r>
          </w:p>
          <w:p w14:paraId="10549995" w14:textId="77777777" w:rsidR="00D4003F" w:rsidRPr="008F6F06" w:rsidRDefault="00D4003F" w:rsidP="00D4003F">
            <w:pPr>
              <w:spacing w:before="0" w:after="0"/>
              <w:rPr>
                <w:rFonts w:eastAsia="Times New Roman"/>
                <w:iCs/>
                <w:noProof/>
                <w:lang w:val="et-EE"/>
              </w:rPr>
            </w:pPr>
          </w:p>
          <w:p w14:paraId="792C71C1" w14:textId="6F759597"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Võimalike meetmete loetelu ei ole </w:t>
            </w:r>
            <w:r w:rsidR="00D4003F" w:rsidRPr="008F6F06">
              <w:rPr>
                <w:rFonts w:eastAsia="Times New Roman"/>
                <w:iCs/>
                <w:noProof/>
                <w:lang w:val="et-EE"/>
              </w:rPr>
              <w:t>lõplik</w:t>
            </w:r>
            <w:r w:rsidRPr="008F6F06">
              <w:rPr>
                <w:rFonts w:eastAsia="Times New Roman"/>
                <w:iCs/>
                <w:noProof/>
                <w:lang w:val="et-EE"/>
              </w:rPr>
              <w:t>.</w:t>
            </w:r>
          </w:p>
          <w:p w14:paraId="3C5032CE" w14:textId="77777777" w:rsidR="009A5AAF" w:rsidRPr="008F6F06" w:rsidRDefault="009A5AAF" w:rsidP="00D4003F">
            <w:pPr>
              <w:spacing w:before="0" w:after="0"/>
              <w:rPr>
                <w:rFonts w:eastAsia="Times New Roman"/>
                <w:iCs/>
                <w:noProof/>
                <w:lang w:val="et-EE"/>
              </w:rPr>
            </w:pPr>
          </w:p>
          <w:p w14:paraId="746E2D04" w14:textId="7970003F" w:rsidR="009A5AAF" w:rsidRPr="008F6F06" w:rsidRDefault="00DF59A6" w:rsidP="00D4003F">
            <w:pPr>
              <w:spacing w:before="0" w:after="0"/>
              <w:rPr>
                <w:rFonts w:eastAsia="Times New Roman"/>
                <w:b/>
                <w:bCs/>
                <w:iCs/>
                <w:noProof/>
                <w:lang w:val="et-EE"/>
              </w:rPr>
            </w:pPr>
            <w:r w:rsidRPr="008F6F06">
              <w:rPr>
                <w:rFonts w:eastAsia="Times New Roman"/>
                <w:b/>
                <w:bCs/>
                <w:iCs/>
                <w:noProof/>
                <w:lang w:val="et-EE"/>
              </w:rPr>
              <w:t>c</w:t>
            </w:r>
            <w:r w:rsidR="009A5AAF" w:rsidRPr="008F6F06">
              <w:rPr>
                <w:rFonts w:eastAsia="Times New Roman"/>
                <w:b/>
                <w:bCs/>
                <w:iCs/>
                <w:noProof/>
                <w:lang w:val="et-EE"/>
              </w:rPr>
              <w:t xml:space="preserve">) </w:t>
            </w:r>
            <w:r w:rsidR="00594838">
              <w:rPr>
                <w:rFonts w:eastAsia="Times New Roman"/>
                <w:b/>
                <w:bCs/>
                <w:iCs/>
                <w:noProof/>
                <w:lang w:val="et-EE"/>
              </w:rPr>
              <w:t>S</w:t>
            </w:r>
            <w:r w:rsidRPr="008F6F06">
              <w:rPr>
                <w:rFonts w:eastAsia="Times New Roman"/>
                <w:b/>
                <w:bCs/>
                <w:iCs/>
                <w:noProof/>
                <w:lang w:val="et-EE"/>
              </w:rPr>
              <w:t>uurendada kolmandate riikidega koostööd ja partnerlusi rände haldamise eesmärgil, sealhulgas suurendades nende suutlikkust parandada rahvusvahelist kaitset vajavate isikute kaitset ülemaailmse koostöö jõupingutuste kontekstis</w:t>
            </w:r>
            <w:r w:rsidR="009A5AAF" w:rsidRPr="008F6F06">
              <w:rPr>
                <w:rFonts w:eastAsia="Times New Roman"/>
                <w:b/>
                <w:bCs/>
                <w:iCs/>
                <w:noProof/>
                <w:lang w:val="et-EE"/>
              </w:rPr>
              <w:t>.</w:t>
            </w:r>
          </w:p>
          <w:p w14:paraId="45D7E79D" w14:textId="590A5EDD"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Kui </w:t>
            </w:r>
            <w:r w:rsidR="00FC0335">
              <w:rPr>
                <w:rFonts w:eastAsia="Times New Roman"/>
                <w:iCs/>
                <w:noProof/>
                <w:lang w:val="et-EE"/>
              </w:rPr>
              <w:t>meede</w:t>
            </w:r>
            <w:r w:rsidR="00571426">
              <w:rPr>
                <w:rFonts w:eastAsia="Times New Roman"/>
                <w:iCs/>
                <w:noProof/>
                <w:lang w:val="et-EE"/>
              </w:rPr>
              <w:t>t rakendatakse</w:t>
            </w:r>
            <w:r w:rsidRPr="008F6F06">
              <w:rPr>
                <w:rFonts w:eastAsia="Times New Roman"/>
                <w:iCs/>
                <w:noProof/>
                <w:lang w:val="et-EE"/>
              </w:rPr>
              <w:t xml:space="preserve"> ELi tasandil, on Eesti valmis koostööd toetama. Praegu ei ole konkreetseid meetmeid ette nähtud.</w:t>
            </w:r>
          </w:p>
          <w:p w14:paraId="49DE2BE1" w14:textId="77777777" w:rsidR="00D4003F" w:rsidRPr="008F6F06" w:rsidRDefault="00D4003F" w:rsidP="00D4003F">
            <w:pPr>
              <w:spacing w:before="0" w:after="0"/>
              <w:rPr>
                <w:rFonts w:eastAsia="Times New Roman"/>
                <w:iCs/>
                <w:noProof/>
                <w:lang w:val="et-EE"/>
              </w:rPr>
            </w:pPr>
          </w:p>
          <w:p w14:paraId="678219DD" w14:textId="2165C1D1" w:rsidR="00D4003F" w:rsidRPr="008F6F06" w:rsidRDefault="009A5AAF" w:rsidP="00D4003F">
            <w:pPr>
              <w:spacing w:before="0" w:after="0"/>
              <w:rPr>
                <w:rFonts w:eastAsia="Times New Roman"/>
                <w:b/>
                <w:bCs/>
                <w:iCs/>
                <w:noProof/>
                <w:lang w:val="et-EE"/>
              </w:rPr>
            </w:pPr>
            <w:r w:rsidRPr="008F6F06">
              <w:rPr>
                <w:rFonts w:eastAsia="Times New Roman"/>
                <w:b/>
                <w:bCs/>
                <w:iCs/>
                <w:noProof/>
                <w:lang w:val="et-EE"/>
              </w:rPr>
              <w:t xml:space="preserve">d) </w:t>
            </w:r>
            <w:r w:rsidR="004757EA">
              <w:rPr>
                <w:rFonts w:eastAsia="Times New Roman"/>
                <w:b/>
                <w:bCs/>
                <w:iCs/>
                <w:noProof/>
                <w:lang w:val="et-EE"/>
              </w:rPr>
              <w:t>A</w:t>
            </w:r>
            <w:r w:rsidR="00DF59A6" w:rsidRPr="008F6F06">
              <w:rPr>
                <w:rFonts w:eastAsia="Times New Roman"/>
                <w:b/>
                <w:bCs/>
                <w:iCs/>
                <w:noProof/>
                <w:lang w:val="et-EE"/>
              </w:rPr>
              <w:t>nda tehnilist ja operatiivabi ühele või mitmele liikmesriigile, sealhulgas koostöös Euroopa Varjupaigaküsimuste Tugiametiga</w:t>
            </w:r>
            <w:r w:rsidRPr="008F6F06">
              <w:rPr>
                <w:rFonts w:eastAsia="Times New Roman"/>
                <w:b/>
                <w:bCs/>
                <w:iCs/>
                <w:noProof/>
                <w:lang w:val="et-EE"/>
              </w:rPr>
              <w:t>.</w:t>
            </w:r>
          </w:p>
          <w:p w14:paraId="2BBF147C" w14:textId="1FD8AF00"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Eesti rakendab tehnilist ja operatiivabi. </w:t>
            </w:r>
            <w:ins w:id="815" w:author="Ave Osman" w:date="2025-07-17T15:43:00Z" w16du:dateUtc="2025-07-17T12:43:00Z">
              <w:r w:rsidR="00D028FA">
                <w:rPr>
                  <w:rFonts w:eastAsia="Times New Roman"/>
                  <w:iCs/>
                  <w:noProof/>
                  <w:lang w:val="et-EE"/>
                </w:rPr>
                <w:t xml:space="preserve">2022. aastal </w:t>
              </w:r>
            </w:ins>
            <w:del w:id="816" w:author="Ave Osman" w:date="2025-07-17T15:43:00Z" w16du:dateUtc="2025-07-17T12:43:00Z">
              <w:r w:rsidRPr="008F6F06">
                <w:rPr>
                  <w:rFonts w:eastAsia="Times New Roman"/>
                  <w:iCs/>
                  <w:noProof/>
                  <w:lang w:val="et-EE"/>
                </w:rPr>
                <w:delText xml:space="preserve">Praegu </w:delText>
              </w:r>
            </w:del>
            <w:r w:rsidR="004757EA">
              <w:rPr>
                <w:rFonts w:eastAsia="Times New Roman"/>
                <w:iCs/>
                <w:noProof/>
                <w:lang w:val="et-EE"/>
              </w:rPr>
              <w:t>tegele</w:t>
            </w:r>
            <w:ins w:id="817" w:author="Ave Osman" w:date="2025-07-17T15:43:00Z" w16du:dateUtc="2025-07-17T12:43:00Z">
              <w:r w:rsidR="00D028FA">
                <w:rPr>
                  <w:rFonts w:eastAsia="Times New Roman"/>
                  <w:iCs/>
                  <w:noProof/>
                  <w:lang w:val="et-EE"/>
                </w:rPr>
                <w:t>s</w:t>
              </w:r>
            </w:ins>
            <w:del w:id="818" w:author="Ave Osman" w:date="2025-07-17T15:43:00Z" w16du:dateUtc="2025-07-17T12:43:00Z">
              <w:r w:rsidR="004757EA" w:rsidDel="00D028FA">
                <w:rPr>
                  <w:rFonts w:eastAsia="Times New Roman"/>
                  <w:iCs/>
                  <w:noProof/>
                  <w:lang w:val="et-EE"/>
                </w:rPr>
                <w:delText>b</w:delText>
              </w:r>
            </w:del>
            <w:r w:rsidR="004757EA" w:rsidRPr="008F6F06">
              <w:rPr>
                <w:rFonts w:eastAsia="Times New Roman"/>
                <w:iCs/>
                <w:noProof/>
                <w:lang w:val="et-EE"/>
              </w:rPr>
              <w:t xml:space="preserve"> </w:t>
            </w:r>
            <w:r w:rsidRPr="008F6F06">
              <w:rPr>
                <w:rFonts w:eastAsia="Times New Roman"/>
                <w:iCs/>
                <w:noProof/>
                <w:lang w:val="et-EE"/>
              </w:rPr>
              <w:t xml:space="preserve">PPAs varjupaigaküsimustega </w:t>
            </w:r>
            <w:r w:rsidR="004757EA" w:rsidRPr="008F6F06">
              <w:rPr>
                <w:rFonts w:eastAsia="Times New Roman"/>
                <w:iCs/>
                <w:noProof/>
                <w:lang w:val="et-EE"/>
              </w:rPr>
              <w:t xml:space="preserve">viis </w:t>
            </w:r>
            <w:r w:rsidRPr="008F6F06">
              <w:rPr>
                <w:rFonts w:eastAsia="Times New Roman"/>
                <w:iCs/>
                <w:noProof/>
                <w:lang w:val="et-EE"/>
              </w:rPr>
              <w:t xml:space="preserve">ametnikku ja </w:t>
            </w:r>
            <w:r w:rsidR="007F42A0" w:rsidRPr="008F6F06">
              <w:rPr>
                <w:rFonts w:eastAsia="Times New Roman"/>
                <w:iCs/>
                <w:noProof/>
                <w:lang w:val="et-EE"/>
              </w:rPr>
              <w:t>u</w:t>
            </w:r>
            <w:r w:rsidR="00184A67">
              <w:rPr>
                <w:rFonts w:eastAsia="Times New Roman"/>
                <w:iCs/>
                <w:noProof/>
                <w:lang w:val="et-EE"/>
              </w:rPr>
              <w:t>mbes</w:t>
            </w:r>
            <w:r w:rsidR="007F42A0" w:rsidRPr="008F6F06">
              <w:rPr>
                <w:rFonts w:eastAsia="Times New Roman"/>
                <w:iCs/>
                <w:noProof/>
                <w:lang w:val="et-EE"/>
              </w:rPr>
              <w:t xml:space="preserve"> 200</w:t>
            </w:r>
            <w:r w:rsidRPr="008F6F06">
              <w:rPr>
                <w:rFonts w:eastAsia="Times New Roman"/>
                <w:iCs/>
                <w:noProof/>
                <w:lang w:val="et-EE"/>
              </w:rPr>
              <w:t xml:space="preserve"> koolitatud reservametnikku, kes esindavad </w:t>
            </w:r>
            <w:r w:rsidR="00134F7D">
              <w:rPr>
                <w:rFonts w:eastAsia="Times New Roman"/>
                <w:iCs/>
                <w:noProof/>
                <w:lang w:val="et-EE"/>
              </w:rPr>
              <w:t xml:space="preserve">EUAA </w:t>
            </w:r>
            <w:r w:rsidRPr="008F6F06">
              <w:rPr>
                <w:rFonts w:eastAsia="Times New Roman"/>
                <w:iCs/>
                <w:noProof/>
                <w:lang w:val="et-EE"/>
              </w:rPr>
              <w:t xml:space="preserve">20 ametikohast 13 profiili. </w:t>
            </w:r>
            <w:ins w:id="819" w:author="Ave Osman" w:date="2025-07-17T15:43:00Z" w16du:dateUtc="2025-07-17T12:43:00Z">
              <w:r w:rsidR="00D028FA">
                <w:rPr>
                  <w:rFonts w:eastAsia="Times New Roman"/>
                  <w:iCs/>
                  <w:noProof/>
                  <w:lang w:val="et-EE"/>
                </w:rPr>
                <w:t xml:space="preserve">2025. aastal </w:t>
              </w:r>
            </w:ins>
            <w:ins w:id="820" w:author="Ave Osman" w:date="2025-07-17T15:44:00Z" w16du:dateUtc="2025-07-17T12:44:00Z">
              <w:r w:rsidR="00D028FA">
                <w:rPr>
                  <w:rFonts w:eastAsia="Times New Roman"/>
                  <w:iCs/>
                  <w:noProof/>
                  <w:lang w:val="et-EE"/>
                </w:rPr>
                <w:t>tegeleb</w:t>
              </w:r>
            </w:ins>
            <w:ins w:id="821" w:author="Ave Osman" w:date="2025-07-17T15:43:00Z" w16du:dateUtc="2025-07-17T12:43:00Z">
              <w:r w:rsidR="00D028FA">
                <w:rPr>
                  <w:rFonts w:eastAsia="Times New Roman"/>
                  <w:iCs/>
                  <w:noProof/>
                  <w:lang w:val="et-EE"/>
                </w:rPr>
                <w:t xml:space="preserve"> PPAs</w:t>
              </w:r>
            </w:ins>
            <w:ins w:id="822" w:author="Ave Osman" w:date="2025-07-17T15:44:00Z" w16du:dateUtc="2025-07-17T12:44:00Z">
              <w:r w:rsidR="00D028FA">
                <w:rPr>
                  <w:rFonts w:eastAsia="Times New Roman"/>
                  <w:iCs/>
                  <w:noProof/>
                  <w:lang w:val="et-EE"/>
                </w:rPr>
                <w:t xml:space="preserve"> varjupaigaküsimustega 7 ametnikku ning PPA-s on umbes 750</w:t>
              </w:r>
            </w:ins>
            <w:ins w:id="823" w:author="Ave Osman" w:date="2025-07-17T15:43:00Z" w16du:dateUtc="2025-07-17T12:43:00Z">
              <w:r w:rsidR="00D028FA">
                <w:rPr>
                  <w:rFonts w:eastAsia="Times New Roman"/>
                  <w:iCs/>
                  <w:noProof/>
                  <w:lang w:val="et-EE"/>
                </w:rPr>
                <w:t xml:space="preserve"> </w:t>
              </w:r>
            </w:ins>
            <w:ins w:id="824" w:author="Ave Osman" w:date="2025-07-17T15:44:00Z" w16du:dateUtc="2025-07-17T12:44:00Z">
              <w:r w:rsidR="00D028FA">
                <w:rPr>
                  <w:rFonts w:eastAsia="Times New Roman"/>
                  <w:iCs/>
                  <w:noProof/>
                  <w:lang w:val="et-EE"/>
                </w:rPr>
                <w:t xml:space="preserve">varjupaigavaldkonna reservametnikku. </w:t>
              </w:r>
            </w:ins>
            <w:r w:rsidR="00DF59A6" w:rsidRPr="008F6F06">
              <w:rPr>
                <w:rFonts w:eastAsia="Times New Roman"/>
                <w:iCs/>
                <w:noProof/>
                <w:lang w:val="et-EE"/>
              </w:rPr>
              <w:t xml:space="preserve">Sealhulgas </w:t>
            </w:r>
            <w:r w:rsidR="007F42A0" w:rsidRPr="008F6F06">
              <w:rPr>
                <w:rFonts w:eastAsia="Times New Roman"/>
                <w:iCs/>
                <w:noProof/>
                <w:lang w:val="et-EE"/>
              </w:rPr>
              <w:t>katavad</w:t>
            </w:r>
            <w:r w:rsidR="00DF59A6" w:rsidRPr="008F6F06">
              <w:rPr>
                <w:rFonts w:eastAsia="Times New Roman"/>
                <w:iCs/>
                <w:noProof/>
                <w:lang w:val="et-EE"/>
              </w:rPr>
              <w:t xml:space="preserve"> m</w:t>
            </w:r>
            <w:r w:rsidRPr="008F6F06">
              <w:rPr>
                <w:rFonts w:eastAsia="Times New Roman"/>
                <w:iCs/>
                <w:noProof/>
                <w:lang w:val="et-EE"/>
              </w:rPr>
              <w:t>õned eksperdid mitut profiili. Kõik reservametniku</w:t>
            </w:r>
            <w:r w:rsidR="007F42A0" w:rsidRPr="008F6F06">
              <w:rPr>
                <w:rFonts w:eastAsia="Times New Roman"/>
                <w:iCs/>
                <w:noProof/>
                <w:lang w:val="et-EE"/>
              </w:rPr>
              <w:t>d</w:t>
            </w:r>
            <w:r w:rsidRPr="008F6F06">
              <w:rPr>
                <w:rFonts w:eastAsia="Times New Roman"/>
                <w:iCs/>
                <w:noProof/>
                <w:lang w:val="et-EE"/>
              </w:rPr>
              <w:t xml:space="preserve"> on koolitatud</w:t>
            </w:r>
            <w:r w:rsidR="00DF59A6" w:rsidRPr="008F6F06">
              <w:rPr>
                <w:rFonts w:eastAsia="Times New Roman"/>
                <w:iCs/>
                <w:noProof/>
                <w:lang w:val="et-EE"/>
              </w:rPr>
              <w:t>, et</w:t>
            </w:r>
            <w:r w:rsidRPr="008F6F06">
              <w:rPr>
                <w:rFonts w:eastAsia="Times New Roman"/>
                <w:iCs/>
                <w:noProof/>
                <w:lang w:val="et-EE"/>
              </w:rPr>
              <w:t xml:space="preserve"> registreeri</w:t>
            </w:r>
            <w:r w:rsidR="00DF59A6" w:rsidRPr="008F6F06">
              <w:rPr>
                <w:rFonts w:eastAsia="Times New Roman"/>
                <w:iCs/>
                <w:noProof/>
                <w:lang w:val="et-EE"/>
              </w:rPr>
              <w:t>da</w:t>
            </w:r>
            <w:r w:rsidRPr="008F6F06">
              <w:rPr>
                <w:rFonts w:eastAsia="Times New Roman"/>
                <w:iCs/>
                <w:noProof/>
                <w:lang w:val="et-EE"/>
              </w:rPr>
              <w:t xml:space="preserve"> taotlusi ja </w:t>
            </w:r>
            <w:r w:rsidR="00DF59A6" w:rsidRPr="008F6F06">
              <w:rPr>
                <w:rFonts w:eastAsia="Times New Roman"/>
                <w:iCs/>
                <w:noProof/>
                <w:lang w:val="et-EE"/>
              </w:rPr>
              <w:t>viia läbi</w:t>
            </w:r>
            <w:r w:rsidRPr="008F6F06">
              <w:rPr>
                <w:rFonts w:eastAsia="Times New Roman"/>
                <w:iCs/>
                <w:noProof/>
                <w:lang w:val="et-EE"/>
              </w:rPr>
              <w:t xml:space="preserve"> esialgseid menetlusi</w:t>
            </w:r>
            <w:r w:rsidR="00DC246C" w:rsidRPr="008F6F06">
              <w:rPr>
                <w:rFonts w:eastAsia="Times New Roman"/>
                <w:iCs/>
                <w:noProof/>
                <w:lang w:val="et-EE"/>
              </w:rPr>
              <w:t>,</w:t>
            </w:r>
            <w:r w:rsidR="00DF59A6" w:rsidRPr="008F6F06">
              <w:rPr>
                <w:rFonts w:eastAsia="Times New Roman"/>
                <w:iCs/>
                <w:noProof/>
                <w:lang w:val="et-EE"/>
              </w:rPr>
              <w:t xml:space="preserve"> ning</w:t>
            </w:r>
            <w:r w:rsidRPr="008F6F06">
              <w:rPr>
                <w:rFonts w:eastAsia="Times New Roman"/>
                <w:iCs/>
                <w:noProof/>
                <w:lang w:val="et-EE"/>
              </w:rPr>
              <w:t xml:space="preserve"> </w:t>
            </w:r>
            <w:r w:rsidR="007F42A0" w:rsidRPr="008F6F06">
              <w:rPr>
                <w:rFonts w:eastAsia="Times New Roman"/>
                <w:iCs/>
                <w:noProof/>
                <w:lang w:val="et-EE"/>
              </w:rPr>
              <w:t>osa</w:t>
            </w:r>
            <w:r w:rsidRPr="008F6F06">
              <w:rPr>
                <w:rFonts w:eastAsia="Times New Roman"/>
                <w:iCs/>
                <w:noProof/>
                <w:lang w:val="et-EE"/>
              </w:rPr>
              <w:t xml:space="preserve"> ametnik</w:t>
            </w:r>
            <w:r w:rsidR="00B507E6">
              <w:rPr>
                <w:rFonts w:eastAsia="Times New Roman"/>
                <w:iCs/>
                <w:noProof/>
                <w:lang w:val="et-EE"/>
              </w:rPr>
              <w:t>est</w:t>
            </w:r>
            <w:r w:rsidRPr="008F6F06">
              <w:rPr>
                <w:rFonts w:eastAsia="Times New Roman"/>
                <w:iCs/>
                <w:noProof/>
                <w:lang w:val="et-EE"/>
              </w:rPr>
              <w:t xml:space="preserve"> on koolitatud </w:t>
            </w:r>
            <w:r w:rsidR="00DC246C" w:rsidRPr="008F6F06">
              <w:rPr>
                <w:rFonts w:eastAsia="Times New Roman"/>
                <w:iCs/>
                <w:noProof/>
                <w:lang w:val="et-EE"/>
              </w:rPr>
              <w:t xml:space="preserve">viima </w:t>
            </w:r>
            <w:r w:rsidR="00B507E6" w:rsidRPr="008F6F06">
              <w:rPr>
                <w:rFonts w:eastAsia="Times New Roman"/>
                <w:iCs/>
                <w:noProof/>
                <w:lang w:val="et-EE"/>
              </w:rPr>
              <w:t xml:space="preserve">läbi </w:t>
            </w:r>
            <w:r w:rsidRPr="008F6F06">
              <w:rPr>
                <w:rFonts w:eastAsia="Times New Roman"/>
                <w:iCs/>
                <w:noProof/>
                <w:lang w:val="et-EE"/>
              </w:rPr>
              <w:t xml:space="preserve">sisulisi menetlusi ja tegema otsuseid. PPA </w:t>
            </w:r>
            <w:r w:rsidR="00DF59A6" w:rsidRPr="008F6F06">
              <w:rPr>
                <w:rFonts w:eastAsia="Times New Roman"/>
                <w:iCs/>
                <w:noProof/>
                <w:lang w:val="et-EE"/>
              </w:rPr>
              <w:t>lähetab</w:t>
            </w:r>
            <w:r w:rsidRPr="008F6F06">
              <w:rPr>
                <w:rFonts w:eastAsia="Times New Roman"/>
                <w:iCs/>
                <w:noProof/>
                <w:lang w:val="et-EE"/>
              </w:rPr>
              <w:t xml:space="preserve"> igal aastal </w:t>
            </w:r>
            <w:r w:rsidR="00B507E6">
              <w:rPr>
                <w:rFonts w:eastAsia="Times New Roman"/>
                <w:iCs/>
                <w:noProof/>
                <w:lang w:val="et-EE"/>
              </w:rPr>
              <w:t>pooleteiseks</w:t>
            </w:r>
            <w:r w:rsidRPr="008F6F06">
              <w:rPr>
                <w:rFonts w:eastAsia="Times New Roman"/>
                <w:iCs/>
                <w:noProof/>
                <w:lang w:val="et-EE"/>
              </w:rPr>
              <w:t xml:space="preserve"> kuu</w:t>
            </w:r>
            <w:r w:rsidR="00B507E6">
              <w:rPr>
                <w:rFonts w:eastAsia="Times New Roman"/>
                <w:iCs/>
                <w:noProof/>
                <w:lang w:val="et-EE"/>
              </w:rPr>
              <w:t>ks</w:t>
            </w:r>
            <w:r w:rsidRPr="008F6F06">
              <w:rPr>
                <w:rFonts w:eastAsia="Times New Roman"/>
                <w:iCs/>
                <w:noProof/>
                <w:lang w:val="et-EE"/>
              </w:rPr>
              <w:t xml:space="preserve"> </w:t>
            </w:r>
            <w:r w:rsidR="00B507E6">
              <w:rPr>
                <w:rFonts w:eastAsia="Times New Roman"/>
                <w:iCs/>
                <w:noProof/>
                <w:lang w:val="et-EE"/>
              </w:rPr>
              <w:t>ehk kuueks</w:t>
            </w:r>
            <w:r w:rsidRPr="008F6F06">
              <w:rPr>
                <w:rFonts w:eastAsia="Times New Roman"/>
                <w:iCs/>
                <w:noProof/>
                <w:lang w:val="et-EE"/>
              </w:rPr>
              <w:t xml:space="preserve"> nädala</w:t>
            </w:r>
            <w:r w:rsidR="00B507E6">
              <w:rPr>
                <w:rFonts w:eastAsia="Times New Roman"/>
                <w:iCs/>
                <w:noProof/>
                <w:lang w:val="et-EE"/>
              </w:rPr>
              <w:t>ks</w:t>
            </w:r>
            <w:r w:rsidRPr="008F6F06">
              <w:rPr>
                <w:rFonts w:eastAsia="Times New Roman"/>
                <w:iCs/>
                <w:noProof/>
                <w:lang w:val="et-EE"/>
              </w:rPr>
              <w:t xml:space="preserve"> </w:t>
            </w:r>
            <w:r w:rsidR="00134F7D">
              <w:rPr>
                <w:rFonts w:eastAsia="Times New Roman"/>
                <w:iCs/>
                <w:noProof/>
                <w:lang w:val="et-EE"/>
              </w:rPr>
              <w:t>EUAA</w:t>
            </w:r>
            <w:r w:rsidR="00134F7D" w:rsidRPr="008F6F06">
              <w:rPr>
                <w:rFonts w:eastAsia="Times New Roman"/>
                <w:iCs/>
                <w:noProof/>
                <w:lang w:val="et-EE"/>
              </w:rPr>
              <w:t xml:space="preserve"> </w:t>
            </w:r>
            <w:r w:rsidRPr="008F6F06">
              <w:rPr>
                <w:rFonts w:eastAsia="Times New Roman"/>
                <w:iCs/>
                <w:noProof/>
                <w:lang w:val="et-EE"/>
              </w:rPr>
              <w:t>varjupaigatugi</w:t>
            </w:r>
            <w:r w:rsidR="00044112">
              <w:rPr>
                <w:rFonts w:eastAsia="Times New Roman"/>
                <w:iCs/>
                <w:noProof/>
                <w:lang w:val="et-EE"/>
              </w:rPr>
              <w:t>rühmadesse</w:t>
            </w:r>
            <w:r w:rsidRPr="008F6F06">
              <w:rPr>
                <w:rFonts w:eastAsia="Times New Roman"/>
                <w:iCs/>
                <w:noProof/>
                <w:lang w:val="et-EE"/>
              </w:rPr>
              <w:t xml:space="preserve"> 3–4 ametnikku. </w:t>
            </w:r>
            <w:r w:rsidR="00DF59A6" w:rsidRPr="008F6F06">
              <w:rPr>
                <w:rFonts w:eastAsia="Times New Roman"/>
                <w:iCs/>
                <w:noProof/>
                <w:lang w:val="et-EE"/>
              </w:rPr>
              <w:t>PPA</w:t>
            </w:r>
            <w:r w:rsidRPr="008F6F06">
              <w:rPr>
                <w:rFonts w:eastAsia="Times New Roman"/>
                <w:iCs/>
                <w:noProof/>
                <w:lang w:val="et-EE"/>
              </w:rPr>
              <w:t xml:space="preserve"> on pakkunud igal aastal ligikaudu 60 </w:t>
            </w:r>
            <w:r w:rsidR="00DF59A6" w:rsidRPr="008F6F06">
              <w:rPr>
                <w:rFonts w:eastAsia="Times New Roman"/>
                <w:iCs/>
                <w:noProof/>
                <w:lang w:val="et-EE"/>
              </w:rPr>
              <w:t xml:space="preserve">ühikut tehnilist </w:t>
            </w:r>
            <w:r w:rsidRPr="008F6F06">
              <w:rPr>
                <w:rFonts w:eastAsia="Times New Roman"/>
                <w:iCs/>
                <w:noProof/>
                <w:lang w:val="et-EE"/>
              </w:rPr>
              <w:t>tugivarustust</w:t>
            </w:r>
            <w:r w:rsidR="00134F7D">
              <w:rPr>
                <w:rFonts w:eastAsia="Times New Roman"/>
                <w:iCs/>
                <w:noProof/>
                <w:lang w:val="et-EE"/>
              </w:rPr>
              <w:t xml:space="preserve"> (nt droon, kaamera, laev meeskonnaga)</w:t>
            </w:r>
            <w:r w:rsidRPr="008F6F06">
              <w:rPr>
                <w:rFonts w:eastAsia="Times New Roman"/>
                <w:iCs/>
                <w:noProof/>
                <w:lang w:val="et-EE"/>
              </w:rPr>
              <w:t>. Eesti on võtnud kohustuse jätkata toetuse andmist vähemalt samas mahus.</w:t>
            </w:r>
          </w:p>
          <w:p w14:paraId="0511DCEE" w14:textId="77777777" w:rsidR="00D4003F" w:rsidRPr="008F6F06" w:rsidRDefault="00D4003F" w:rsidP="00D4003F">
            <w:pPr>
              <w:spacing w:before="0" w:after="0"/>
              <w:rPr>
                <w:rFonts w:eastAsia="Times New Roman"/>
                <w:iCs/>
                <w:noProof/>
                <w:lang w:val="et-EE"/>
              </w:rPr>
            </w:pPr>
          </w:p>
          <w:p w14:paraId="3EE5CCAE" w14:textId="1EE35458" w:rsidR="007F42A0" w:rsidRPr="008F6F06" w:rsidRDefault="009A5AAF" w:rsidP="00D4003F">
            <w:pPr>
              <w:spacing w:before="0" w:after="0"/>
              <w:rPr>
                <w:rFonts w:eastAsia="Times New Roman"/>
                <w:b/>
                <w:bCs/>
                <w:iCs/>
                <w:noProof/>
                <w:u w:val="single"/>
                <w:lang w:val="et-EE"/>
              </w:rPr>
            </w:pPr>
            <w:r w:rsidRPr="008F6F06">
              <w:rPr>
                <w:rFonts w:eastAsia="Times New Roman"/>
                <w:b/>
                <w:bCs/>
                <w:iCs/>
                <w:noProof/>
                <w:u w:val="single"/>
                <w:lang w:val="et-EE"/>
              </w:rPr>
              <w:t>Tegevustoetus</w:t>
            </w:r>
            <w:r w:rsidR="00B507E6">
              <w:rPr>
                <w:rFonts w:eastAsia="Times New Roman"/>
                <w:b/>
                <w:bCs/>
                <w:iCs/>
                <w:noProof/>
                <w:u w:val="single"/>
                <w:lang w:val="et-EE"/>
              </w:rPr>
              <w:t>.</w:t>
            </w:r>
            <w:r w:rsidRPr="008F6F06">
              <w:rPr>
                <w:rFonts w:eastAsia="Times New Roman"/>
                <w:b/>
                <w:bCs/>
                <w:iCs/>
                <w:noProof/>
                <w:lang w:val="et-EE"/>
              </w:rPr>
              <w:t xml:space="preserve"> </w:t>
            </w:r>
            <w:bookmarkStart w:id="825" w:name="_Hlk88732691"/>
            <w:r w:rsidRPr="008F6F06">
              <w:rPr>
                <w:rFonts w:eastAsia="Times New Roman"/>
                <w:iCs/>
                <w:noProof/>
                <w:lang w:val="et-EE"/>
              </w:rPr>
              <w:t xml:space="preserve">Eesti kavatseb kasutada tegevustoetust, et aidata </w:t>
            </w:r>
            <w:r w:rsidR="000111E9" w:rsidRPr="008F6F06">
              <w:rPr>
                <w:rFonts w:eastAsia="Times New Roman"/>
                <w:iCs/>
                <w:noProof/>
                <w:lang w:val="et-EE"/>
              </w:rPr>
              <w:t>AMIFi</w:t>
            </w:r>
            <w:r w:rsidRPr="008F6F06">
              <w:rPr>
                <w:rFonts w:eastAsia="Times New Roman"/>
                <w:iCs/>
                <w:noProof/>
                <w:lang w:val="et-EE"/>
              </w:rPr>
              <w:t xml:space="preserve"> </w:t>
            </w:r>
            <w:r w:rsidR="000111E9" w:rsidRPr="008F6F06">
              <w:rPr>
                <w:rFonts w:eastAsia="Times New Roman"/>
                <w:iCs/>
                <w:noProof/>
                <w:lang w:val="et-EE"/>
              </w:rPr>
              <w:t>rakenduskava</w:t>
            </w:r>
            <w:r w:rsidRPr="008F6F06">
              <w:rPr>
                <w:rFonts w:eastAsia="Times New Roman"/>
                <w:iCs/>
                <w:noProof/>
                <w:lang w:val="et-EE"/>
              </w:rPr>
              <w:t xml:space="preserve"> eesmärke</w:t>
            </w:r>
            <w:r w:rsidR="00953935" w:rsidRPr="008F6F06">
              <w:rPr>
                <w:rFonts w:eastAsia="Times New Roman"/>
                <w:iCs/>
                <w:noProof/>
                <w:lang w:val="et-EE"/>
              </w:rPr>
              <w:t xml:space="preserve"> </w:t>
            </w:r>
            <w:r w:rsidR="00F06F94" w:rsidRPr="008F6F06">
              <w:rPr>
                <w:rFonts w:eastAsia="Times New Roman"/>
                <w:iCs/>
                <w:noProof/>
                <w:lang w:val="et-EE"/>
              </w:rPr>
              <w:t xml:space="preserve">paremini </w:t>
            </w:r>
            <w:r w:rsidR="00953935">
              <w:rPr>
                <w:rFonts w:eastAsia="Times New Roman"/>
                <w:iCs/>
                <w:noProof/>
                <w:lang w:val="et-EE"/>
              </w:rPr>
              <w:t>saavutada</w:t>
            </w:r>
            <w:r w:rsidRPr="008F6F06">
              <w:rPr>
                <w:rFonts w:eastAsia="Times New Roman"/>
                <w:iCs/>
                <w:noProof/>
                <w:lang w:val="et-EE"/>
              </w:rPr>
              <w:t xml:space="preserve">. Tegevustoetus võimaldab säilitada </w:t>
            </w:r>
            <w:r w:rsidR="00AB4E87">
              <w:rPr>
                <w:rFonts w:eastAsia="Times New Roman"/>
                <w:iCs/>
                <w:noProof/>
                <w:lang w:val="et-EE"/>
              </w:rPr>
              <w:t>suutlik</w:t>
            </w:r>
            <w:r w:rsidR="00570651">
              <w:rPr>
                <w:rFonts w:eastAsia="Times New Roman"/>
                <w:iCs/>
                <w:noProof/>
                <w:lang w:val="et-EE"/>
              </w:rPr>
              <w:t>kus</w:t>
            </w:r>
            <w:r w:rsidR="00AB4E87">
              <w:rPr>
                <w:rFonts w:eastAsia="Times New Roman"/>
                <w:iCs/>
                <w:noProof/>
                <w:lang w:val="et-EE"/>
              </w:rPr>
              <w:t>t</w:t>
            </w:r>
            <w:r w:rsidRPr="008F6F06">
              <w:rPr>
                <w:rFonts w:eastAsia="Times New Roman"/>
                <w:iCs/>
                <w:noProof/>
                <w:lang w:val="et-EE"/>
              </w:rPr>
              <w:t>, mis on liidu kui terviku jaoks oluli</w:t>
            </w:r>
            <w:r w:rsidR="00295AEC">
              <w:rPr>
                <w:rFonts w:eastAsia="Times New Roman"/>
                <w:iCs/>
                <w:noProof/>
                <w:lang w:val="et-EE"/>
              </w:rPr>
              <w:t>ne</w:t>
            </w:r>
            <w:r w:rsidRPr="008F6F06">
              <w:rPr>
                <w:rFonts w:eastAsia="Times New Roman"/>
                <w:iCs/>
                <w:noProof/>
                <w:lang w:val="et-EE"/>
              </w:rPr>
              <w:t xml:space="preserve">. </w:t>
            </w:r>
            <w:r w:rsidR="00DF59A6" w:rsidRPr="008F6F06">
              <w:rPr>
                <w:rFonts w:eastAsia="Times New Roman"/>
                <w:iCs/>
                <w:noProof/>
                <w:lang w:val="et-EE"/>
              </w:rPr>
              <w:t>Tegevustoetusest kaetakse osa v</w:t>
            </w:r>
            <w:r w:rsidRPr="008F6F06">
              <w:rPr>
                <w:rFonts w:eastAsia="Times New Roman"/>
                <w:iCs/>
                <w:noProof/>
                <w:lang w:val="et-EE"/>
              </w:rPr>
              <w:t>arjupaiga</w:t>
            </w:r>
            <w:r w:rsidR="00044112">
              <w:rPr>
                <w:rFonts w:eastAsia="Times New Roman"/>
                <w:iCs/>
                <w:noProof/>
                <w:lang w:val="et-EE"/>
              </w:rPr>
              <w:t xml:space="preserve"> </w:t>
            </w:r>
            <w:r w:rsidR="00DF59A6" w:rsidRPr="008F6F06">
              <w:rPr>
                <w:rFonts w:eastAsia="Times New Roman"/>
                <w:iCs/>
                <w:noProof/>
                <w:lang w:val="et-EE"/>
              </w:rPr>
              <w:t xml:space="preserve">valdkonna </w:t>
            </w:r>
            <w:r w:rsidRPr="008F6F06">
              <w:rPr>
                <w:rFonts w:eastAsia="Times New Roman"/>
                <w:iCs/>
                <w:noProof/>
                <w:lang w:val="et-EE"/>
              </w:rPr>
              <w:t>IT-süsteemid</w:t>
            </w:r>
            <w:r w:rsidR="00DF59A6" w:rsidRPr="008F6F06">
              <w:rPr>
                <w:rFonts w:eastAsia="Times New Roman"/>
                <w:iCs/>
                <w:noProof/>
                <w:lang w:val="et-EE"/>
              </w:rPr>
              <w:t>e</w:t>
            </w:r>
            <w:r w:rsidRPr="008F6F06">
              <w:rPr>
                <w:rFonts w:eastAsia="Times New Roman"/>
                <w:iCs/>
                <w:noProof/>
                <w:lang w:val="et-EE"/>
              </w:rPr>
              <w:t xml:space="preserve"> ja </w:t>
            </w:r>
            <w:r w:rsidR="001B41CD">
              <w:rPr>
                <w:rFonts w:eastAsia="Times New Roman"/>
                <w:iCs/>
                <w:noProof/>
                <w:lang w:val="et-EE"/>
              </w:rPr>
              <w:t>-</w:t>
            </w:r>
            <w:r w:rsidRPr="008F6F06">
              <w:rPr>
                <w:rFonts w:eastAsia="Times New Roman"/>
                <w:iCs/>
                <w:noProof/>
                <w:lang w:val="et-EE"/>
              </w:rPr>
              <w:t xml:space="preserve">seadmete </w:t>
            </w:r>
            <w:r w:rsidR="00DF59A6" w:rsidRPr="008F6F06">
              <w:rPr>
                <w:rFonts w:eastAsia="Times New Roman"/>
                <w:iCs/>
                <w:noProof/>
                <w:lang w:val="et-EE"/>
              </w:rPr>
              <w:t>ülalpidamiskuludest</w:t>
            </w:r>
            <w:r w:rsidRPr="008F6F06">
              <w:rPr>
                <w:rFonts w:eastAsia="Times New Roman"/>
                <w:iCs/>
                <w:noProof/>
                <w:lang w:val="et-EE"/>
              </w:rPr>
              <w:t xml:space="preserve">. Rahvusvahelise kaitse taotlejate </w:t>
            </w:r>
            <w:r w:rsidR="00DF59A6" w:rsidRPr="008F6F06">
              <w:rPr>
                <w:rFonts w:eastAsia="Times New Roman"/>
                <w:iCs/>
                <w:noProof/>
                <w:lang w:val="et-EE"/>
              </w:rPr>
              <w:t>andmete töötlemise</w:t>
            </w:r>
            <w:r w:rsidRPr="008F6F06">
              <w:rPr>
                <w:rFonts w:eastAsia="Times New Roman"/>
                <w:iCs/>
                <w:noProof/>
                <w:lang w:val="et-EE"/>
              </w:rPr>
              <w:t xml:space="preserve"> süsteemi arendamine tagab kvaliteetse ja kiire </w:t>
            </w:r>
            <w:r w:rsidR="00DF59A6" w:rsidRPr="008F6F06">
              <w:rPr>
                <w:rFonts w:eastAsia="Times New Roman"/>
                <w:iCs/>
                <w:noProof/>
                <w:lang w:val="et-EE"/>
              </w:rPr>
              <w:t>menetlus</w:t>
            </w:r>
            <w:r w:rsidR="00731269">
              <w:rPr>
                <w:rFonts w:eastAsia="Times New Roman"/>
                <w:iCs/>
                <w:noProof/>
                <w:lang w:val="et-EE"/>
              </w:rPr>
              <w:t>e</w:t>
            </w:r>
            <w:r w:rsidRPr="008F6F06">
              <w:rPr>
                <w:rFonts w:eastAsia="Times New Roman"/>
                <w:iCs/>
                <w:noProof/>
                <w:lang w:val="et-EE"/>
              </w:rPr>
              <w:t xml:space="preserve"> ning andmete vahetamise teiste asjakohaste IT-süsteemidega rahvusvahelise kaitse taotluste menetlemisel ja otsuste tegemisel. PPA on peamine asutus, kes vastutab varjupaigapoliitika ja -menetluste rakendamise eest Eestis. Sõltuvalt riiklikust korraldusest võib IT-süsteemide hooldusega seotud rahalisi vahendeid suunata </w:t>
            </w:r>
            <w:r w:rsidR="007F42A0" w:rsidRPr="008F6F06">
              <w:rPr>
                <w:rFonts w:eastAsia="Times New Roman"/>
                <w:iCs/>
                <w:noProof/>
                <w:lang w:val="et-EE"/>
              </w:rPr>
              <w:t xml:space="preserve">ka </w:t>
            </w:r>
            <w:r w:rsidR="00DF59A6" w:rsidRPr="008F6F06">
              <w:rPr>
                <w:rFonts w:eastAsia="Times New Roman"/>
                <w:iCs/>
                <w:noProof/>
                <w:lang w:val="et-EE"/>
              </w:rPr>
              <w:t>S</w:t>
            </w:r>
            <w:r w:rsidRPr="008F6F06">
              <w:rPr>
                <w:rFonts w:eastAsia="Times New Roman"/>
                <w:iCs/>
                <w:noProof/>
                <w:lang w:val="et-EE"/>
              </w:rPr>
              <w:t xml:space="preserve">iseministeeriumi </w:t>
            </w:r>
            <w:r w:rsidR="0048556E" w:rsidRPr="008F6F06">
              <w:rPr>
                <w:rFonts w:eastAsia="Times New Roman"/>
                <w:iCs/>
                <w:noProof/>
                <w:lang w:val="et-EE"/>
              </w:rPr>
              <w:t>infotehnoloogia- ja arendus</w:t>
            </w:r>
            <w:r w:rsidRPr="008F6F06">
              <w:rPr>
                <w:rFonts w:eastAsia="Times New Roman"/>
                <w:iCs/>
                <w:noProof/>
                <w:lang w:val="et-EE"/>
              </w:rPr>
              <w:t xml:space="preserve">keskusele, kes vastutab kõigi </w:t>
            </w:r>
            <w:r w:rsidR="00B8348C" w:rsidRPr="008F6F06">
              <w:rPr>
                <w:rFonts w:eastAsia="Times New Roman"/>
                <w:iCs/>
                <w:noProof/>
                <w:lang w:val="et-EE"/>
              </w:rPr>
              <w:t>varjupaiga</w:t>
            </w:r>
            <w:r w:rsidR="0008294D">
              <w:rPr>
                <w:rFonts w:eastAsia="Times New Roman"/>
                <w:iCs/>
                <w:noProof/>
                <w:lang w:val="et-EE"/>
              </w:rPr>
              <w:t xml:space="preserve"> </w:t>
            </w:r>
            <w:r w:rsidR="00B8348C" w:rsidRPr="008F6F06">
              <w:rPr>
                <w:rFonts w:eastAsia="Times New Roman"/>
                <w:iCs/>
                <w:noProof/>
                <w:lang w:val="et-EE"/>
              </w:rPr>
              <w:t xml:space="preserve">valdkonna </w:t>
            </w:r>
            <w:r w:rsidRPr="008F6F06">
              <w:rPr>
                <w:rFonts w:eastAsia="Times New Roman"/>
                <w:iCs/>
                <w:noProof/>
                <w:lang w:val="et-EE"/>
              </w:rPr>
              <w:t>IT-süsteemide arendamise ja hooldamise eest.</w:t>
            </w:r>
          </w:p>
          <w:bookmarkEnd w:id="825"/>
          <w:p w14:paraId="505EB3BA" w14:textId="77777777" w:rsidR="009A5AAF" w:rsidRPr="008F6F06" w:rsidRDefault="009A5AAF" w:rsidP="00D4003F">
            <w:pPr>
              <w:spacing w:before="0" w:after="0"/>
              <w:rPr>
                <w:rFonts w:eastAsia="Times New Roman"/>
                <w:iCs/>
                <w:noProof/>
                <w:lang w:val="et-EE"/>
              </w:rPr>
            </w:pPr>
          </w:p>
          <w:p w14:paraId="71CD80E7" w14:textId="52681225" w:rsidR="00D4003F" w:rsidRPr="008F6F06" w:rsidRDefault="00D4003F" w:rsidP="00D4003F">
            <w:pPr>
              <w:spacing w:before="0" w:after="0"/>
              <w:rPr>
                <w:rFonts w:eastAsia="Times New Roman"/>
                <w:iCs/>
                <w:noProof/>
                <w:lang w:val="et-EE"/>
              </w:rPr>
            </w:pPr>
            <w:r w:rsidRPr="008F6F06">
              <w:rPr>
                <w:rFonts w:eastAsia="Times New Roman"/>
                <w:b/>
                <w:bCs/>
                <w:iCs/>
                <w:noProof/>
                <w:u w:val="single"/>
                <w:lang w:val="et-EE"/>
              </w:rPr>
              <w:t>Finantsinstrumendid</w:t>
            </w:r>
            <w:r w:rsidR="00B8348C" w:rsidRPr="00AA6522">
              <w:rPr>
                <w:rFonts w:eastAsia="Times New Roman"/>
                <w:b/>
                <w:bCs/>
                <w:iCs/>
                <w:noProof/>
                <w:u w:val="single"/>
                <w:lang w:val="et-EE"/>
              </w:rPr>
              <w:t>.</w:t>
            </w:r>
            <w:r w:rsidR="009A5AAF" w:rsidRPr="008F6F06">
              <w:rPr>
                <w:rFonts w:eastAsia="Times New Roman"/>
                <w:iCs/>
                <w:noProof/>
                <w:lang w:val="et-EE"/>
              </w:rPr>
              <w:t xml:space="preserve"> Ei kohaldata.</w:t>
            </w:r>
          </w:p>
          <w:p w14:paraId="798A829D" w14:textId="2CD4910E" w:rsidR="009D4A9B" w:rsidRPr="008F6F06" w:rsidRDefault="009D4A9B" w:rsidP="00D4003F">
            <w:pPr>
              <w:spacing w:before="0" w:after="0"/>
              <w:rPr>
                <w:rFonts w:eastAsia="Times New Roman"/>
                <w:iCs/>
                <w:noProof/>
                <w:lang w:val="et-EE"/>
              </w:rPr>
            </w:pPr>
          </w:p>
        </w:tc>
      </w:tr>
    </w:tbl>
    <w:p w14:paraId="206C0197" w14:textId="77777777" w:rsidR="009D4A9B" w:rsidRPr="008F6F06" w:rsidRDefault="009D4A9B">
      <w:pPr>
        <w:spacing w:before="0" w:after="200" w:line="276" w:lineRule="auto"/>
        <w:jc w:val="left"/>
        <w:rPr>
          <w:rFonts w:eastAsia="Times New Roman"/>
          <w:b/>
          <w:iCs/>
          <w:noProof/>
          <w:szCs w:val="24"/>
          <w:lang w:val="et-EE"/>
        </w:rPr>
        <w:sectPr w:rsidR="009D4A9B" w:rsidRPr="008F6F06" w:rsidSect="004A6E0A">
          <w:headerReference w:type="default" r:id="rId11"/>
          <w:footerReference w:type="default" r:id="rId12"/>
          <w:headerReference w:type="first" r:id="rId13"/>
          <w:footerReference w:type="first" r:id="rId14"/>
          <w:footnotePr>
            <w:numRestart w:val="eachSect"/>
          </w:footnotePr>
          <w:type w:val="continuous"/>
          <w:pgSz w:w="11906" w:h="16838" w:code="9"/>
          <w:pgMar w:top="567" w:right="1134" w:bottom="567" w:left="1134" w:header="709" w:footer="709" w:gutter="0"/>
          <w:cols w:space="708"/>
          <w:titlePg/>
          <w:docGrid w:linePitch="360"/>
          <w:sectPrChange w:id="826" w:author="Ave Osman" w:date="2025-07-21T12:32:00Z" w16du:dateUtc="2025-07-21T09:32:00Z">
            <w:sectPr w:rsidR="009D4A9B" w:rsidRPr="008F6F06" w:rsidSect="004A6E0A">
              <w:type w:val="nextPage"/>
              <w:pgMar w:top="567" w:right="1134" w:bottom="567" w:left="1134" w:header="709" w:footer="709" w:gutter="0"/>
            </w:sectPr>
          </w:sectPrChange>
        </w:sectPr>
      </w:pPr>
    </w:p>
    <w:p w14:paraId="2708E87E" w14:textId="5DAA9A5B" w:rsidR="004E6CFE" w:rsidRPr="008F6F06" w:rsidRDefault="004E6CFE" w:rsidP="009D4A9B">
      <w:pPr>
        <w:spacing w:before="0" w:after="0"/>
        <w:rPr>
          <w:rFonts w:eastAsia="Times New Roman"/>
          <w:b/>
          <w:iCs/>
          <w:noProof/>
          <w:szCs w:val="24"/>
          <w:lang w:val="et-EE"/>
        </w:rPr>
      </w:pPr>
      <w:r w:rsidRPr="0038368F">
        <w:rPr>
          <w:rFonts w:eastAsia="Times New Roman"/>
          <w:b/>
          <w:szCs w:val="24"/>
          <w:lang w:val="et-EE"/>
        </w:rPr>
        <w:t>2.1.2</w:t>
      </w:r>
      <w:r w:rsidR="00092B35" w:rsidRPr="0038368F">
        <w:rPr>
          <w:rFonts w:eastAsia="Times New Roman"/>
          <w:b/>
          <w:szCs w:val="24"/>
          <w:lang w:val="et-EE"/>
        </w:rPr>
        <w:t>.</w:t>
      </w:r>
      <w:r w:rsidRPr="0038368F">
        <w:rPr>
          <w:rFonts w:eastAsia="Times New Roman"/>
          <w:b/>
          <w:szCs w:val="24"/>
          <w:lang w:val="et-EE"/>
        </w:rPr>
        <w:t xml:space="preserve"> Näitajad</w:t>
      </w:r>
    </w:p>
    <w:p w14:paraId="168032FF" w14:textId="77777777" w:rsidR="009D4A9B" w:rsidRPr="008F6F06" w:rsidRDefault="009D4A9B" w:rsidP="009D4A9B">
      <w:pPr>
        <w:spacing w:before="0" w:after="0"/>
        <w:rPr>
          <w:i/>
          <w:iCs/>
          <w:sz w:val="20"/>
          <w:lang w:val="et-EE"/>
        </w:rPr>
      </w:pPr>
    </w:p>
    <w:p w14:paraId="1BCBFAA0" w14:textId="7E3D7360" w:rsidR="004E6CFE" w:rsidRPr="008F6F06" w:rsidRDefault="004E6CFE" w:rsidP="009D4A9B">
      <w:pPr>
        <w:spacing w:before="0" w:after="0"/>
        <w:rPr>
          <w:i/>
          <w:iCs/>
          <w:sz w:val="20"/>
          <w:lang w:val="et-EE"/>
        </w:rPr>
      </w:pPr>
      <w:bookmarkStart w:id="827" w:name="_Hlk93919992"/>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 4 punkt e</w:t>
      </w:r>
    </w:p>
    <w:bookmarkEnd w:id="827"/>
    <w:p w14:paraId="7B5A7F39" w14:textId="77777777" w:rsidR="004E6CFE" w:rsidRPr="008F6F06" w:rsidRDefault="004E6CFE" w:rsidP="009D4A9B">
      <w:pPr>
        <w:spacing w:before="0" w:after="0"/>
        <w:rPr>
          <w:lang w:val="et-EE"/>
        </w:rPr>
      </w:pPr>
    </w:p>
    <w:p w14:paraId="0E9D5D6A" w14:textId="7D8CEAC8" w:rsidR="004E6CFE" w:rsidRPr="008F6F06" w:rsidRDefault="004E6CFE" w:rsidP="009D4A9B">
      <w:pPr>
        <w:spacing w:before="0" w:after="0"/>
        <w:rPr>
          <w:rFonts w:eastAsia="Times New Roman"/>
          <w:b/>
          <w:bCs/>
          <w:sz w:val="22"/>
          <w:szCs w:val="22"/>
          <w:lang w:val="et-EE"/>
        </w:rPr>
      </w:pPr>
      <w:r w:rsidRPr="008F6F06">
        <w:rPr>
          <w:rFonts w:eastAsia="Times New Roman"/>
          <w:b/>
          <w:bCs/>
          <w:sz w:val="22"/>
          <w:szCs w:val="22"/>
          <w:lang w:val="et-EE"/>
        </w:rPr>
        <w:t>Tabel 1</w:t>
      </w:r>
      <w:r w:rsidR="00092B35">
        <w:rPr>
          <w:rFonts w:eastAsia="Times New Roman"/>
          <w:b/>
          <w:bCs/>
          <w:sz w:val="22"/>
          <w:szCs w:val="22"/>
          <w:lang w:val="et-EE"/>
        </w:rPr>
        <w:t>.</w:t>
      </w:r>
      <w:r w:rsidRPr="008F6F06">
        <w:rPr>
          <w:rFonts w:eastAsia="Times New Roman"/>
          <w:b/>
          <w:bCs/>
          <w:sz w:val="22"/>
          <w:szCs w:val="22"/>
          <w:lang w:val="et-EE"/>
        </w:rPr>
        <w:t xml:space="preserve"> Väljundnäitajad</w:t>
      </w:r>
    </w:p>
    <w:p w14:paraId="2B33534F" w14:textId="77777777" w:rsidR="009D4A9B" w:rsidRPr="008F6F06" w:rsidRDefault="009D4A9B" w:rsidP="009D4A9B">
      <w:pPr>
        <w:spacing w:before="0" w:after="0"/>
        <w:rPr>
          <w:rFonts w:eastAsia="Times New Roman"/>
          <w:b/>
          <w:bCs/>
          <w:sz w:val="22"/>
          <w:szCs w:val="22"/>
          <w:lang w:val="et-EE"/>
        </w:rPr>
      </w:pPr>
    </w:p>
    <w:tbl>
      <w:tblPr>
        <w:tblpPr w:leftFromText="141" w:rightFromText="141" w:vertAnchor="text" w:tblpY="1"/>
        <w:tblOverlap w:val="neve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868"/>
        <w:gridCol w:w="2957"/>
        <w:gridCol w:w="1390"/>
        <w:gridCol w:w="1479"/>
        <w:gridCol w:w="1425"/>
      </w:tblGrid>
      <w:tr w:rsidR="009D4A9B" w:rsidRPr="008F6F06" w14:paraId="243B2B4F" w14:textId="77777777" w:rsidTr="009D4A9B">
        <w:trPr>
          <w:trHeight w:val="656"/>
        </w:trPr>
        <w:tc>
          <w:tcPr>
            <w:tcW w:w="526" w:type="pct"/>
          </w:tcPr>
          <w:p w14:paraId="46155877" w14:textId="77777777" w:rsidR="004E6CFE" w:rsidRPr="008F6F06" w:rsidRDefault="004E6CFE" w:rsidP="00475153">
            <w:pPr>
              <w:pStyle w:val="Text1"/>
              <w:ind w:left="0"/>
              <w:rPr>
                <w:b/>
                <w:noProof/>
                <w:sz w:val="16"/>
                <w:szCs w:val="16"/>
                <w:lang w:val="et-EE"/>
              </w:rPr>
            </w:pPr>
            <w:bookmarkStart w:id="828" w:name="_Hlk93413138"/>
            <w:r w:rsidRPr="008F6F06">
              <w:rPr>
                <w:b/>
                <w:noProof/>
                <w:sz w:val="16"/>
                <w:szCs w:val="16"/>
                <w:lang w:val="et-EE"/>
              </w:rPr>
              <w:t>Erieesmärk</w:t>
            </w:r>
          </w:p>
        </w:tc>
        <w:tc>
          <w:tcPr>
            <w:tcW w:w="478" w:type="pct"/>
          </w:tcPr>
          <w:p w14:paraId="3BEFA678" w14:textId="3EF76315" w:rsidR="004E6CFE" w:rsidRPr="008F6F06" w:rsidRDefault="004E6CFE" w:rsidP="00475153">
            <w:pPr>
              <w:pStyle w:val="Text1"/>
              <w:ind w:left="0"/>
              <w:rPr>
                <w:b/>
                <w:noProof/>
                <w:sz w:val="16"/>
                <w:szCs w:val="16"/>
                <w:lang w:val="et-EE"/>
              </w:rPr>
            </w:pPr>
            <w:r w:rsidRPr="008F6F06">
              <w:rPr>
                <w:b/>
                <w:noProof/>
                <w:sz w:val="16"/>
                <w:szCs w:val="16"/>
                <w:lang w:val="et-EE"/>
              </w:rPr>
              <w:t xml:space="preserve">Tunnuskood </w:t>
            </w:r>
          </w:p>
        </w:tc>
        <w:tc>
          <w:tcPr>
            <w:tcW w:w="1629" w:type="pct"/>
            <w:shd w:val="clear" w:color="auto" w:fill="auto"/>
          </w:tcPr>
          <w:p w14:paraId="73D2303E" w14:textId="31D1CFC6" w:rsidR="004E6CFE" w:rsidRPr="008F6F06" w:rsidRDefault="004E6CFE" w:rsidP="00475153">
            <w:pPr>
              <w:pStyle w:val="Text1"/>
              <w:ind w:left="0"/>
              <w:rPr>
                <w:b/>
                <w:noProof/>
                <w:sz w:val="16"/>
                <w:szCs w:val="16"/>
                <w:lang w:val="et-EE"/>
              </w:rPr>
            </w:pPr>
            <w:r w:rsidRPr="008F6F06">
              <w:rPr>
                <w:b/>
                <w:noProof/>
                <w:sz w:val="16"/>
                <w:szCs w:val="16"/>
                <w:lang w:val="et-EE"/>
              </w:rPr>
              <w:t>Näitaja</w:t>
            </w:r>
            <w:r w:rsidR="003B7DA0">
              <w:rPr>
                <w:b/>
                <w:noProof/>
                <w:sz w:val="16"/>
                <w:szCs w:val="16"/>
                <w:lang w:val="et-EE"/>
              </w:rPr>
              <w:t xml:space="preserve"> </w:t>
            </w:r>
          </w:p>
        </w:tc>
        <w:tc>
          <w:tcPr>
            <w:tcW w:w="766" w:type="pct"/>
          </w:tcPr>
          <w:p w14:paraId="6191B4E1" w14:textId="77777777" w:rsidR="004E6CFE" w:rsidRPr="008F6F06" w:rsidRDefault="004E6CFE" w:rsidP="00475153">
            <w:pPr>
              <w:pStyle w:val="Text1"/>
              <w:ind w:left="0"/>
              <w:rPr>
                <w:b/>
                <w:noProof/>
                <w:sz w:val="16"/>
                <w:szCs w:val="16"/>
                <w:lang w:val="et-EE"/>
              </w:rPr>
            </w:pPr>
            <w:r w:rsidRPr="008F6F06">
              <w:rPr>
                <w:b/>
                <w:noProof/>
                <w:sz w:val="16"/>
                <w:szCs w:val="16"/>
                <w:lang w:val="et-EE"/>
              </w:rPr>
              <w:t>Mõõtühik</w:t>
            </w:r>
          </w:p>
        </w:tc>
        <w:tc>
          <w:tcPr>
            <w:tcW w:w="815" w:type="pct"/>
            <w:shd w:val="clear" w:color="auto" w:fill="auto"/>
          </w:tcPr>
          <w:p w14:paraId="2DD50D68" w14:textId="77777777" w:rsidR="004E6CFE" w:rsidRPr="008F6F06" w:rsidRDefault="004E6CFE" w:rsidP="00475153">
            <w:pPr>
              <w:pStyle w:val="Text1"/>
              <w:ind w:left="0"/>
              <w:rPr>
                <w:b/>
                <w:noProof/>
                <w:sz w:val="16"/>
                <w:szCs w:val="16"/>
                <w:lang w:val="et-EE"/>
              </w:rPr>
            </w:pPr>
            <w:r w:rsidRPr="008F6F06">
              <w:rPr>
                <w:b/>
                <w:noProof/>
                <w:sz w:val="16"/>
                <w:szCs w:val="16"/>
                <w:lang w:val="et-EE"/>
              </w:rPr>
              <w:t>Vahe-eesmärk (2024)</w:t>
            </w:r>
          </w:p>
        </w:tc>
        <w:tc>
          <w:tcPr>
            <w:tcW w:w="785" w:type="pct"/>
            <w:shd w:val="clear" w:color="auto" w:fill="auto"/>
          </w:tcPr>
          <w:p w14:paraId="6170174F" w14:textId="77777777" w:rsidR="004E6CFE" w:rsidRPr="008F6F06" w:rsidRDefault="004E6CFE" w:rsidP="00475153">
            <w:pPr>
              <w:pStyle w:val="Text1"/>
              <w:ind w:left="0"/>
              <w:rPr>
                <w:b/>
                <w:noProof/>
                <w:sz w:val="16"/>
                <w:szCs w:val="16"/>
                <w:lang w:val="et-EE"/>
              </w:rPr>
            </w:pPr>
            <w:r w:rsidRPr="008F6F06">
              <w:rPr>
                <w:b/>
                <w:noProof/>
                <w:sz w:val="16"/>
                <w:szCs w:val="16"/>
                <w:lang w:val="et-EE"/>
              </w:rPr>
              <w:t>Sihtväärtus (2029)</w:t>
            </w:r>
          </w:p>
        </w:tc>
      </w:tr>
      <w:tr w:rsidR="009D4A9B" w:rsidRPr="008F6F06" w14:paraId="3C4E1D1F" w14:textId="77777777" w:rsidTr="009D4A9B">
        <w:trPr>
          <w:trHeight w:val="300"/>
        </w:trPr>
        <w:tc>
          <w:tcPr>
            <w:tcW w:w="526" w:type="pct"/>
          </w:tcPr>
          <w:p w14:paraId="0CF947F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SO1</w:t>
            </w:r>
          </w:p>
        </w:tc>
        <w:tc>
          <w:tcPr>
            <w:tcW w:w="478" w:type="pct"/>
          </w:tcPr>
          <w:p w14:paraId="524ADFDE"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O.1.1</w:t>
            </w:r>
          </w:p>
        </w:tc>
        <w:tc>
          <w:tcPr>
            <w:tcW w:w="1629" w:type="pct"/>
            <w:shd w:val="clear" w:color="auto" w:fill="auto"/>
          </w:tcPr>
          <w:p w14:paraId="1D7B1B45" w14:textId="3231521A" w:rsidR="004E6CFE" w:rsidRPr="008F6F06" w:rsidRDefault="00AC1A17" w:rsidP="00475153">
            <w:pPr>
              <w:pStyle w:val="Text1"/>
              <w:ind w:left="0"/>
              <w:rPr>
                <w:bCs/>
                <w:i/>
                <w:noProof/>
                <w:sz w:val="16"/>
                <w:szCs w:val="16"/>
                <w:lang w:val="et-EE"/>
              </w:rPr>
            </w:pPr>
            <w:r w:rsidRPr="008F6F06">
              <w:rPr>
                <w:bCs/>
                <w:i/>
                <w:noProof/>
                <w:sz w:val="16"/>
                <w:szCs w:val="16"/>
                <w:lang w:val="et-EE"/>
              </w:rPr>
              <w:t>Toetatud osalejate arv</w:t>
            </w:r>
            <w:r w:rsidR="003B7DA0">
              <w:rPr>
                <w:bCs/>
                <w:i/>
                <w:noProof/>
                <w:sz w:val="16"/>
                <w:szCs w:val="16"/>
                <w:lang w:val="et-EE"/>
              </w:rPr>
              <w:t>,</w:t>
            </w:r>
            <w:r w:rsidR="003B7DA0" w:rsidRPr="008F6F06">
              <w:rPr>
                <w:bCs/>
                <w:i/>
                <w:noProof/>
                <w:sz w:val="16"/>
                <w:szCs w:val="16"/>
                <w:lang w:val="et-EE"/>
              </w:rPr>
              <w:t xml:space="preserve"> millest omakorda</w:t>
            </w:r>
          </w:p>
        </w:tc>
        <w:tc>
          <w:tcPr>
            <w:tcW w:w="766" w:type="pct"/>
          </w:tcPr>
          <w:p w14:paraId="16D1F4D2" w14:textId="1305DBEE"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r w:rsidR="004E6CFE" w:rsidRPr="008F6F06">
              <w:rPr>
                <w:bCs/>
                <w:i/>
                <w:noProof/>
                <w:sz w:val="16"/>
                <w:szCs w:val="16"/>
                <w:lang w:val="et-EE"/>
              </w:rPr>
              <w:t xml:space="preserve"> </w:t>
            </w:r>
          </w:p>
        </w:tc>
        <w:tc>
          <w:tcPr>
            <w:tcW w:w="815" w:type="pct"/>
            <w:shd w:val="clear" w:color="auto" w:fill="auto"/>
          </w:tcPr>
          <w:p w14:paraId="0FA9CC1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455</w:t>
            </w:r>
          </w:p>
        </w:tc>
        <w:tc>
          <w:tcPr>
            <w:tcW w:w="785" w:type="pct"/>
            <w:shd w:val="clear" w:color="auto" w:fill="auto"/>
          </w:tcPr>
          <w:p w14:paraId="00078A37" w14:textId="4BADBD79" w:rsidR="004E6CFE" w:rsidRPr="008F6F06" w:rsidRDefault="000600E0" w:rsidP="00475153">
            <w:pPr>
              <w:pStyle w:val="Text1"/>
              <w:ind w:left="0"/>
              <w:rPr>
                <w:bCs/>
                <w:i/>
                <w:noProof/>
                <w:sz w:val="16"/>
                <w:szCs w:val="16"/>
                <w:lang w:val="et-EE"/>
              </w:rPr>
            </w:pPr>
            <w:ins w:id="829" w:author="Ave Osman" w:date="2025-07-18T08:14:00Z" w16du:dateUtc="2025-07-18T05:14:00Z">
              <w:r>
                <w:rPr>
                  <w:bCs/>
                  <w:i/>
                  <w:noProof/>
                  <w:sz w:val="16"/>
                  <w:szCs w:val="16"/>
                  <w:lang w:val="et-EE"/>
                </w:rPr>
                <w:t xml:space="preserve">9835 </w:t>
              </w:r>
            </w:ins>
            <w:del w:id="830" w:author="Ave Osman" w:date="2025-07-18T08:14:00Z" w16du:dateUtc="2025-07-18T05:14:00Z">
              <w:r w:rsidR="004E6CFE" w:rsidRPr="008F6F06">
                <w:rPr>
                  <w:bCs/>
                  <w:i/>
                  <w:noProof/>
                  <w:sz w:val="16"/>
                  <w:szCs w:val="16"/>
                  <w:lang w:val="et-EE"/>
                </w:rPr>
                <w:delText>2065</w:delText>
              </w:r>
            </w:del>
          </w:p>
        </w:tc>
      </w:tr>
      <w:tr w:rsidR="009D4A9B" w:rsidRPr="008F6F06" w14:paraId="2772950F" w14:textId="77777777" w:rsidTr="009D4A9B">
        <w:trPr>
          <w:trHeight w:val="300"/>
        </w:trPr>
        <w:tc>
          <w:tcPr>
            <w:tcW w:w="526" w:type="pct"/>
          </w:tcPr>
          <w:p w14:paraId="1BC0107F"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SO1</w:t>
            </w:r>
          </w:p>
        </w:tc>
        <w:tc>
          <w:tcPr>
            <w:tcW w:w="478" w:type="pct"/>
          </w:tcPr>
          <w:p w14:paraId="32459E4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O.1.1.1</w:t>
            </w:r>
          </w:p>
        </w:tc>
        <w:tc>
          <w:tcPr>
            <w:tcW w:w="1629" w:type="pct"/>
            <w:shd w:val="clear" w:color="auto" w:fill="auto"/>
          </w:tcPr>
          <w:p w14:paraId="33D59782" w14:textId="0C5BC31E" w:rsidR="004E6CFE" w:rsidRPr="008F6F06" w:rsidRDefault="00AC1A17" w:rsidP="00475153">
            <w:pPr>
              <w:pStyle w:val="Text1"/>
              <w:ind w:left="0"/>
              <w:rPr>
                <w:bCs/>
                <w:i/>
                <w:noProof/>
                <w:sz w:val="16"/>
                <w:szCs w:val="16"/>
                <w:lang w:val="et-EE"/>
              </w:rPr>
            </w:pPr>
            <w:r w:rsidRPr="008F6F06">
              <w:rPr>
                <w:bCs/>
                <w:i/>
                <w:noProof/>
                <w:sz w:val="16"/>
                <w:szCs w:val="16"/>
                <w:lang w:val="et-EE"/>
              </w:rPr>
              <w:t>õigusabi saanud osalejate arv</w:t>
            </w:r>
          </w:p>
        </w:tc>
        <w:tc>
          <w:tcPr>
            <w:tcW w:w="766" w:type="pct"/>
          </w:tcPr>
          <w:p w14:paraId="242212EC" w14:textId="4AA1A010"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p>
        </w:tc>
        <w:tc>
          <w:tcPr>
            <w:tcW w:w="815" w:type="pct"/>
            <w:shd w:val="clear" w:color="auto" w:fill="auto"/>
          </w:tcPr>
          <w:p w14:paraId="4A3CA028"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80</w:t>
            </w:r>
          </w:p>
        </w:tc>
        <w:tc>
          <w:tcPr>
            <w:tcW w:w="785" w:type="pct"/>
            <w:shd w:val="clear" w:color="auto" w:fill="auto"/>
          </w:tcPr>
          <w:p w14:paraId="12D8EFC2" w14:textId="07049064" w:rsidR="004E6CFE" w:rsidRPr="008F6F06" w:rsidRDefault="000600E0" w:rsidP="00475153">
            <w:pPr>
              <w:pStyle w:val="Text1"/>
              <w:ind w:left="0"/>
              <w:rPr>
                <w:bCs/>
                <w:i/>
                <w:noProof/>
                <w:sz w:val="16"/>
                <w:szCs w:val="16"/>
                <w:lang w:val="et-EE"/>
              </w:rPr>
            </w:pPr>
            <w:ins w:id="831" w:author="Ave Osman" w:date="2025-07-18T08:14:00Z" w16du:dateUtc="2025-07-18T05:14:00Z">
              <w:r>
                <w:rPr>
                  <w:bCs/>
                  <w:i/>
                  <w:noProof/>
                  <w:sz w:val="16"/>
                  <w:szCs w:val="16"/>
                  <w:lang w:val="et-EE"/>
                </w:rPr>
                <w:t xml:space="preserve">1800 </w:t>
              </w:r>
            </w:ins>
            <w:del w:id="832" w:author="Ave Osman" w:date="2025-07-18T08:14:00Z" w16du:dateUtc="2025-07-18T05:14:00Z">
              <w:r w:rsidR="004E6CFE" w:rsidRPr="008F6F06">
                <w:rPr>
                  <w:bCs/>
                  <w:i/>
                  <w:noProof/>
                  <w:sz w:val="16"/>
                  <w:szCs w:val="16"/>
                  <w:lang w:val="et-EE"/>
                </w:rPr>
                <w:delText>280</w:delText>
              </w:r>
            </w:del>
          </w:p>
        </w:tc>
      </w:tr>
      <w:tr w:rsidR="009D4A9B" w:rsidRPr="008F6F06" w14:paraId="48FBBCCA" w14:textId="77777777" w:rsidTr="009D4A9B">
        <w:trPr>
          <w:trHeight w:val="300"/>
        </w:trPr>
        <w:tc>
          <w:tcPr>
            <w:tcW w:w="526" w:type="pct"/>
          </w:tcPr>
          <w:p w14:paraId="71CD210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SO1</w:t>
            </w:r>
          </w:p>
        </w:tc>
        <w:tc>
          <w:tcPr>
            <w:tcW w:w="478" w:type="pct"/>
          </w:tcPr>
          <w:p w14:paraId="65794623"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O.1.1.2.</w:t>
            </w:r>
          </w:p>
        </w:tc>
        <w:tc>
          <w:tcPr>
            <w:tcW w:w="1629" w:type="pct"/>
            <w:shd w:val="clear" w:color="auto" w:fill="auto"/>
          </w:tcPr>
          <w:p w14:paraId="78848DE5" w14:textId="37591B95" w:rsidR="004E6CFE" w:rsidRPr="008F6F06" w:rsidRDefault="00AC1A17" w:rsidP="00475153">
            <w:pPr>
              <w:pStyle w:val="Text1"/>
              <w:ind w:left="0"/>
              <w:rPr>
                <w:bCs/>
                <w:i/>
                <w:noProof/>
                <w:sz w:val="16"/>
                <w:szCs w:val="16"/>
                <w:lang w:val="et-EE"/>
              </w:rPr>
            </w:pPr>
            <w:r w:rsidRPr="008F6F06">
              <w:rPr>
                <w:bCs/>
                <w:i/>
                <w:noProof/>
                <w:sz w:val="16"/>
                <w:szCs w:val="16"/>
                <w:lang w:val="et-EE"/>
              </w:rPr>
              <w:t>nende osalejate arv, kes saavad muud liiki toetust, sealhulgas teavet ja abi kogu varjupaigamenetluse jooksul</w:t>
            </w:r>
          </w:p>
        </w:tc>
        <w:tc>
          <w:tcPr>
            <w:tcW w:w="766" w:type="pct"/>
          </w:tcPr>
          <w:p w14:paraId="10447A96" w14:textId="0004B05A"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p>
        </w:tc>
        <w:tc>
          <w:tcPr>
            <w:tcW w:w="815" w:type="pct"/>
            <w:shd w:val="clear" w:color="auto" w:fill="auto"/>
          </w:tcPr>
          <w:p w14:paraId="2E1F91A7"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375</w:t>
            </w:r>
          </w:p>
        </w:tc>
        <w:tc>
          <w:tcPr>
            <w:tcW w:w="785" w:type="pct"/>
            <w:shd w:val="clear" w:color="auto" w:fill="auto"/>
          </w:tcPr>
          <w:p w14:paraId="0C238040" w14:textId="163A7580" w:rsidR="004E6CFE" w:rsidRPr="008F6F06" w:rsidRDefault="000600E0" w:rsidP="00475153">
            <w:pPr>
              <w:pStyle w:val="Text1"/>
              <w:ind w:left="0"/>
              <w:rPr>
                <w:bCs/>
                <w:i/>
                <w:noProof/>
                <w:sz w:val="16"/>
                <w:szCs w:val="16"/>
                <w:lang w:val="et-EE"/>
              </w:rPr>
            </w:pPr>
            <w:ins w:id="833" w:author="Ave Osman" w:date="2025-07-18T08:14:00Z" w16du:dateUtc="2025-07-18T05:14:00Z">
              <w:r>
                <w:rPr>
                  <w:bCs/>
                  <w:i/>
                  <w:noProof/>
                  <w:sz w:val="16"/>
                  <w:szCs w:val="16"/>
                  <w:lang w:val="et-EE"/>
                </w:rPr>
                <w:t xml:space="preserve">8035 </w:t>
              </w:r>
            </w:ins>
            <w:del w:id="834" w:author="Ave Osman" w:date="2025-07-18T08:14:00Z" w16du:dateUtc="2025-07-18T05:14:00Z">
              <w:r w:rsidR="004E6CFE" w:rsidRPr="008F6F06">
                <w:rPr>
                  <w:bCs/>
                  <w:i/>
                  <w:noProof/>
                  <w:sz w:val="16"/>
                  <w:szCs w:val="16"/>
                  <w:lang w:val="et-EE"/>
                </w:rPr>
                <w:delText>1785</w:delText>
              </w:r>
            </w:del>
          </w:p>
        </w:tc>
      </w:tr>
      <w:tr w:rsidR="009D4A9B" w:rsidRPr="008F6F06" w14:paraId="2E646856" w14:textId="77777777" w:rsidTr="009D4A9B">
        <w:trPr>
          <w:trHeight w:val="300"/>
        </w:trPr>
        <w:tc>
          <w:tcPr>
            <w:tcW w:w="526" w:type="pct"/>
          </w:tcPr>
          <w:p w14:paraId="7C866B4B"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lastRenderedPageBreak/>
              <w:t>SO1</w:t>
            </w:r>
          </w:p>
        </w:tc>
        <w:tc>
          <w:tcPr>
            <w:tcW w:w="478" w:type="pct"/>
          </w:tcPr>
          <w:p w14:paraId="4BCF1B40"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O.1.2.</w:t>
            </w:r>
          </w:p>
        </w:tc>
        <w:tc>
          <w:tcPr>
            <w:tcW w:w="1629" w:type="pct"/>
            <w:shd w:val="clear" w:color="auto" w:fill="auto"/>
          </w:tcPr>
          <w:p w14:paraId="63553B97" w14:textId="72937606" w:rsidR="004E6CFE" w:rsidRPr="008F6F06" w:rsidRDefault="00AC1A17" w:rsidP="00475153">
            <w:pPr>
              <w:pStyle w:val="Text1"/>
              <w:ind w:left="0"/>
              <w:rPr>
                <w:bCs/>
                <w:i/>
                <w:noProof/>
                <w:sz w:val="16"/>
                <w:szCs w:val="16"/>
                <w:lang w:val="et-EE"/>
              </w:rPr>
            </w:pPr>
            <w:r w:rsidRPr="008F6F06">
              <w:rPr>
                <w:bCs/>
                <w:i/>
                <w:noProof/>
                <w:sz w:val="16"/>
                <w:szCs w:val="16"/>
                <w:lang w:val="et-EE"/>
              </w:rPr>
              <w:t>Koolitustegevuses osalejate arv</w:t>
            </w:r>
          </w:p>
        </w:tc>
        <w:tc>
          <w:tcPr>
            <w:tcW w:w="766" w:type="pct"/>
          </w:tcPr>
          <w:p w14:paraId="57DC0BC9" w14:textId="1F83331A"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p>
        </w:tc>
        <w:tc>
          <w:tcPr>
            <w:tcW w:w="815" w:type="pct"/>
            <w:shd w:val="clear" w:color="auto" w:fill="auto"/>
          </w:tcPr>
          <w:p w14:paraId="2FBD087E"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278</w:t>
            </w:r>
          </w:p>
        </w:tc>
        <w:tc>
          <w:tcPr>
            <w:tcW w:w="785" w:type="pct"/>
            <w:shd w:val="clear" w:color="auto" w:fill="auto"/>
          </w:tcPr>
          <w:p w14:paraId="01FBA7E3" w14:textId="29D7FAAC" w:rsidR="004E6CFE" w:rsidRPr="008F6F06" w:rsidRDefault="000600E0" w:rsidP="00475153">
            <w:pPr>
              <w:pStyle w:val="Text1"/>
              <w:ind w:left="0"/>
              <w:rPr>
                <w:bCs/>
                <w:i/>
                <w:noProof/>
                <w:sz w:val="16"/>
                <w:szCs w:val="16"/>
                <w:lang w:val="et-EE"/>
              </w:rPr>
            </w:pPr>
            <w:ins w:id="835" w:author="Ave Osman" w:date="2025-07-18T08:15:00Z" w16du:dateUtc="2025-07-18T05:15:00Z">
              <w:r>
                <w:rPr>
                  <w:bCs/>
                  <w:i/>
                  <w:noProof/>
                  <w:sz w:val="16"/>
                  <w:szCs w:val="16"/>
                  <w:lang w:val="et-EE"/>
                </w:rPr>
                <w:t>1308</w:t>
              </w:r>
            </w:ins>
            <w:ins w:id="836" w:author="Ave Osman" w:date="2025-07-18T08:17:00Z" w16du:dateUtc="2025-07-18T05:17:00Z">
              <w:r>
                <w:rPr>
                  <w:bCs/>
                  <w:i/>
                  <w:noProof/>
                  <w:sz w:val="16"/>
                  <w:szCs w:val="16"/>
                  <w:lang w:val="et-EE"/>
                </w:rPr>
                <w:t xml:space="preserve"> </w:t>
              </w:r>
            </w:ins>
            <w:del w:id="837" w:author="Ave Osman" w:date="2025-07-18T08:15:00Z" w16du:dateUtc="2025-07-18T05:15:00Z">
              <w:r w:rsidR="004E6CFE" w:rsidRPr="008F6F06">
                <w:rPr>
                  <w:bCs/>
                  <w:i/>
                  <w:noProof/>
                  <w:sz w:val="16"/>
                  <w:szCs w:val="16"/>
                  <w:lang w:val="et-EE"/>
                </w:rPr>
                <w:delText>898</w:delText>
              </w:r>
            </w:del>
          </w:p>
        </w:tc>
      </w:tr>
      <w:tr w:rsidR="009D4A9B" w:rsidRPr="008F6F06" w14:paraId="7FCF3C91" w14:textId="77777777" w:rsidTr="009D4A9B">
        <w:trPr>
          <w:trHeight w:val="300"/>
        </w:trPr>
        <w:tc>
          <w:tcPr>
            <w:tcW w:w="526" w:type="pct"/>
          </w:tcPr>
          <w:p w14:paraId="5D037FE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SO1</w:t>
            </w:r>
          </w:p>
        </w:tc>
        <w:tc>
          <w:tcPr>
            <w:tcW w:w="478" w:type="pct"/>
          </w:tcPr>
          <w:p w14:paraId="6A4F083A"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O.1.3</w:t>
            </w:r>
          </w:p>
        </w:tc>
        <w:tc>
          <w:tcPr>
            <w:tcW w:w="1629" w:type="pct"/>
            <w:shd w:val="clear" w:color="auto" w:fill="auto"/>
          </w:tcPr>
          <w:p w14:paraId="74FB7933" w14:textId="327872BD" w:rsidR="004E6CFE" w:rsidRPr="008F6F06" w:rsidRDefault="00AC1A17" w:rsidP="00475153">
            <w:pPr>
              <w:pStyle w:val="Text1"/>
              <w:ind w:left="0"/>
              <w:rPr>
                <w:bCs/>
                <w:i/>
                <w:noProof/>
                <w:sz w:val="16"/>
                <w:szCs w:val="16"/>
                <w:lang w:val="et-EE"/>
              </w:rPr>
            </w:pPr>
            <w:r w:rsidRPr="008F6F06">
              <w:rPr>
                <w:bCs/>
                <w:i/>
                <w:noProof/>
                <w:sz w:val="16"/>
                <w:szCs w:val="16"/>
                <w:lang w:val="et-EE"/>
              </w:rPr>
              <w:t xml:space="preserve">Vastuvõtutaristus vastavalt liidu </w:t>
            </w:r>
            <w:r w:rsidRPr="00D96DC2">
              <w:rPr>
                <w:bCs/>
                <w:iCs/>
                <w:noProof/>
                <w:sz w:val="16"/>
                <w:szCs w:val="16"/>
                <w:lang w:val="et-EE"/>
              </w:rPr>
              <w:t>acquis</w:t>
            </w:r>
            <w:r w:rsidRPr="008F6F06">
              <w:rPr>
                <w:bCs/>
                <w:i/>
                <w:noProof/>
                <w:sz w:val="16"/>
                <w:szCs w:val="16"/>
                <w:lang w:val="et-EE"/>
              </w:rPr>
              <w:t>’le loodud uute kohtade arv</w:t>
            </w:r>
          </w:p>
        </w:tc>
        <w:tc>
          <w:tcPr>
            <w:tcW w:w="766" w:type="pct"/>
          </w:tcPr>
          <w:p w14:paraId="6E659B73" w14:textId="0F8B25BC"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p>
        </w:tc>
        <w:tc>
          <w:tcPr>
            <w:tcW w:w="815" w:type="pct"/>
            <w:shd w:val="clear" w:color="auto" w:fill="auto"/>
          </w:tcPr>
          <w:p w14:paraId="4B0989C8"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20</w:t>
            </w:r>
          </w:p>
        </w:tc>
        <w:tc>
          <w:tcPr>
            <w:tcW w:w="785" w:type="pct"/>
            <w:shd w:val="clear" w:color="auto" w:fill="auto"/>
          </w:tcPr>
          <w:p w14:paraId="47F79300"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120</w:t>
            </w:r>
          </w:p>
        </w:tc>
      </w:tr>
      <w:tr w:rsidR="009D4A9B" w:rsidRPr="008F6F06" w14:paraId="37615A26" w14:textId="77777777" w:rsidTr="009D4A9B">
        <w:trPr>
          <w:trHeight w:val="300"/>
        </w:trPr>
        <w:tc>
          <w:tcPr>
            <w:tcW w:w="526" w:type="pct"/>
          </w:tcPr>
          <w:p w14:paraId="4C537126"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SO1</w:t>
            </w:r>
          </w:p>
        </w:tc>
        <w:tc>
          <w:tcPr>
            <w:tcW w:w="478" w:type="pct"/>
          </w:tcPr>
          <w:p w14:paraId="38289CFE"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O.1.4</w:t>
            </w:r>
          </w:p>
        </w:tc>
        <w:tc>
          <w:tcPr>
            <w:tcW w:w="1629" w:type="pct"/>
            <w:shd w:val="clear" w:color="auto" w:fill="auto"/>
          </w:tcPr>
          <w:p w14:paraId="091B7C1E" w14:textId="7083FA1E" w:rsidR="004E6CFE" w:rsidRPr="008F6F06" w:rsidRDefault="00AC1A17" w:rsidP="00475153">
            <w:pPr>
              <w:pStyle w:val="Text1"/>
              <w:ind w:left="0"/>
              <w:rPr>
                <w:bCs/>
                <w:i/>
                <w:noProof/>
                <w:sz w:val="16"/>
                <w:szCs w:val="16"/>
                <w:lang w:val="et-EE"/>
              </w:rPr>
            </w:pPr>
            <w:r w:rsidRPr="008F6F06">
              <w:rPr>
                <w:bCs/>
                <w:i/>
                <w:noProof/>
                <w:sz w:val="16"/>
                <w:szCs w:val="16"/>
                <w:lang w:val="et-EE"/>
              </w:rPr>
              <w:t xml:space="preserve">Vastuvõtutaristus vastavalt liidu </w:t>
            </w:r>
            <w:r w:rsidRPr="00D96DC2">
              <w:rPr>
                <w:bCs/>
                <w:iCs/>
                <w:noProof/>
                <w:sz w:val="16"/>
                <w:szCs w:val="16"/>
                <w:lang w:val="et-EE"/>
              </w:rPr>
              <w:t>acquis</w:t>
            </w:r>
            <w:r w:rsidRPr="008F6F06">
              <w:rPr>
                <w:bCs/>
                <w:i/>
                <w:noProof/>
                <w:sz w:val="16"/>
                <w:szCs w:val="16"/>
                <w:lang w:val="et-EE"/>
              </w:rPr>
              <w:t>’le renoveeritud/remonditud kohtade arv</w:t>
            </w:r>
          </w:p>
        </w:tc>
        <w:tc>
          <w:tcPr>
            <w:tcW w:w="766" w:type="pct"/>
          </w:tcPr>
          <w:p w14:paraId="7E753514" w14:textId="1654EF15" w:rsidR="004E6CFE" w:rsidRPr="008F6F06" w:rsidRDefault="00AC1A17" w:rsidP="00475153">
            <w:pPr>
              <w:pStyle w:val="Text1"/>
              <w:ind w:left="0"/>
              <w:rPr>
                <w:bCs/>
                <w:i/>
                <w:noProof/>
                <w:sz w:val="16"/>
                <w:szCs w:val="16"/>
                <w:lang w:val="et-EE"/>
              </w:rPr>
            </w:pPr>
            <w:r w:rsidRPr="008F6F06">
              <w:rPr>
                <w:bCs/>
                <w:i/>
                <w:noProof/>
                <w:sz w:val="16"/>
                <w:szCs w:val="16"/>
                <w:lang w:val="et-EE"/>
              </w:rPr>
              <w:t>Absoluutarv</w:t>
            </w:r>
          </w:p>
        </w:tc>
        <w:tc>
          <w:tcPr>
            <w:tcW w:w="815" w:type="pct"/>
            <w:shd w:val="clear" w:color="auto" w:fill="auto"/>
          </w:tcPr>
          <w:p w14:paraId="71824A9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23</w:t>
            </w:r>
          </w:p>
        </w:tc>
        <w:tc>
          <w:tcPr>
            <w:tcW w:w="785" w:type="pct"/>
            <w:shd w:val="clear" w:color="auto" w:fill="auto"/>
          </w:tcPr>
          <w:p w14:paraId="2E741BF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130</w:t>
            </w:r>
          </w:p>
        </w:tc>
      </w:tr>
      <w:bookmarkEnd w:id="828"/>
    </w:tbl>
    <w:p w14:paraId="08005845" w14:textId="77777777" w:rsidR="004E6CFE" w:rsidRPr="008F6F06" w:rsidRDefault="004E6CFE" w:rsidP="004E6CFE">
      <w:pPr>
        <w:spacing w:after="0"/>
        <w:rPr>
          <w:rFonts w:eastAsia="Times New Roman"/>
          <w:b/>
          <w:iCs/>
          <w:noProof/>
          <w:sz w:val="20"/>
          <w:lang w:val="et-EE"/>
        </w:rPr>
      </w:pPr>
    </w:p>
    <w:p w14:paraId="6F964A21" w14:textId="77777777" w:rsidR="00F34087" w:rsidRPr="008F6F06" w:rsidRDefault="00F34087" w:rsidP="00F34087">
      <w:pPr>
        <w:spacing w:before="0" w:after="0"/>
        <w:rPr>
          <w:rFonts w:eastAsia="Times New Roman"/>
          <w:b/>
          <w:iCs/>
          <w:noProof/>
          <w:sz w:val="20"/>
          <w:lang w:val="et-EE"/>
        </w:rPr>
      </w:pPr>
    </w:p>
    <w:p w14:paraId="60DF7C4A" w14:textId="77777777" w:rsidR="00F34087" w:rsidRPr="008F6F06" w:rsidRDefault="00F34087" w:rsidP="00F34087">
      <w:pPr>
        <w:spacing w:before="0" w:after="0"/>
        <w:rPr>
          <w:rFonts w:eastAsia="Times New Roman"/>
          <w:b/>
          <w:iCs/>
          <w:noProof/>
          <w:sz w:val="20"/>
          <w:lang w:val="et-EE"/>
        </w:rPr>
      </w:pPr>
    </w:p>
    <w:p w14:paraId="14E63B35" w14:textId="77777777" w:rsidR="00F34087" w:rsidRPr="008F6F06" w:rsidRDefault="00F34087" w:rsidP="00F34087">
      <w:pPr>
        <w:spacing w:before="0" w:after="0"/>
        <w:rPr>
          <w:rFonts w:eastAsia="Times New Roman"/>
          <w:b/>
          <w:iCs/>
          <w:noProof/>
          <w:sz w:val="20"/>
          <w:lang w:val="et-EE"/>
        </w:rPr>
      </w:pPr>
    </w:p>
    <w:p w14:paraId="6953BE9A" w14:textId="4CC419B3" w:rsidR="00F34087" w:rsidRPr="008F6F06" w:rsidRDefault="00F34087" w:rsidP="00F34087">
      <w:pPr>
        <w:spacing w:before="0" w:after="0"/>
        <w:rPr>
          <w:rFonts w:eastAsia="Times New Roman"/>
          <w:b/>
          <w:iCs/>
          <w:noProof/>
          <w:sz w:val="20"/>
          <w:lang w:val="et-EE"/>
        </w:rPr>
      </w:pPr>
    </w:p>
    <w:p w14:paraId="1A1AB641" w14:textId="0DCEA75F" w:rsidR="00F34087" w:rsidRPr="008F6F06" w:rsidRDefault="00F34087" w:rsidP="00F34087">
      <w:pPr>
        <w:spacing w:before="0" w:after="0"/>
        <w:rPr>
          <w:rFonts w:eastAsia="Times New Roman"/>
          <w:b/>
          <w:iCs/>
          <w:noProof/>
          <w:sz w:val="20"/>
          <w:lang w:val="et-EE"/>
        </w:rPr>
      </w:pPr>
    </w:p>
    <w:p w14:paraId="4BF78D20" w14:textId="72EDE581" w:rsidR="00F34087" w:rsidRPr="008F6F06" w:rsidRDefault="00F34087" w:rsidP="00F34087">
      <w:pPr>
        <w:spacing w:before="0" w:after="0"/>
        <w:rPr>
          <w:rFonts w:eastAsia="Times New Roman"/>
          <w:b/>
          <w:iCs/>
          <w:noProof/>
          <w:sz w:val="20"/>
          <w:lang w:val="et-EE"/>
        </w:rPr>
      </w:pPr>
    </w:p>
    <w:p w14:paraId="2B8A80BF" w14:textId="7B79F507" w:rsidR="00F34087" w:rsidRPr="008F6F06" w:rsidRDefault="00F34087" w:rsidP="00F34087">
      <w:pPr>
        <w:spacing w:before="0" w:after="0"/>
        <w:rPr>
          <w:rFonts w:eastAsia="Times New Roman"/>
          <w:b/>
          <w:iCs/>
          <w:noProof/>
          <w:sz w:val="20"/>
          <w:lang w:val="et-EE"/>
        </w:rPr>
      </w:pPr>
    </w:p>
    <w:p w14:paraId="10B9FEFD" w14:textId="4A77E3AF" w:rsidR="00F34087" w:rsidRPr="008F6F06" w:rsidRDefault="00F34087" w:rsidP="00F34087">
      <w:pPr>
        <w:spacing w:before="0" w:after="0"/>
        <w:rPr>
          <w:rFonts w:eastAsia="Times New Roman"/>
          <w:b/>
          <w:iCs/>
          <w:noProof/>
          <w:sz w:val="20"/>
          <w:lang w:val="et-EE"/>
        </w:rPr>
      </w:pPr>
    </w:p>
    <w:p w14:paraId="74669E1E" w14:textId="1FCCD42B" w:rsidR="00F34087" w:rsidRPr="008F6F06" w:rsidRDefault="00F34087" w:rsidP="00F34087">
      <w:pPr>
        <w:spacing w:before="0" w:after="0"/>
        <w:rPr>
          <w:rFonts w:eastAsia="Times New Roman"/>
          <w:b/>
          <w:iCs/>
          <w:noProof/>
          <w:sz w:val="20"/>
          <w:lang w:val="et-EE"/>
        </w:rPr>
      </w:pPr>
    </w:p>
    <w:p w14:paraId="0FF4456C" w14:textId="291804DF" w:rsidR="00F34087" w:rsidRPr="008F6F06" w:rsidRDefault="00F34087" w:rsidP="00F34087">
      <w:pPr>
        <w:spacing w:before="0" w:after="0"/>
        <w:rPr>
          <w:rFonts w:eastAsia="Times New Roman"/>
          <w:b/>
          <w:iCs/>
          <w:noProof/>
          <w:sz w:val="20"/>
          <w:lang w:val="et-EE"/>
        </w:rPr>
      </w:pPr>
    </w:p>
    <w:p w14:paraId="197FA12D" w14:textId="5056FDBC" w:rsidR="00F34087" w:rsidRPr="008F6F06" w:rsidRDefault="00F34087" w:rsidP="00F34087">
      <w:pPr>
        <w:spacing w:before="0" w:after="0"/>
        <w:rPr>
          <w:rFonts w:eastAsia="Times New Roman"/>
          <w:b/>
          <w:iCs/>
          <w:noProof/>
          <w:sz w:val="20"/>
          <w:lang w:val="et-EE"/>
        </w:rPr>
      </w:pPr>
    </w:p>
    <w:p w14:paraId="3450EC97" w14:textId="1F9127C9" w:rsidR="00F34087" w:rsidRPr="008F6F06" w:rsidRDefault="00F34087" w:rsidP="00F34087">
      <w:pPr>
        <w:spacing w:before="0" w:after="0"/>
        <w:rPr>
          <w:rFonts w:eastAsia="Times New Roman"/>
          <w:b/>
          <w:iCs/>
          <w:noProof/>
          <w:sz w:val="20"/>
          <w:lang w:val="et-EE"/>
        </w:rPr>
      </w:pPr>
    </w:p>
    <w:p w14:paraId="1EB01613" w14:textId="644B9863" w:rsidR="00F34087" w:rsidRPr="008F6F06" w:rsidRDefault="00F34087" w:rsidP="00F34087">
      <w:pPr>
        <w:spacing w:before="0" w:after="0"/>
        <w:rPr>
          <w:rFonts w:eastAsia="Times New Roman"/>
          <w:b/>
          <w:iCs/>
          <w:noProof/>
          <w:sz w:val="20"/>
          <w:lang w:val="et-EE"/>
        </w:rPr>
      </w:pPr>
    </w:p>
    <w:p w14:paraId="432204BA" w14:textId="0B1C2997" w:rsidR="00F34087" w:rsidRPr="008F6F06" w:rsidRDefault="00F34087" w:rsidP="00F34087">
      <w:pPr>
        <w:spacing w:before="0" w:after="0"/>
        <w:rPr>
          <w:rFonts w:eastAsia="Times New Roman"/>
          <w:b/>
          <w:iCs/>
          <w:noProof/>
          <w:sz w:val="20"/>
          <w:lang w:val="et-EE"/>
        </w:rPr>
      </w:pPr>
    </w:p>
    <w:p w14:paraId="52744D69" w14:textId="52CAA0E4" w:rsidR="00F34087" w:rsidRPr="008F6F06" w:rsidRDefault="00F34087" w:rsidP="00F34087">
      <w:pPr>
        <w:spacing w:before="0" w:after="0"/>
        <w:rPr>
          <w:rFonts w:eastAsia="Times New Roman"/>
          <w:b/>
          <w:iCs/>
          <w:noProof/>
          <w:sz w:val="20"/>
          <w:lang w:val="et-EE"/>
        </w:rPr>
      </w:pPr>
    </w:p>
    <w:p w14:paraId="5B25003F" w14:textId="7F7A3B4B" w:rsidR="00F34087" w:rsidRPr="008F6F06" w:rsidRDefault="009D4A9B" w:rsidP="00731EC2">
      <w:pPr>
        <w:spacing w:before="0" w:after="200" w:line="276" w:lineRule="auto"/>
        <w:jc w:val="left"/>
        <w:rPr>
          <w:rFonts w:eastAsia="Times New Roman"/>
          <w:b/>
          <w:iCs/>
          <w:noProof/>
          <w:sz w:val="22"/>
          <w:szCs w:val="22"/>
          <w:lang w:val="et-EE"/>
        </w:rPr>
      </w:pPr>
      <w:r w:rsidRPr="008F6F06">
        <w:rPr>
          <w:rFonts w:eastAsia="Times New Roman"/>
          <w:b/>
          <w:iCs/>
          <w:noProof/>
          <w:sz w:val="20"/>
          <w:lang w:val="et-EE"/>
        </w:rPr>
        <w:br w:type="page"/>
      </w:r>
    </w:p>
    <w:p w14:paraId="10470073" w14:textId="121F4CAF" w:rsidR="004E6CFE" w:rsidRPr="008F6F06" w:rsidRDefault="004E6CFE" w:rsidP="00F34087">
      <w:pPr>
        <w:spacing w:before="0" w:after="0"/>
        <w:rPr>
          <w:rFonts w:eastAsia="Times New Roman"/>
          <w:b/>
          <w:iCs/>
          <w:noProof/>
          <w:sz w:val="22"/>
          <w:szCs w:val="22"/>
          <w:lang w:val="et-EE"/>
        </w:rPr>
      </w:pPr>
      <w:r w:rsidRPr="008F6F06">
        <w:rPr>
          <w:rFonts w:eastAsia="Times New Roman"/>
          <w:b/>
          <w:iCs/>
          <w:noProof/>
          <w:sz w:val="22"/>
          <w:szCs w:val="22"/>
          <w:lang w:val="et-EE"/>
        </w:rPr>
        <w:lastRenderedPageBreak/>
        <w:t>Tabel 2</w:t>
      </w:r>
      <w:r w:rsidR="00D86F08">
        <w:rPr>
          <w:rFonts w:eastAsia="Times New Roman"/>
          <w:b/>
          <w:iCs/>
          <w:noProof/>
          <w:sz w:val="22"/>
          <w:szCs w:val="22"/>
          <w:lang w:val="et-EE"/>
        </w:rPr>
        <w:t>.</w:t>
      </w:r>
      <w:r w:rsidRPr="008F6F06">
        <w:rPr>
          <w:rFonts w:eastAsia="Times New Roman"/>
          <w:b/>
          <w:iCs/>
          <w:noProof/>
          <w:sz w:val="22"/>
          <w:szCs w:val="22"/>
          <w:lang w:val="et-EE"/>
        </w:rPr>
        <w:t xml:space="preserve"> Tulemusnäitajad</w:t>
      </w:r>
    </w:p>
    <w:p w14:paraId="0EE8E3CB" w14:textId="77777777" w:rsidR="004E6CFE" w:rsidRPr="008F6F06" w:rsidRDefault="004E6CFE" w:rsidP="00F34087">
      <w:pPr>
        <w:spacing w:before="0" w:after="0"/>
        <w:rPr>
          <w:rFonts w:eastAsia="Times New Roman"/>
          <w:b/>
          <w:iCs/>
          <w:noProof/>
          <w:sz w:val="20"/>
          <w:lang w:val="et-EE"/>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554"/>
        <w:gridCol w:w="1463"/>
        <w:gridCol w:w="684"/>
        <w:gridCol w:w="900"/>
        <w:gridCol w:w="971"/>
        <w:gridCol w:w="692"/>
        <w:gridCol w:w="969"/>
        <w:gridCol w:w="733"/>
        <w:gridCol w:w="1172"/>
      </w:tblGrid>
      <w:tr w:rsidR="0087477A" w:rsidRPr="008F6F06" w14:paraId="2605A168" w14:textId="77777777" w:rsidTr="009D4A9B">
        <w:trPr>
          <w:trHeight w:val="675"/>
        </w:trPr>
        <w:tc>
          <w:tcPr>
            <w:tcW w:w="516" w:type="pct"/>
          </w:tcPr>
          <w:p w14:paraId="17779613" w14:textId="77777777" w:rsidR="004E6CFE" w:rsidRPr="008F6F06" w:rsidRDefault="004E6CFE" w:rsidP="00475153">
            <w:pPr>
              <w:rPr>
                <w:rFonts w:eastAsiaTheme="minorHAnsi"/>
                <w:b/>
                <w:noProof/>
                <w:sz w:val="16"/>
                <w:szCs w:val="16"/>
                <w:lang w:val="et-EE" w:eastAsia="en-US"/>
              </w:rPr>
            </w:pPr>
            <w:bookmarkStart w:id="838" w:name="_Hlk93413178"/>
            <w:r w:rsidRPr="008F6F06">
              <w:rPr>
                <w:b/>
                <w:noProof/>
                <w:sz w:val="16"/>
                <w:szCs w:val="16"/>
                <w:lang w:val="et-EE"/>
              </w:rPr>
              <w:t>Erieesmärk</w:t>
            </w:r>
          </w:p>
        </w:tc>
        <w:tc>
          <w:tcPr>
            <w:tcW w:w="305" w:type="pct"/>
          </w:tcPr>
          <w:p w14:paraId="61C51AA3" w14:textId="407B3282" w:rsidR="004E6CFE" w:rsidRPr="008F6F06" w:rsidRDefault="004E6CFE" w:rsidP="00475153">
            <w:pPr>
              <w:rPr>
                <w:rFonts w:eastAsiaTheme="minorHAnsi"/>
                <w:b/>
                <w:noProof/>
                <w:sz w:val="16"/>
                <w:szCs w:val="16"/>
                <w:lang w:val="et-EE" w:eastAsia="en-US"/>
              </w:rPr>
            </w:pPr>
            <w:r w:rsidRPr="008F6F06">
              <w:rPr>
                <w:b/>
                <w:noProof/>
                <w:sz w:val="16"/>
                <w:szCs w:val="16"/>
                <w:lang w:val="et-EE"/>
              </w:rPr>
              <w:t xml:space="preserve">Tunnuskood </w:t>
            </w:r>
          </w:p>
        </w:tc>
        <w:tc>
          <w:tcPr>
            <w:tcW w:w="806" w:type="pct"/>
            <w:shd w:val="clear" w:color="auto" w:fill="auto"/>
          </w:tcPr>
          <w:p w14:paraId="619BC0D8" w14:textId="33A0F246" w:rsidR="004E6CFE" w:rsidRPr="008F6F06" w:rsidRDefault="004E6CFE" w:rsidP="00475153">
            <w:pPr>
              <w:rPr>
                <w:rFonts w:eastAsiaTheme="minorHAnsi"/>
                <w:b/>
                <w:noProof/>
                <w:sz w:val="16"/>
                <w:szCs w:val="16"/>
                <w:lang w:val="et-EE" w:eastAsia="en-US"/>
              </w:rPr>
            </w:pPr>
            <w:r w:rsidRPr="008F6F06">
              <w:rPr>
                <w:b/>
                <w:noProof/>
                <w:sz w:val="16"/>
                <w:szCs w:val="16"/>
                <w:lang w:val="et-EE"/>
              </w:rPr>
              <w:t xml:space="preserve">Näitaja </w:t>
            </w:r>
          </w:p>
        </w:tc>
        <w:tc>
          <w:tcPr>
            <w:tcW w:w="377" w:type="pct"/>
          </w:tcPr>
          <w:p w14:paraId="2F42124F"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Mõõtühik</w:t>
            </w:r>
          </w:p>
        </w:tc>
        <w:tc>
          <w:tcPr>
            <w:tcW w:w="496" w:type="pct"/>
          </w:tcPr>
          <w:p w14:paraId="14C5337F"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Lähtetase</w:t>
            </w:r>
          </w:p>
        </w:tc>
        <w:tc>
          <w:tcPr>
            <w:tcW w:w="535" w:type="pct"/>
          </w:tcPr>
          <w:p w14:paraId="6C555DF5"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Lähtetaseme mõõtühik</w:t>
            </w:r>
          </w:p>
        </w:tc>
        <w:tc>
          <w:tcPr>
            <w:tcW w:w="381" w:type="pct"/>
            <w:shd w:val="clear" w:color="auto" w:fill="auto"/>
          </w:tcPr>
          <w:p w14:paraId="22028381"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Võrdlusaasta(d)</w:t>
            </w:r>
          </w:p>
        </w:tc>
        <w:tc>
          <w:tcPr>
            <w:tcW w:w="534" w:type="pct"/>
            <w:shd w:val="clear" w:color="auto" w:fill="auto"/>
          </w:tcPr>
          <w:p w14:paraId="557BBD4F" w14:textId="55CD8BBF" w:rsidR="004E6CFE" w:rsidRPr="00D96DC2" w:rsidRDefault="004E6CFE" w:rsidP="00475153">
            <w:pPr>
              <w:rPr>
                <w:rFonts w:eastAsiaTheme="minorHAnsi"/>
                <w:b/>
                <w:iCs/>
                <w:noProof/>
                <w:sz w:val="16"/>
                <w:szCs w:val="16"/>
                <w:lang w:val="et-EE" w:eastAsia="en-US"/>
              </w:rPr>
            </w:pPr>
            <w:r w:rsidRPr="00D96DC2">
              <w:rPr>
                <w:b/>
                <w:iCs/>
                <w:noProof/>
                <w:sz w:val="16"/>
                <w:szCs w:val="16"/>
                <w:lang w:val="et-EE"/>
              </w:rPr>
              <w:t>Sihtväärtus (2029)</w:t>
            </w:r>
          </w:p>
        </w:tc>
        <w:tc>
          <w:tcPr>
            <w:tcW w:w="404" w:type="pct"/>
            <w:shd w:val="clear" w:color="auto" w:fill="auto"/>
          </w:tcPr>
          <w:p w14:paraId="071A6A8D"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Sihtväärtuse mõõtühik</w:t>
            </w:r>
          </w:p>
        </w:tc>
        <w:tc>
          <w:tcPr>
            <w:tcW w:w="646" w:type="pct"/>
          </w:tcPr>
          <w:p w14:paraId="1B765773"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Andmete allikas</w:t>
            </w:r>
          </w:p>
        </w:tc>
      </w:tr>
      <w:tr w:rsidR="00147F89" w:rsidRPr="008F6F06" w14:paraId="3ACAA785" w14:textId="77777777" w:rsidTr="00B00B60">
        <w:trPr>
          <w:trHeight w:val="398"/>
        </w:trPr>
        <w:tc>
          <w:tcPr>
            <w:tcW w:w="516" w:type="pct"/>
          </w:tcPr>
          <w:p w14:paraId="410DE953" w14:textId="77777777"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SO1</w:t>
            </w:r>
          </w:p>
        </w:tc>
        <w:tc>
          <w:tcPr>
            <w:tcW w:w="305" w:type="pct"/>
          </w:tcPr>
          <w:p w14:paraId="4DBCE720" w14:textId="77777777"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R.1.5</w:t>
            </w:r>
          </w:p>
        </w:tc>
        <w:tc>
          <w:tcPr>
            <w:tcW w:w="806" w:type="pct"/>
            <w:shd w:val="clear" w:color="auto" w:fill="auto"/>
          </w:tcPr>
          <w:p w14:paraId="62FB8586" w14:textId="5AAFF2E6"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Nende osalejate arv, kes peavad koolitust oma töö jaoks kasulikuks</w:t>
            </w:r>
          </w:p>
        </w:tc>
        <w:tc>
          <w:tcPr>
            <w:tcW w:w="377" w:type="pct"/>
          </w:tcPr>
          <w:p w14:paraId="663E49C8" w14:textId="0EA60600"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Absoluutarv</w:t>
            </w:r>
          </w:p>
        </w:tc>
        <w:tc>
          <w:tcPr>
            <w:tcW w:w="496" w:type="pct"/>
          </w:tcPr>
          <w:p w14:paraId="7EA17144" w14:textId="29062BC1" w:rsidR="00147F89" w:rsidRPr="008F6F06" w:rsidRDefault="00EC3C3D" w:rsidP="00147F89">
            <w:pPr>
              <w:rPr>
                <w:rFonts w:eastAsiaTheme="minorHAnsi" w:cstheme="minorBidi"/>
                <w:i/>
                <w:noProof/>
                <w:sz w:val="14"/>
                <w:szCs w:val="14"/>
                <w:lang w:val="et-EE" w:eastAsia="en-US"/>
              </w:rPr>
            </w:pPr>
            <w:r>
              <w:rPr>
                <w:rFonts w:eastAsiaTheme="minorHAnsi" w:cstheme="minorBidi"/>
                <w:i/>
                <w:noProof/>
                <w:sz w:val="14"/>
                <w:szCs w:val="14"/>
                <w:lang w:val="et-EE" w:eastAsia="en-US"/>
              </w:rPr>
              <w:t>0</w:t>
            </w:r>
          </w:p>
        </w:tc>
        <w:tc>
          <w:tcPr>
            <w:tcW w:w="535" w:type="pct"/>
          </w:tcPr>
          <w:p w14:paraId="12834853" w14:textId="4EA6646E" w:rsidR="00147F89" w:rsidRPr="008F6F06" w:rsidRDefault="00147F89" w:rsidP="00147F89">
            <w:pP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Osakaal</w:t>
            </w:r>
          </w:p>
        </w:tc>
        <w:tc>
          <w:tcPr>
            <w:tcW w:w="381" w:type="pct"/>
          </w:tcPr>
          <w:p w14:paraId="517A4D20" w14:textId="6CC966AC" w:rsidR="00147F89" w:rsidRPr="008F6F06" w:rsidRDefault="00EC3C3D" w:rsidP="00AA6522">
            <w:pPr>
              <w:jc w:val="left"/>
              <w:rPr>
                <w:rFonts w:eastAsiaTheme="minorHAnsi" w:cstheme="minorBidi"/>
                <w:bCs/>
                <w:i/>
                <w:iCs/>
                <w:noProof/>
                <w:sz w:val="14"/>
                <w:szCs w:val="14"/>
                <w:lang w:val="et-EE" w:eastAsia="en-US"/>
              </w:rPr>
            </w:pPr>
            <w:r>
              <w:rPr>
                <w:rFonts w:eastAsiaTheme="minorHAnsi" w:cstheme="minorBidi"/>
                <w:bCs/>
                <w:i/>
                <w:iCs/>
                <w:noProof/>
                <w:sz w:val="14"/>
                <w:szCs w:val="14"/>
                <w:lang w:val="et-EE" w:eastAsia="en-US"/>
              </w:rPr>
              <w:t>Ei kohaldu</w:t>
            </w:r>
          </w:p>
        </w:tc>
        <w:tc>
          <w:tcPr>
            <w:tcW w:w="534" w:type="pct"/>
            <w:shd w:val="clear" w:color="auto" w:fill="auto"/>
          </w:tcPr>
          <w:p w14:paraId="5BEDAE92" w14:textId="5776692C" w:rsidR="00147F89" w:rsidRPr="008F6F06" w:rsidRDefault="000600E0" w:rsidP="00AA6522">
            <w:pPr>
              <w:jc w:val="left"/>
              <w:rPr>
                <w:rFonts w:eastAsiaTheme="minorHAnsi" w:cstheme="minorBidi"/>
                <w:bCs/>
                <w:i/>
                <w:iCs/>
                <w:noProof/>
                <w:sz w:val="14"/>
                <w:szCs w:val="14"/>
                <w:lang w:val="et-EE" w:eastAsia="en-US"/>
              </w:rPr>
            </w:pPr>
            <w:ins w:id="839" w:author="Ave Osman" w:date="2025-07-18T08:16:00Z" w16du:dateUtc="2025-07-18T05:16:00Z">
              <w:r>
                <w:rPr>
                  <w:rFonts w:eastAsiaTheme="minorHAnsi" w:cstheme="minorBidi"/>
                  <w:bCs/>
                  <w:i/>
                  <w:iCs/>
                  <w:noProof/>
                  <w:sz w:val="14"/>
                  <w:szCs w:val="14"/>
                  <w:lang w:val="et-EE" w:eastAsia="en-US"/>
                </w:rPr>
                <w:t>1034</w:t>
              </w:r>
            </w:ins>
            <w:ins w:id="840" w:author="Ave Osman" w:date="2025-07-18T08:17:00Z" w16du:dateUtc="2025-07-18T05:17:00Z">
              <w:r>
                <w:rPr>
                  <w:rFonts w:eastAsiaTheme="minorHAnsi" w:cstheme="minorBidi"/>
                  <w:bCs/>
                  <w:i/>
                  <w:iCs/>
                  <w:noProof/>
                  <w:sz w:val="14"/>
                  <w:szCs w:val="14"/>
                  <w:lang w:val="et-EE" w:eastAsia="en-US"/>
                </w:rPr>
                <w:t xml:space="preserve"> </w:t>
              </w:r>
            </w:ins>
            <w:del w:id="841" w:author="Ave Osman" w:date="2025-07-18T08:16:00Z" w16du:dateUtc="2025-07-18T05:16:00Z">
              <w:r w:rsidR="00147F89" w:rsidRPr="008F6F06">
                <w:rPr>
                  <w:rFonts w:eastAsiaTheme="minorHAnsi" w:cstheme="minorBidi"/>
                  <w:bCs/>
                  <w:i/>
                  <w:iCs/>
                  <w:noProof/>
                  <w:sz w:val="14"/>
                  <w:szCs w:val="14"/>
                  <w:lang w:val="et-EE" w:eastAsia="en-US"/>
                </w:rPr>
                <w:delText>729</w:delText>
              </w:r>
            </w:del>
          </w:p>
        </w:tc>
        <w:tc>
          <w:tcPr>
            <w:tcW w:w="404" w:type="pct"/>
            <w:shd w:val="clear" w:color="auto" w:fill="auto"/>
          </w:tcPr>
          <w:p w14:paraId="484F1119" w14:textId="0CDBF4D2" w:rsidR="00147F89" w:rsidRPr="008F6F06" w:rsidRDefault="00147F89" w:rsidP="00147F89">
            <w:pPr>
              <w:spacing w:line="480" w:lineRule="auto"/>
              <w:rPr>
                <w:rFonts w:eastAsiaTheme="minorHAnsi" w:cstheme="minorBidi"/>
                <w:i/>
                <w:noProof/>
                <w:sz w:val="14"/>
                <w:szCs w:val="14"/>
                <w:lang w:val="et-EE" w:eastAsia="en-US"/>
              </w:rPr>
            </w:pPr>
            <w:r w:rsidRPr="008F6F06">
              <w:rPr>
                <w:rFonts w:eastAsiaTheme="minorHAnsi" w:cstheme="minorBidi"/>
                <w:bCs/>
                <w:i/>
                <w:iCs/>
                <w:noProof/>
                <w:sz w:val="14"/>
                <w:szCs w:val="14"/>
                <w:lang w:val="et-EE" w:eastAsia="en-US"/>
              </w:rPr>
              <w:t>Absoluutarv</w:t>
            </w:r>
          </w:p>
        </w:tc>
        <w:tc>
          <w:tcPr>
            <w:tcW w:w="646" w:type="pct"/>
            <w:shd w:val="clear" w:color="auto" w:fill="auto"/>
          </w:tcPr>
          <w:p w14:paraId="1C4FC1CD" w14:textId="6D4BCDD0" w:rsidR="00147F89" w:rsidRPr="008F6F06" w:rsidRDefault="00147F89" w:rsidP="00147F89">
            <w:pPr>
              <w:rPr>
                <w:i/>
                <w:noProof/>
                <w:sz w:val="14"/>
                <w:szCs w:val="14"/>
                <w:lang w:val="et-EE"/>
              </w:rPr>
            </w:pPr>
            <w:r w:rsidRPr="008F6F06">
              <w:rPr>
                <w:rFonts w:eastAsiaTheme="minorHAnsi" w:cstheme="minorBidi"/>
                <w:i/>
                <w:noProof/>
                <w:sz w:val="14"/>
                <w:szCs w:val="14"/>
                <w:lang w:val="et-EE" w:eastAsia="en-US"/>
              </w:rPr>
              <w:t>Projektiaruanded</w:t>
            </w:r>
          </w:p>
        </w:tc>
      </w:tr>
      <w:tr w:rsidR="00147F89" w:rsidRPr="008F6F06" w14:paraId="6A7110FD" w14:textId="77777777" w:rsidTr="00B00B60">
        <w:trPr>
          <w:trHeight w:val="398"/>
        </w:trPr>
        <w:tc>
          <w:tcPr>
            <w:tcW w:w="516" w:type="pct"/>
          </w:tcPr>
          <w:p w14:paraId="0B896F30" w14:textId="77777777"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SO1</w:t>
            </w:r>
          </w:p>
        </w:tc>
        <w:tc>
          <w:tcPr>
            <w:tcW w:w="305" w:type="pct"/>
          </w:tcPr>
          <w:p w14:paraId="327B3E0F" w14:textId="77777777"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R.1.6</w:t>
            </w:r>
          </w:p>
        </w:tc>
        <w:tc>
          <w:tcPr>
            <w:tcW w:w="806" w:type="pct"/>
            <w:shd w:val="clear" w:color="auto" w:fill="auto"/>
          </w:tcPr>
          <w:p w14:paraId="3D089313" w14:textId="181B14B5"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Nende osalejate arv, kes teatavad kolm kuud pärast koolitust, et nad kasutavad koolituse käigus omandatud oskusi ja pädevust</w:t>
            </w:r>
          </w:p>
        </w:tc>
        <w:tc>
          <w:tcPr>
            <w:tcW w:w="377" w:type="pct"/>
          </w:tcPr>
          <w:p w14:paraId="0CFF20A3" w14:textId="5EE3667B" w:rsidR="00147F89" w:rsidRPr="008F6F06" w:rsidRDefault="00147F89" w:rsidP="00147F89">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Absoluutarv</w:t>
            </w:r>
          </w:p>
        </w:tc>
        <w:tc>
          <w:tcPr>
            <w:tcW w:w="496" w:type="pct"/>
          </w:tcPr>
          <w:p w14:paraId="3293D3CC" w14:textId="0574D358" w:rsidR="00147F89" w:rsidRPr="008F6F06" w:rsidRDefault="00EC3C3D" w:rsidP="00147F89">
            <w:pPr>
              <w:rPr>
                <w:rFonts w:eastAsiaTheme="minorHAnsi" w:cstheme="minorBidi"/>
                <w:i/>
                <w:noProof/>
                <w:sz w:val="14"/>
                <w:szCs w:val="14"/>
                <w:lang w:val="et-EE" w:eastAsia="en-US"/>
              </w:rPr>
            </w:pPr>
            <w:r>
              <w:rPr>
                <w:rFonts w:eastAsiaTheme="minorHAnsi" w:cstheme="minorBidi"/>
                <w:i/>
                <w:noProof/>
                <w:sz w:val="14"/>
                <w:szCs w:val="14"/>
                <w:lang w:val="et-EE" w:eastAsia="en-US"/>
              </w:rPr>
              <w:t>0</w:t>
            </w:r>
          </w:p>
        </w:tc>
        <w:tc>
          <w:tcPr>
            <w:tcW w:w="535" w:type="pct"/>
          </w:tcPr>
          <w:p w14:paraId="6C3116FE" w14:textId="0C98D814" w:rsidR="00147F89" w:rsidRPr="008F6F06" w:rsidRDefault="00147F89" w:rsidP="00147F89">
            <w:pP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Osakaal</w:t>
            </w:r>
          </w:p>
        </w:tc>
        <w:tc>
          <w:tcPr>
            <w:tcW w:w="381" w:type="pct"/>
          </w:tcPr>
          <w:p w14:paraId="324BFEF7" w14:textId="6DDC7802" w:rsidR="00147F89" w:rsidRPr="008F6F06" w:rsidRDefault="00EC3C3D" w:rsidP="00AA6522">
            <w:pPr>
              <w:jc w:val="left"/>
              <w:rPr>
                <w:rFonts w:eastAsiaTheme="minorHAnsi" w:cstheme="minorBidi"/>
                <w:bCs/>
                <w:i/>
                <w:iCs/>
                <w:noProof/>
                <w:sz w:val="14"/>
                <w:szCs w:val="14"/>
                <w:lang w:val="et-EE" w:eastAsia="en-US"/>
              </w:rPr>
            </w:pPr>
            <w:r>
              <w:rPr>
                <w:rFonts w:eastAsiaTheme="minorHAnsi" w:cstheme="minorBidi"/>
                <w:bCs/>
                <w:i/>
                <w:iCs/>
                <w:noProof/>
                <w:sz w:val="14"/>
                <w:szCs w:val="14"/>
                <w:lang w:val="et-EE" w:eastAsia="en-US"/>
              </w:rPr>
              <w:t>Ei kohaldu</w:t>
            </w:r>
          </w:p>
        </w:tc>
        <w:tc>
          <w:tcPr>
            <w:tcW w:w="534" w:type="pct"/>
            <w:shd w:val="clear" w:color="auto" w:fill="auto"/>
          </w:tcPr>
          <w:p w14:paraId="28812AC4" w14:textId="61F1A8F1" w:rsidR="00147F89" w:rsidRPr="008F6F06" w:rsidRDefault="000600E0" w:rsidP="00AA6522">
            <w:pPr>
              <w:jc w:val="left"/>
              <w:rPr>
                <w:rFonts w:eastAsiaTheme="minorHAnsi" w:cstheme="minorBidi"/>
                <w:bCs/>
                <w:i/>
                <w:iCs/>
                <w:noProof/>
                <w:sz w:val="14"/>
                <w:szCs w:val="14"/>
                <w:lang w:val="et-EE" w:eastAsia="en-US"/>
              </w:rPr>
            </w:pPr>
            <w:ins w:id="842" w:author="Ave Osman" w:date="2025-07-18T08:17:00Z" w16du:dateUtc="2025-07-18T05:17:00Z">
              <w:r>
                <w:rPr>
                  <w:rFonts w:eastAsiaTheme="minorHAnsi" w:cstheme="minorBidi"/>
                  <w:bCs/>
                  <w:i/>
                  <w:iCs/>
                  <w:noProof/>
                  <w:sz w:val="14"/>
                  <w:szCs w:val="14"/>
                  <w:lang w:val="et-EE" w:eastAsia="en-US"/>
                </w:rPr>
                <w:t xml:space="preserve">570 </w:t>
              </w:r>
            </w:ins>
            <w:del w:id="843" w:author="Ave Osman" w:date="2025-07-18T08:17:00Z" w16du:dateUtc="2025-07-18T05:17:00Z">
              <w:r w:rsidR="00147F89" w:rsidRPr="008F6F06">
                <w:rPr>
                  <w:rFonts w:eastAsiaTheme="minorHAnsi" w:cstheme="minorBidi"/>
                  <w:bCs/>
                  <w:i/>
                  <w:iCs/>
                  <w:noProof/>
                  <w:sz w:val="14"/>
                  <w:szCs w:val="14"/>
                  <w:lang w:val="et-EE" w:eastAsia="en-US"/>
                </w:rPr>
                <w:delText>375</w:delText>
              </w:r>
            </w:del>
          </w:p>
        </w:tc>
        <w:tc>
          <w:tcPr>
            <w:tcW w:w="404" w:type="pct"/>
            <w:shd w:val="clear" w:color="auto" w:fill="auto"/>
          </w:tcPr>
          <w:p w14:paraId="7E525D4B" w14:textId="4BC54528" w:rsidR="00147F89" w:rsidRPr="008F6F06" w:rsidRDefault="00147F89" w:rsidP="00147F89">
            <w:pPr>
              <w:spacing w:line="480" w:lineRule="auto"/>
              <w:rPr>
                <w:rFonts w:eastAsiaTheme="minorHAnsi" w:cstheme="minorBidi"/>
                <w:i/>
                <w:noProof/>
                <w:sz w:val="14"/>
                <w:szCs w:val="14"/>
                <w:lang w:val="et-EE" w:eastAsia="en-US"/>
              </w:rPr>
            </w:pPr>
            <w:r w:rsidRPr="008F6F06">
              <w:rPr>
                <w:rFonts w:eastAsiaTheme="minorHAnsi" w:cstheme="minorBidi"/>
                <w:bCs/>
                <w:i/>
                <w:iCs/>
                <w:noProof/>
                <w:sz w:val="14"/>
                <w:szCs w:val="14"/>
                <w:lang w:val="et-EE" w:eastAsia="en-US"/>
              </w:rPr>
              <w:t>Absoluutarv</w:t>
            </w:r>
          </w:p>
        </w:tc>
        <w:tc>
          <w:tcPr>
            <w:tcW w:w="646" w:type="pct"/>
            <w:shd w:val="clear" w:color="auto" w:fill="auto"/>
          </w:tcPr>
          <w:p w14:paraId="38D1FA03" w14:textId="69FAEA1E" w:rsidR="00147F89" w:rsidRPr="008F6F06" w:rsidRDefault="00147F89" w:rsidP="00147F89">
            <w:pPr>
              <w:rPr>
                <w:i/>
                <w:noProof/>
                <w:sz w:val="14"/>
                <w:szCs w:val="14"/>
                <w:lang w:val="et-EE"/>
              </w:rPr>
            </w:pPr>
            <w:r w:rsidRPr="008F6F06">
              <w:rPr>
                <w:rFonts w:eastAsiaTheme="minorHAnsi" w:cstheme="minorBidi"/>
                <w:i/>
                <w:noProof/>
                <w:sz w:val="14"/>
                <w:szCs w:val="14"/>
                <w:lang w:val="et-EE" w:eastAsia="en-US"/>
              </w:rPr>
              <w:t>Projektiaruanded</w:t>
            </w:r>
          </w:p>
        </w:tc>
      </w:tr>
      <w:tr w:rsidR="000600E0" w:rsidRPr="008F6F06" w14:paraId="26955F00" w14:textId="77777777" w:rsidTr="00B00B60">
        <w:trPr>
          <w:trHeight w:val="398"/>
          <w:ins w:id="844" w:author="Ave Osman" w:date="2025-07-18T08:17:00Z"/>
        </w:trPr>
        <w:tc>
          <w:tcPr>
            <w:tcW w:w="516" w:type="pct"/>
          </w:tcPr>
          <w:p w14:paraId="582475ED" w14:textId="1B818BBF" w:rsidR="000600E0" w:rsidRPr="008F6F06" w:rsidRDefault="000600E0" w:rsidP="00147F89">
            <w:pPr>
              <w:rPr>
                <w:ins w:id="845" w:author="Ave Osman" w:date="2025-07-18T08:17:00Z" w16du:dateUtc="2025-07-18T05:17:00Z"/>
                <w:rFonts w:eastAsiaTheme="minorHAnsi" w:cstheme="minorBidi"/>
                <w:i/>
                <w:noProof/>
                <w:sz w:val="14"/>
                <w:szCs w:val="14"/>
                <w:lang w:val="et-EE" w:eastAsia="en-US"/>
              </w:rPr>
            </w:pPr>
            <w:ins w:id="846" w:author="Ave Osman" w:date="2025-07-18T08:17:00Z" w16du:dateUtc="2025-07-18T05:17:00Z">
              <w:r>
                <w:rPr>
                  <w:rFonts w:eastAsiaTheme="minorHAnsi" w:cstheme="minorBidi"/>
                  <w:i/>
                  <w:noProof/>
                  <w:sz w:val="14"/>
                  <w:szCs w:val="14"/>
                  <w:lang w:val="et-EE" w:eastAsia="en-US"/>
                </w:rPr>
                <w:t>SO1</w:t>
              </w:r>
            </w:ins>
          </w:p>
        </w:tc>
        <w:tc>
          <w:tcPr>
            <w:tcW w:w="305" w:type="pct"/>
          </w:tcPr>
          <w:p w14:paraId="09CCF6EB" w14:textId="3C4B544E" w:rsidR="000600E0" w:rsidRPr="008F6F06" w:rsidRDefault="000600E0" w:rsidP="00147F89">
            <w:pPr>
              <w:rPr>
                <w:ins w:id="847" w:author="Ave Osman" w:date="2025-07-18T08:17:00Z" w16du:dateUtc="2025-07-18T05:17:00Z"/>
                <w:rFonts w:eastAsiaTheme="minorHAnsi" w:cstheme="minorBidi"/>
                <w:i/>
                <w:noProof/>
                <w:sz w:val="14"/>
                <w:szCs w:val="14"/>
                <w:lang w:val="et-EE" w:eastAsia="en-US"/>
              </w:rPr>
            </w:pPr>
            <w:ins w:id="848" w:author="Ave Osman" w:date="2025-07-18T08:17:00Z" w16du:dateUtc="2025-07-18T05:17:00Z">
              <w:r>
                <w:rPr>
                  <w:rFonts w:eastAsiaTheme="minorHAnsi" w:cstheme="minorBidi"/>
                  <w:i/>
                  <w:noProof/>
                  <w:sz w:val="14"/>
                  <w:szCs w:val="14"/>
                  <w:lang w:val="et-EE" w:eastAsia="en-US"/>
                </w:rPr>
                <w:t>R.1.7</w:t>
              </w:r>
            </w:ins>
          </w:p>
        </w:tc>
        <w:tc>
          <w:tcPr>
            <w:tcW w:w="806" w:type="pct"/>
            <w:shd w:val="clear" w:color="auto" w:fill="auto"/>
          </w:tcPr>
          <w:p w14:paraId="1729457A" w14:textId="393C0CC7" w:rsidR="000600E0" w:rsidRPr="008F6F06" w:rsidRDefault="000600E0" w:rsidP="00147F89">
            <w:pPr>
              <w:rPr>
                <w:ins w:id="849" w:author="Ave Osman" w:date="2025-07-18T08:17:00Z" w16du:dateUtc="2025-07-18T05:17:00Z"/>
                <w:rFonts w:eastAsiaTheme="minorHAnsi" w:cstheme="minorBidi"/>
                <w:i/>
                <w:noProof/>
                <w:sz w:val="14"/>
                <w:szCs w:val="14"/>
                <w:lang w:val="et-EE" w:eastAsia="en-US"/>
              </w:rPr>
            </w:pPr>
            <w:ins w:id="850" w:author="Ave Osman" w:date="2025-07-18T08:17:00Z" w16du:dateUtc="2025-07-18T05:17:00Z">
              <w:r>
                <w:rPr>
                  <w:rFonts w:eastAsiaTheme="minorHAnsi" w:cstheme="minorBidi"/>
                  <w:i/>
                  <w:noProof/>
                  <w:sz w:val="14"/>
                  <w:szCs w:val="14"/>
                  <w:lang w:val="et-EE" w:eastAsia="en-US"/>
                </w:rPr>
                <w:t xml:space="preserve">Nende </w:t>
              </w:r>
            </w:ins>
            <w:ins w:id="851" w:author="Ave Osman" w:date="2025-07-18T08:19:00Z" w16du:dateUtc="2025-07-18T05:19:00Z">
              <w:r>
                <w:rPr>
                  <w:rFonts w:eastAsiaTheme="minorHAnsi" w:cstheme="minorBidi"/>
                  <w:i/>
                  <w:noProof/>
                  <w:sz w:val="14"/>
                  <w:szCs w:val="14"/>
                  <w:lang w:val="et-EE" w:eastAsia="en-US"/>
                </w:rPr>
                <w:t>isikute</w:t>
              </w:r>
            </w:ins>
            <w:ins w:id="852" w:author="Ave Osman" w:date="2025-07-18T08:17:00Z" w16du:dateUtc="2025-07-18T05:17:00Z">
              <w:r>
                <w:rPr>
                  <w:rFonts w:eastAsiaTheme="minorHAnsi" w:cstheme="minorBidi"/>
                  <w:i/>
                  <w:noProof/>
                  <w:sz w:val="14"/>
                  <w:szCs w:val="14"/>
                  <w:lang w:val="et-EE" w:eastAsia="en-US"/>
                </w:rPr>
                <w:t xml:space="preserve"> arv, </w:t>
              </w:r>
            </w:ins>
            <w:ins w:id="853" w:author="Ave Osman" w:date="2025-07-18T08:19:00Z" w16du:dateUtc="2025-07-18T05:19:00Z">
              <w:r>
                <w:rPr>
                  <w:rFonts w:eastAsiaTheme="minorHAnsi" w:cstheme="minorBidi"/>
                  <w:i/>
                  <w:noProof/>
                  <w:sz w:val="14"/>
                  <w:szCs w:val="14"/>
                  <w:lang w:val="et-EE" w:eastAsia="en-US"/>
                </w:rPr>
                <w:t>kelle puhul kasutati alternatiivi kinnipidamisele</w:t>
              </w:r>
            </w:ins>
          </w:p>
        </w:tc>
        <w:tc>
          <w:tcPr>
            <w:tcW w:w="377" w:type="pct"/>
          </w:tcPr>
          <w:p w14:paraId="255B2453" w14:textId="263839D4" w:rsidR="000600E0" w:rsidRPr="008F6F06" w:rsidRDefault="000600E0" w:rsidP="00147F89">
            <w:pPr>
              <w:rPr>
                <w:ins w:id="854" w:author="Ave Osman" w:date="2025-07-18T08:17:00Z" w16du:dateUtc="2025-07-18T05:17:00Z"/>
                <w:rFonts w:eastAsiaTheme="minorHAnsi" w:cstheme="minorBidi"/>
                <w:i/>
                <w:noProof/>
                <w:sz w:val="14"/>
                <w:szCs w:val="14"/>
                <w:lang w:val="et-EE" w:eastAsia="en-US"/>
              </w:rPr>
            </w:pPr>
            <w:ins w:id="855" w:author="Ave Osman" w:date="2025-07-18T08:19:00Z" w16du:dateUtc="2025-07-18T05:19:00Z">
              <w:r>
                <w:rPr>
                  <w:rFonts w:eastAsiaTheme="minorHAnsi" w:cstheme="minorBidi"/>
                  <w:i/>
                  <w:noProof/>
                  <w:sz w:val="14"/>
                  <w:szCs w:val="14"/>
                  <w:lang w:val="et-EE" w:eastAsia="en-US"/>
                </w:rPr>
                <w:t>Absoluutarv</w:t>
              </w:r>
            </w:ins>
          </w:p>
        </w:tc>
        <w:tc>
          <w:tcPr>
            <w:tcW w:w="496" w:type="pct"/>
          </w:tcPr>
          <w:p w14:paraId="348D572D" w14:textId="3A1C1E3B" w:rsidR="000600E0" w:rsidRDefault="000600E0" w:rsidP="00147F89">
            <w:pPr>
              <w:rPr>
                <w:ins w:id="856" w:author="Ave Osman" w:date="2025-07-18T08:17:00Z" w16du:dateUtc="2025-07-18T05:17:00Z"/>
                <w:rFonts w:eastAsiaTheme="minorHAnsi" w:cstheme="minorBidi"/>
                <w:i/>
                <w:noProof/>
                <w:sz w:val="14"/>
                <w:szCs w:val="14"/>
                <w:lang w:val="et-EE" w:eastAsia="en-US"/>
              </w:rPr>
            </w:pPr>
            <w:ins w:id="857" w:author="Ave Osman" w:date="2025-07-18T08:19:00Z" w16du:dateUtc="2025-07-18T05:19:00Z">
              <w:r>
                <w:rPr>
                  <w:rFonts w:eastAsiaTheme="minorHAnsi" w:cstheme="minorBidi"/>
                  <w:i/>
                  <w:noProof/>
                  <w:sz w:val="14"/>
                  <w:szCs w:val="14"/>
                  <w:lang w:val="et-EE" w:eastAsia="en-US"/>
                </w:rPr>
                <w:t>0</w:t>
              </w:r>
            </w:ins>
          </w:p>
        </w:tc>
        <w:tc>
          <w:tcPr>
            <w:tcW w:w="535" w:type="pct"/>
          </w:tcPr>
          <w:p w14:paraId="2D5616B7" w14:textId="052197A0" w:rsidR="000600E0" w:rsidRPr="008F6F06" w:rsidRDefault="00082E95" w:rsidP="00147F89">
            <w:pPr>
              <w:rPr>
                <w:ins w:id="858" w:author="Ave Osman" w:date="2025-07-18T08:17:00Z" w16du:dateUtc="2025-07-18T05:17:00Z"/>
                <w:rFonts w:eastAsiaTheme="minorHAnsi" w:cstheme="minorBidi"/>
                <w:bCs/>
                <w:i/>
                <w:iCs/>
                <w:noProof/>
                <w:sz w:val="14"/>
                <w:szCs w:val="14"/>
                <w:lang w:val="et-EE" w:eastAsia="en-US"/>
              </w:rPr>
            </w:pPr>
            <w:ins w:id="859" w:author="Ave Osman" w:date="2025-07-18T10:40:00Z" w16du:dateUtc="2025-07-18T07:40:00Z">
              <w:r>
                <w:rPr>
                  <w:rFonts w:eastAsiaTheme="minorHAnsi" w:cstheme="minorBidi"/>
                  <w:bCs/>
                  <w:i/>
                  <w:iCs/>
                  <w:noProof/>
                  <w:sz w:val="14"/>
                  <w:szCs w:val="14"/>
                  <w:lang w:val="et-EE" w:eastAsia="en-US"/>
                </w:rPr>
                <w:t>Abosluutarv</w:t>
              </w:r>
            </w:ins>
          </w:p>
        </w:tc>
        <w:tc>
          <w:tcPr>
            <w:tcW w:w="381" w:type="pct"/>
          </w:tcPr>
          <w:p w14:paraId="5AB23B40" w14:textId="1DB76614" w:rsidR="000600E0" w:rsidRDefault="000600E0" w:rsidP="00AA6522">
            <w:pPr>
              <w:jc w:val="left"/>
              <w:rPr>
                <w:ins w:id="860" w:author="Ave Osman" w:date="2025-07-18T08:17:00Z" w16du:dateUtc="2025-07-18T05:17:00Z"/>
                <w:rFonts w:eastAsiaTheme="minorHAnsi" w:cstheme="minorBidi"/>
                <w:bCs/>
                <w:i/>
                <w:iCs/>
                <w:noProof/>
                <w:sz w:val="14"/>
                <w:szCs w:val="14"/>
                <w:lang w:val="et-EE" w:eastAsia="en-US"/>
              </w:rPr>
            </w:pPr>
            <w:ins w:id="861" w:author="Ave Osman" w:date="2025-07-18T08:19:00Z" w16du:dateUtc="2025-07-18T05:19:00Z">
              <w:r>
                <w:rPr>
                  <w:rFonts w:eastAsiaTheme="minorHAnsi" w:cstheme="minorBidi"/>
                  <w:bCs/>
                  <w:i/>
                  <w:iCs/>
                  <w:noProof/>
                  <w:sz w:val="14"/>
                  <w:szCs w:val="14"/>
                  <w:lang w:val="et-EE" w:eastAsia="en-US"/>
                </w:rPr>
                <w:t>Ei kohaldu</w:t>
              </w:r>
            </w:ins>
          </w:p>
        </w:tc>
        <w:tc>
          <w:tcPr>
            <w:tcW w:w="534" w:type="pct"/>
            <w:shd w:val="clear" w:color="auto" w:fill="auto"/>
          </w:tcPr>
          <w:p w14:paraId="0297FF1D" w14:textId="65E7DAA5" w:rsidR="000600E0" w:rsidRDefault="000600E0" w:rsidP="00AA6522">
            <w:pPr>
              <w:jc w:val="left"/>
              <w:rPr>
                <w:ins w:id="862" w:author="Ave Osman" w:date="2025-07-18T08:17:00Z" w16du:dateUtc="2025-07-18T05:17:00Z"/>
                <w:rFonts w:eastAsiaTheme="minorHAnsi" w:cstheme="minorBidi"/>
                <w:bCs/>
                <w:i/>
                <w:iCs/>
                <w:noProof/>
                <w:sz w:val="14"/>
                <w:szCs w:val="14"/>
                <w:lang w:val="et-EE" w:eastAsia="en-US"/>
              </w:rPr>
            </w:pPr>
            <w:ins w:id="863" w:author="Ave Osman" w:date="2025-07-18T08:19:00Z" w16du:dateUtc="2025-07-18T05:19:00Z">
              <w:r>
                <w:rPr>
                  <w:rFonts w:eastAsiaTheme="minorHAnsi" w:cstheme="minorBidi"/>
                  <w:bCs/>
                  <w:i/>
                  <w:iCs/>
                  <w:noProof/>
                  <w:sz w:val="14"/>
                  <w:szCs w:val="14"/>
                  <w:lang w:val="et-EE" w:eastAsia="en-US"/>
                </w:rPr>
                <w:t>180</w:t>
              </w:r>
            </w:ins>
          </w:p>
        </w:tc>
        <w:tc>
          <w:tcPr>
            <w:tcW w:w="404" w:type="pct"/>
            <w:shd w:val="clear" w:color="auto" w:fill="auto"/>
          </w:tcPr>
          <w:p w14:paraId="1C22AE7D" w14:textId="37DF8193" w:rsidR="000600E0" w:rsidRPr="008F6F06" w:rsidRDefault="000600E0" w:rsidP="00147F89">
            <w:pPr>
              <w:spacing w:line="480" w:lineRule="auto"/>
              <w:rPr>
                <w:ins w:id="864" w:author="Ave Osman" w:date="2025-07-18T08:17:00Z" w16du:dateUtc="2025-07-18T05:17:00Z"/>
                <w:rFonts w:eastAsiaTheme="minorHAnsi" w:cstheme="minorBidi"/>
                <w:bCs/>
                <w:i/>
                <w:iCs/>
                <w:noProof/>
                <w:sz w:val="14"/>
                <w:szCs w:val="14"/>
                <w:lang w:val="et-EE" w:eastAsia="en-US"/>
              </w:rPr>
            </w:pPr>
            <w:ins w:id="865" w:author="Ave Osman" w:date="2025-07-18T08:19:00Z" w16du:dateUtc="2025-07-18T05:19:00Z">
              <w:r>
                <w:rPr>
                  <w:rFonts w:eastAsiaTheme="minorHAnsi" w:cstheme="minorBidi"/>
                  <w:bCs/>
                  <w:i/>
                  <w:iCs/>
                  <w:noProof/>
                  <w:sz w:val="14"/>
                  <w:szCs w:val="14"/>
                  <w:lang w:val="et-EE" w:eastAsia="en-US"/>
                </w:rPr>
                <w:t>Abs</w:t>
              </w:r>
            </w:ins>
            <w:ins w:id="866" w:author="Ave Osman" w:date="2025-07-18T08:20:00Z" w16du:dateUtc="2025-07-18T05:20:00Z">
              <w:r>
                <w:rPr>
                  <w:rFonts w:eastAsiaTheme="minorHAnsi" w:cstheme="minorBidi"/>
                  <w:bCs/>
                  <w:i/>
                  <w:iCs/>
                  <w:noProof/>
                  <w:sz w:val="14"/>
                  <w:szCs w:val="14"/>
                  <w:lang w:val="et-EE" w:eastAsia="en-US"/>
                </w:rPr>
                <w:t>o</w:t>
              </w:r>
            </w:ins>
            <w:ins w:id="867" w:author="Ave Osman" w:date="2025-07-18T08:19:00Z" w16du:dateUtc="2025-07-18T05:19:00Z">
              <w:r>
                <w:rPr>
                  <w:rFonts w:eastAsiaTheme="minorHAnsi" w:cstheme="minorBidi"/>
                  <w:bCs/>
                  <w:i/>
                  <w:iCs/>
                  <w:noProof/>
                  <w:sz w:val="14"/>
                  <w:szCs w:val="14"/>
                  <w:lang w:val="et-EE" w:eastAsia="en-US"/>
                </w:rPr>
                <w:t>luutarv</w:t>
              </w:r>
            </w:ins>
          </w:p>
        </w:tc>
        <w:tc>
          <w:tcPr>
            <w:tcW w:w="646" w:type="pct"/>
            <w:shd w:val="clear" w:color="auto" w:fill="auto"/>
          </w:tcPr>
          <w:p w14:paraId="798CB8AB" w14:textId="367087B5" w:rsidR="000600E0" w:rsidRPr="008F6F06" w:rsidRDefault="000600E0" w:rsidP="00147F89">
            <w:pPr>
              <w:rPr>
                <w:ins w:id="868" w:author="Ave Osman" w:date="2025-07-18T08:17:00Z" w16du:dateUtc="2025-07-18T05:17:00Z"/>
                <w:rFonts w:eastAsiaTheme="minorHAnsi" w:cstheme="minorBidi"/>
                <w:i/>
                <w:noProof/>
                <w:sz w:val="14"/>
                <w:szCs w:val="14"/>
                <w:lang w:val="et-EE" w:eastAsia="en-US"/>
              </w:rPr>
            </w:pPr>
            <w:ins w:id="869" w:author="Ave Osman" w:date="2025-07-18T08:19:00Z" w16du:dateUtc="2025-07-18T05:19:00Z">
              <w:r>
                <w:rPr>
                  <w:rFonts w:eastAsiaTheme="minorHAnsi" w:cstheme="minorBidi"/>
                  <w:i/>
                  <w:noProof/>
                  <w:sz w:val="14"/>
                  <w:szCs w:val="14"/>
                  <w:lang w:val="et-EE" w:eastAsia="en-US"/>
                </w:rPr>
                <w:t>Projektiaruan</w:t>
              </w:r>
            </w:ins>
            <w:ins w:id="870" w:author="Ave Osman" w:date="2025-07-18T08:20:00Z" w16du:dateUtc="2025-07-18T05:20:00Z">
              <w:r>
                <w:rPr>
                  <w:rFonts w:eastAsiaTheme="minorHAnsi" w:cstheme="minorBidi"/>
                  <w:i/>
                  <w:noProof/>
                  <w:sz w:val="14"/>
                  <w:szCs w:val="14"/>
                  <w:lang w:val="et-EE" w:eastAsia="en-US"/>
                </w:rPr>
                <w:t>ded</w:t>
              </w:r>
            </w:ins>
          </w:p>
        </w:tc>
      </w:tr>
      <w:bookmarkEnd w:id="838"/>
    </w:tbl>
    <w:p w14:paraId="4554B855" w14:textId="77777777" w:rsidR="004E6CFE" w:rsidRPr="008F6F06" w:rsidRDefault="004E6CFE" w:rsidP="00F34087">
      <w:pPr>
        <w:keepNext/>
        <w:spacing w:before="0" w:after="0"/>
        <w:rPr>
          <w:rFonts w:eastAsia="Times New Roman"/>
          <w:b/>
          <w:iCs/>
          <w:noProof/>
          <w:szCs w:val="24"/>
          <w:lang w:val="et-EE"/>
        </w:rPr>
      </w:pPr>
    </w:p>
    <w:p w14:paraId="5E306893" w14:textId="38B01741" w:rsidR="004E6CFE" w:rsidRPr="0015343B" w:rsidRDefault="004E6CFE" w:rsidP="00F34087">
      <w:pPr>
        <w:keepNext/>
        <w:spacing w:before="0" w:after="0"/>
        <w:rPr>
          <w:rFonts w:eastAsia="Times New Roman"/>
          <w:b/>
          <w:bCs/>
          <w:iCs/>
          <w:noProof/>
          <w:szCs w:val="24"/>
          <w:lang w:val="et-EE"/>
        </w:rPr>
      </w:pPr>
      <w:r w:rsidRPr="008F6F06">
        <w:rPr>
          <w:rFonts w:eastAsia="Times New Roman"/>
          <w:b/>
          <w:iCs/>
          <w:noProof/>
          <w:szCs w:val="24"/>
          <w:lang w:val="et-EE"/>
        </w:rPr>
        <w:t>2.1.3</w:t>
      </w:r>
      <w:r w:rsidR="00D86F08">
        <w:rPr>
          <w:rFonts w:eastAsia="Times New Roman"/>
          <w:b/>
          <w:iCs/>
          <w:noProof/>
          <w:szCs w:val="24"/>
          <w:lang w:val="et-EE"/>
        </w:rPr>
        <w:t>.</w:t>
      </w:r>
      <w:r w:rsidRPr="008F6F06">
        <w:rPr>
          <w:rFonts w:eastAsia="Times New Roman"/>
          <w:b/>
          <w:iCs/>
          <w:noProof/>
          <w:szCs w:val="24"/>
          <w:lang w:val="et-EE"/>
        </w:rPr>
        <w:t xml:space="preserve"> </w:t>
      </w:r>
      <w:r w:rsidRPr="00C438D1">
        <w:rPr>
          <w:b/>
          <w:bCs/>
          <w:lang w:val="et-EE"/>
        </w:rPr>
        <w:t>Programmile eraldatud vahendite (EL) esialgne jaotus sekkumise liigi kaupa</w:t>
      </w:r>
    </w:p>
    <w:p w14:paraId="5998D123" w14:textId="77777777" w:rsidR="00F34087" w:rsidRPr="008F6F06" w:rsidRDefault="00F34087" w:rsidP="00F34087">
      <w:pPr>
        <w:spacing w:before="0" w:after="0"/>
        <w:rPr>
          <w:lang w:val="et-EE"/>
        </w:rPr>
      </w:pPr>
    </w:p>
    <w:p w14:paraId="0228A520" w14:textId="497704BD" w:rsidR="004E6CFE" w:rsidRPr="008F6F06" w:rsidRDefault="004E6CFE" w:rsidP="00F34087">
      <w:pPr>
        <w:spacing w:before="0" w:after="0"/>
        <w:rPr>
          <w:i/>
          <w:iCs/>
          <w:sz w:val="20"/>
          <w:lang w:val="et-EE"/>
        </w:rPr>
      </w:pPr>
      <w:bookmarkStart w:id="871" w:name="_Hlk93920511"/>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lõige 5, </w:t>
      </w:r>
      <w:proofErr w:type="spellStart"/>
      <w:r w:rsidRPr="008F6F06">
        <w:rPr>
          <w:i/>
          <w:iCs/>
          <w:sz w:val="20"/>
          <w:lang w:val="et-EE"/>
        </w:rPr>
        <w:t>AMIF</w:t>
      </w:r>
      <w:r w:rsidR="007F369C">
        <w:rPr>
          <w:i/>
          <w:iCs/>
          <w:sz w:val="20"/>
          <w:lang w:val="et-EE"/>
        </w:rPr>
        <w:t>i</w:t>
      </w:r>
      <w:proofErr w:type="spellEnd"/>
      <w:r w:rsidRPr="008F6F06">
        <w:rPr>
          <w:i/>
          <w:iCs/>
          <w:sz w:val="20"/>
          <w:lang w:val="et-EE"/>
        </w:rPr>
        <w:t xml:space="preserve"> määruse artikli 16 lõige 12, </w:t>
      </w:r>
      <w:proofErr w:type="spellStart"/>
      <w:r w:rsidRPr="008F6F06">
        <w:rPr>
          <w:i/>
          <w:iCs/>
          <w:sz w:val="20"/>
          <w:lang w:val="et-EE"/>
        </w:rPr>
        <w:t>ISFi</w:t>
      </w:r>
      <w:proofErr w:type="spellEnd"/>
      <w:r w:rsidRPr="008F6F06">
        <w:rPr>
          <w:i/>
          <w:iCs/>
          <w:sz w:val="20"/>
          <w:lang w:val="et-EE"/>
        </w:rPr>
        <w:t xml:space="preserve"> määruse artikli 13 lõige 12 või BMVI määruse artikli 13 lõige 18</w:t>
      </w:r>
    </w:p>
    <w:bookmarkEnd w:id="871"/>
    <w:p w14:paraId="12C9B4CA" w14:textId="77777777" w:rsidR="00F34087" w:rsidRPr="008F6F06" w:rsidRDefault="00F34087" w:rsidP="00F34087">
      <w:pPr>
        <w:spacing w:before="0" w:after="0"/>
        <w:rPr>
          <w:b/>
          <w:bCs/>
          <w:noProof/>
          <w:lang w:val="et-EE"/>
        </w:rPr>
      </w:pPr>
    </w:p>
    <w:p w14:paraId="6C53684E" w14:textId="75FDA524" w:rsidR="004E6CFE" w:rsidRPr="008F6F06" w:rsidRDefault="004E6CFE" w:rsidP="00F34087">
      <w:pPr>
        <w:spacing w:before="0" w:after="0"/>
        <w:rPr>
          <w:b/>
          <w:bCs/>
          <w:noProof/>
          <w:sz w:val="22"/>
          <w:szCs w:val="22"/>
          <w:lang w:val="et-EE"/>
        </w:rPr>
      </w:pPr>
      <w:r w:rsidRPr="008F6F06">
        <w:rPr>
          <w:b/>
          <w:bCs/>
          <w:noProof/>
          <w:sz w:val="22"/>
          <w:szCs w:val="22"/>
          <w:lang w:val="et-EE"/>
        </w:rPr>
        <w:t>Tabel 3</w:t>
      </w:r>
      <w:r w:rsidR="00D86F08">
        <w:rPr>
          <w:b/>
          <w:bCs/>
          <w:noProof/>
          <w:sz w:val="22"/>
          <w:szCs w:val="22"/>
          <w:lang w:val="et-EE"/>
        </w:rPr>
        <w:t>.</w:t>
      </w:r>
      <w:r w:rsidRPr="008F6F06">
        <w:rPr>
          <w:b/>
          <w:bCs/>
          <w:noProof/>
          <w:sz w:val="22"/>
          <w:szCs w:val="22"/>
          <w:lang w:val="et-EE"/>
        </w:rPr>
        <w:t xml:space="preserve"> Esialgne jaotus</w:t>
      </w:r>
    </w:p>
    <w:p w14:paraId="6B734EF2" w14:textId="77777777" w:rsidR="009721CA" w:rsidRPr="008F6F06" w:rsidRDefault="009721CA" w:rsidP="00F34087">
      <w:pPr>
        <w:spacing w:before="0" w:after="0"/>
        <w:rPr>
          <w:b/>
          <w:bCs/>
          <w:noProof/>
          <w:sz w:val="22"/>
          <w:szCs w:val="22"/>
          <w:lang w:val="et-EE"/>
        </w:rPr>
      </w:pPr>
    </w:p>
    <w:tbl>
      <w:tblPr>
        <w:tblStyle w:val="TableGrid"/>
        <w:tblW w:w="0" w:type="auto"/>
        <w:tblInd w:w="-34" w:type="dxa"/>
        <w:tblLook w:val="04A0" w:firstRow="1" w:lastRow="0" w:firstColumn="1" w:lastColumn="0" w:noHBand="0" w:noVBand="1"/>
      </w:tblPr>
      <w:tblGrid>
        <w:gridCol w:w="2073"/>
        <w:gridCol w:w="2180"/>
        <w:gridCol w:w="3006"/>
        <w:gridCol w:w="2063"/>
      </w:tblGrid>
      <w:tr w:rsidR="00F34087" w:rsidRPr="008F6F06" w14:paraId="46DF2555" w14:textId="77777777" w:rsidTr="00CC6FF0">
        <w:tc>
          <w:tcPr>
            <w:tcW w:w="2073" w:type="dxa"/>
          </w:tcPr>
          <w:p w14:paraId="56D57491" w14:textId="01C3E45E" w:rsidR="00F34087" w:rsidRPr="008F6F06" w:rsidRDefault="00F34087" w:rsidP="00F34087">
            <w:pPr>
              <w:pStyle w:val="Text1"/>
              <w:ind w:left="0"/>
              <w:rPr>
                <w:rFonts w:cs="Times New Roman"/>
                <w:b/>
                <w:noProof/>
                <w:sz w:val="16"/>
                <w:szCs w:val="16"/>
                <w:lang w:val="et-EE"/>
              </w:rPr>
            </w:pPr>
            <w:bookmarkStart w:id="872" w:name="_Hlk88723564"/>
            <w:r w:rsidRPr="008F6F06">
              <w:rPr>
                <w:rFonts w:cs="Times New Roman"/>
                <w:b/>
                <w:noProof/>
                <w:sz w:val="16"/>
                <w:szCs w:val="16"/>
                <w:lang w:val="et-EE"/>
              </w:rPr>
              <w:t xml:space="preserve">Erieesmärk </w:t>
            </w:r>
          </w:p>
        </w:tc>
        <w:tc>
          <w:tcPr>
            <w:tcW w:w="2180" w:type="dxa"/>
          </w:tcPr>
          <w:p w14:paraId="55E5D5BC" w14:textId="65B7A106" w:rsidR="00F34087" w:rsidRPr="008F6F06" w:rsidRDefault="00F34087" w:rsidP="00F34087">
            <w:pPr>
              <w:pStyle w:val="Text1"/>
              <w:ind w:left="0"/>
              <w:rPr>
                <w:rFonts w:cs="Times New Roman"/>
                <w:b/>
                <w:noProof/>
                <w:sz w:val="16"/>
                <w:szCs w:val="16"/>
                <w:lang w:val="et-EE"/>
              </w:rPr>
            </w:pPr>
            <w:r w:rsidRPr="008F6F06">
              <w:rPr>
                <w:rFonts w:cs="Times New Roman"/>
                <w:b/>
                <w:noProof/>
                <w:sz w:val="16"/>
                <w:szCs w:val="16"/>
                <w:lang w:val="et-EE"/>
              </w:rPr>
              <w:t>Sekkumise liik</w:t>
            </w:r>
          </w:p>
        </w:tc>
        <w:tc>
          <w:tcPr>
            <w:tcW w:w="3006" w:type="dxa"/>
          </w:tcPr>
          <w:p w14:paraId="6D457F2F" w14:textId="0820B449" w:rsidR="00F34087" w:rsidRPr="008F6F06" w:rsidRDefault="00F34087" w:rsidP="00F34087">
            <w:pPr>
              <w:pStyle w:val="Text1"/>
              <w:ind w:left="0"/>
              <w:rPr>
                <w:rFonts w:cs="Times New Roman"/>
                <w:b/>
                <w:noProof/>
                <w:sz w:val="16"/>
                <w:szCs w:val="16"/>
                <w:lang w:val="et-EE"/>
              </w:rPr>
            </w:pPr>
            <w:r w:rsidRPr="008F6F06">
              <w:rPr>
                <w:rFonts w:cs="Times New Roman"/>
                <w:b/>
                <w:noProof/>
                <w:sz w:val="16"/>
                <w:szCs w:val="16"/>
                <w:lang w:val="et-EE"/>
              </w:rPr>
              <w:t>Kood</w:t>
            </w:r>
          </w:p>
        </w:tc>
        <w:tc>
          <w:tcPr>
            <w:tcW w:w="2063" w:type="dxa"/>
          </w:tcPr>
          <w:p w14:paraId="1E2D31E0" w14:textId="46955E6E" w:rsidR="00F34087" w:rsidRPr="008F6F06" w:rsidRDefault="00F34087" w:rsidP="00F34087">
            <w:pPr>
              <w:pStyle w:val="Text1"/>
              <w:ind w:left="0"/>
              <w:rPr>
                <w:rFonts w:cs="Times New Roman"/>
                <w:b/>
                <w:noProof/>
                <w:sz w:val="16"/>
                <w:szCs w:val="16"/>
                <w:lang w:val="et-EE"/>
              </w:rPr>
            </w:pPr>
            <w:r w:rsidRPr="008F6F06">
              <w:rPr>
                <w:rFonts w:cs="Times New Roman"/>
                <w:b/>
                <w:noProof/>
                <w:sz w:val="16"/>
                <w:szCs w:val="16"/>
                <w:lang w:val="et-EE"/>
              </w:rPr>
              <w:t>Esialgne summa (eurodes)</w:t>
            </w:r>
          </w:p>
        </w:tc>
      </w:tr>
      <w:tr w:rsidR="00171F2D" w:rsidRPr="008F6F06" w14:paraId="58BE5EE5" w14:textId="77777777" w:rsidTr="00CC6FF0">
        <w:tc>
          <w:tcPr>
            <w:tcW w:w="2073" w:type="dxa"/>
          </w:tcPr>
          <w:p w14:paraId="79A8083D"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3E510E9C" w14:textId="10DF42C2"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Vastuvõtutingimused</w:t>
            </w:r>
          </w:p>
        </w:tc>
        <w:tc>
          <w:tcPr>
            <w:tcW w:w="3006" w:type="dxa"/>
          </w:tcPr>
          <w:p w14:paraId="103E337D" w14:textId="3AE9D5EA"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001</w:t>
            </w:r>
          </w:p>
        </w:tc>
        <w:tc>
          <w:tcPr>
            <w:tcW w:w="2063" w:type="dxa"/>
          </w:tcPr>
          <w:p w14:paraId="3D49F164" w14:textId="292D58C6" w:rsidR="00171F2D" w:rsidRPr="00D96DC2" w:rsidRDefault="000600E0" w:rsidP="00171F2D">
            <w:pPr>
              <w:jc w:val="right"/>
              <w:rPr>
                <w:rFonts w:eastAsiaTheme="minorHAnsi" w:cstheme="minorBidi"/>
                <w:i/>
                <w:noProof/>
                <w:sz w:val="14"/>
                <w:szCs w:val="14"/>
                <w:lang w:val="et-EE" w:eastAsia="en-US"/>
              </w:rPr>
            </w:pPr>
            <w:ins w:id="873" w:author="Ave Osman" w:date="2025-07-18T08:20:00Z" w16du:dateUtc="2025-07-18T05:20:00Z">
              <w:r>
                <w:rPr>
                  <w:rFonts w:eastAsiaTheme="minorHAnsi" w:cstheme="minorBidi"/>
                  <w:i/>
                  <w:noProof/>
                  <w:sz w:val="14"/>
                  <w:szCs w:val="14"/>
                  <w:lang w:val="et-EE" w:eastAsia="en-US"/>
                </w:rPr>
                <w:t>3 307</w:t>
              </w:r>
            </w:ins>
            <w:ins w:id="874" w:author="Ave Osman" w:date="2025-07-18T08:21:00Z" w16du:dateUtc="2025-07-18T05:21:00Z">
              <w:r>
                <w:rPr>
                  <w:rFonts w:eastAsiaTheme="minorHAnsi" w:cstheme="minorBidi"/>
                  <w:i/>
                  <w:noProof/>
                  <w:sz w:val="14"/>
                  <w:szCs w:val="14"/>
                  <w:lang w:val="et-EE" w:eastAsia="en-US"/>
                </w:rPr>
                <w:t xml:space="preserve"> 333,89 </w:t>
              </w:r>
            </w:ins>
            <w:del w:id="875" w:author="Ave Osman" w:date="2025-07-18T08:21:00Z" w16du:dateUtc="2025-07-18T05:21:00Z">
              <w:r w:rsidR="00171F2D" w:rsidRPr="00D96DC2">
                <w:rPr>
                  <w:rFonts w:eastAsiaTheme="minorHAnsi" w:cstheme="minorBidi"/>
                  <w:i/>
                  <w:noProof/>
                  <w:sz w:val="14"/>
                  <w:szCs w:val="14"/>
                  <w:lang w:val="et-EE" w:eastAsia="en-US"/>
                </w:rPr>
                <w:delText>2 369 591,25</w:delText>
              </w:r>
            </w:del>
          </w:p>
        </w:tc>
      </w:tr>
      <w:tr w:rsidR="00171F2D" w:rsidRPr="008F6F06" w14:paraId="09E67226" w14:textId="77777777" w:rsidTr="00CC6FF0">
        <w:tc>
          <w:tcPr>
            <w:tcW w:w="2073" w:type="dxa"/>
          </w:tcPr>
          <w:p w14:paraId="1A4B61AB"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58EE94DE" w14:textId="68870DAF"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Varjupaigamenetlus</w:t>
            </w:r>
          </w:p>
        </w:tc>
        <w:tc>
          <w:tcPr>
            <w:tcW w:w="3006" w:type="dxa"/>
          </w:tcPr>
          <w:p w14:paraId="53D1E7E2"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002</w:t>
            </w:r>
          </w:p>
        </w:tc>
        <w:tc>
          <w:tcPr>
            <w:tcW w:w="2063" w:type="dxa"/>
          </w:tcPr>
          <w:p w14:paraId="36B99DC5" w14:textId="0102C91D" w:rsidR="00677BFB" w:rsidRPr="00D96DC2" w:rsidRDefault="000600E0" w:rsidP="00171F2D">
            <w:pPr>
              <w:jc w:val="right"/>
              <w:rPr>
                <w:rFonts w:eastAsiaTheme="minorHAnsi" w:cstheme="minorBidi"/>
                <w:i/>
                <w:noProof/>
                <w:sz w:val="14"/>
                <w:szCs w:val="14"/>
                <w:lang w:val="et-EE" w:eastAsia="en-US"/>
              </w:rPr>
            </w:pPr>
            <w:ins w:id="876" w:author="Ave Osman" w:date="2025-07-18T08:21:00Z" w16du:dateUtc="2025-07-18T05:21:00Z">
              <w:r>
                <w:rPr>
                  <w:rFonts w:eastAsiaTheme="minorHAnsi" w:cstheme="minorBidi"/>
                  <w:i/>
                  <w:noProof/>
                  <w:sz w:val="14"/>
                  <w:szCs w:val="14"/>
                  <w:lang w:val="et-EE" w:eastAsia="en-US"/>
                </w:rPr>
                <w:t xml:space="preserve">22 349 242,50 </w:t>
              </w:r>
            </w:ins>
            <w:del w:id="877" w:author="Ave Osman" w:date="2025-07-18T08:21:00Z" w16du:dateUtc="2025-07-18T05:21:00Z">
              <w:r w:rsidR="00677BFB">
                <w:rPr>
                  <w:rFonts w:eastAsiaTheme="minorHAnsi" w:cstheme="minorBidi"/>
                  <w:i/>
                  <w:noProof/>
                  <w:sz w:val="14"/>
                  <w:szCs w:val="14"/>
                  <w:lang w:val="et-EE" w:eastAsia="en-US"/>
                </w:rPr>
                <w:delText>4 495 312,50</w:delText>
              </w:r>
            </w:del>
          </w:p>
        </w:tc>
      </w:tr>
      <w:tr w:rsidR="00171F2D" w:rsidRPr="008F6F06" w14:paraId="76B94E7A" w14:textId="77777777" w:rsidTr="00CC6FF0">
        <w:tc>
          <w:tcPr>
            <w:tcW w:w="2073" w:type="dxa"/>
          </w:tcPr>
          <w:p w14:paraId="68B5DEA3"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242B1451" w14:textId="62A16A90" w:rsidR="00171F2D" w:rsidRPr="00D96DC2" w:rsidRDefault="00171F2D" w:rsidP="00171F2D">
            <w:pPr>
              <w:jc w:val="left"/>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 xml:space="preserve">Liidu </w:t>
            </w:r>
            <w:r w:rsidRPr="00C438D1">
              <w:rPr>
                <w:rFonts w:eastAsiaTheme="minorHAnsi" w:cstheme="minorBidi"/>
                <w:iCs/>
                <w:noProof/>
                <w:sz w:val="14"/>
                <w:szCs w:val="14"/>
                <w:lang w:val="et-EE" w:eastAsia="en-US"/>
              </w:rPr>
              <w:t>acquis</w:t>
            </w:r>
            <w:r w:rsidRPr="00D96DC2">
              <w:rPr>
                <w:rFonts w:eastAsiaTheme="minorHAnsi" w:cstheme="minorBidi"/>
                <w:i/>
                <w:noProof/>
                <w:sz w:val="14"/>
                <w:szCs w:val="14"/>
                <w:lang w:val="et-EE" w:eastAsia="en-US"/>
              </w:rPr>
              <w:t>’ rakendamine</w:t>
            </w:r>
          </w:p>
        </w:tc>
        <w:tc>
          <w:tcPr>
            <w:tcW w:w="3006" w:type="dxa"/>
          </w:tcPr>
          <w:p w14:paraId="481EC193" w14:textId="37C04F25"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003</w:t>
            </w:r>
          </w:p>
        </w:tc>
        <w:tc>
          <w:tcPr>
            <w:tcW w:w="2063" w:type="dxa"/>
          </w:tcPr>
          <w:p w14:paraId="5EF4F71F" w14:textId="259ED9A8" w:rsidR="00171F2D" w:rsidRPr="00D96DC2" w:rsidRDefault="00171F2D" w:rsidP="00171F2D">
            <w:pPr>
              <w:jc w:val="right"/>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150 750,00</w:t>
            </w:r>
          </w:p>
        </w:tc>
      </w:tr>
      <w:tr w:rsidR="00CC6FF0" w:rsidRPr="008F6F06" w14:paraId="1CB7D839" w14:textId="77777777" w:rsidTr="00CC6FF0">
        <w:tc>
          <w:tcPr>
            <w:tcW w:w="2073" w:type="dxa"/>
          </w:tcPr>
          <w:p w14:paraId="6381CCD7" w14:textId="77777777" w:rsidR="00CC6FF0" w:rsidRPr="00D96DC2" w:rsidRDefault="00CC6FF0" w:rsidP="009E2B04">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059C307F" w14:textId="77777777" w:rsidR="00CC6FF0" w:rsidRPr="00D96DC2" w:rsidRDefault="00CC6FF0" w:rsidP="009E2B04">
            <w:pPr>
              <w:rPr>
                <w:rFonts w:eastAsiaTheme="minorHAnsi" w:cstheme="minorBidi"/>
                <w:i/>
                <w:noProof/>
                <w:sz w:val="14"/>
                <w:szCs w:val="14"/>
                <w:lang w:val="et-EE" w:eastAsia="en-US"/>
              </w:rPr>
            </w:pPr>
            <w:r w:rsidRPr="00D37354">
              <w:rPr>
                <w:rFonts w:eastAsiaTheme="minorHAnsi" w:cstheme="minorBidi"/>
                <w:i/>
                <w:noProof/>
                <w:sz w:val="14"/>
                <w:szCs w:val="14"/>
                <w:lang w:val="et-EE" w:eastAsia="en-US"/>
              </w:rPr>
              <w:t>Lapsrändajad</w:t>
            </w:r>
          </w:p>
        </w:tc>
        <w:tc>
          <w:tcPr>
            <w:tcW w:w="3006" w:type="dxa"/>
          </w:tcPr>
          <w:p w14:paraId="53FD2A30" w14:textId="77777777" w:rsidR="00CC6FF0" w:rsidRPr="00D96DC2" w:rsidRDefault="00CC6FF0" w:rsidP="009E2B04">
            <w:pPr>
              <w:rPr>
                <w:rFonts w:eastAsiaTheme="minorHAnsi" w:cstheme="minorBidi"/>
                <w:i/>
                <w:noProof/>
                <w:sz w:val="14"/>
                <w:szCs w:val="14"/>
                <w:lang w:val="et-EE" w:eastAsia="en-US"/>
              </w:rPr>
            </w:pPr>
            <w:r>
              <w:rPr>
                <w:rFonts w:eastAsiaTheme="minorHAnsi" w:cstheme="minorBidi"/>
                <w:i/>
                <w:noProof/>
                <w:sz w:val="14"/>
                <w:szCs w:val="14"/>
                <w:lang w:val="et-EE" w:eastAsia="en-US"/>
              </w:rPr>
              <w:t>004</w:t>
            </w:r>
          </w:p>
        </w:tc>
        <w:tc>
          <w:tcPr>
            <w:tcW w:w="2063" w:type="dxa"/>
          </w:tcPr>
          <w:p w14:paraId="32485A2A" w14:textId="77777777" w:rsidR="00CC6FF0" w:rsidRPr="00D96DC2" w:rsidRDefault="00CC6FF0" w:rsidP="009E2B04">
            <w:pPr>
              <w:jc w:val="right"/>
              <w:rPr>
                <w:rFonts w:eastAsiaTheme="minorHAnsi" w:cstheme="minorBidi"/>
                <w:i/>
                <w:noProof/>
                <w:sz w:val="14"/>
                <w:szCs w:val="14"/>
                <w:lang w:val="et-EE" w:eastAsia="en-US"/>
              </w:rPr>
            </w:pPr>
            <w:r>
              <w:rPr>
                <w:rFonts w:eastAsiaTheme="minorHAnsi" w:cstheme="minorBidi"/>
                <w:i/>
                <w:noProof/>
                <w:sz w:val="14"/>
                <w:szCs w:val="14"/>
                <w:lang w:val="et-EE" w:eastAsia="en-US"/>
              </w:rPr>
              <w:t>0</w:t>
            </w:r>
          </w:p>
        </w:tc>
      </w:tr>
      <w:tr w:rsidR="00CC6FF0" w:rsidRPr="008F6F06" w14:paraId="3F805EBF" w14:textId="77777777" w:rsidTr="00CC6FF0">
        <w:tc>
          <w:tcPr>
            <w:tcW w:w="2073" w:type="dxa"/>
          </w:tcPr>
          <w:p w14:paraId="53EEC9D0" w14:textId="77777777" w:rsidR="00CC6FF0" w:rsidRPr="00D96DC2" w:rsidRDefault="00CC6FF0" w:rsidP="009E2B04">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0AC118DE" w14:textId="77777777" w:rsidR="00CC6FF0" w:rsidRPr="00D96DC2" w:rsidRDefault="00CC6FF0" w:rsidP="009E2B04">
            <w:pPr>
              <w:rPr>
                <w:rFonts w:eastAsiaTheme="minorHAnsi" w:cstheme="minorBidi"/>
                <w:i/>
                <w:noProof/>
                <w:sz w:val="14"/>
                <w:szCs w:val="14"/>
                <w:lang w:val="et-EE" w:eastAsia="en-US"/>
              </w:rPr>
            </w:pPr>
            <w:r w:rsidRPr="00D37354">
              <w:rPr>
                <w:rFonts w:eastAsiaTheme="minorHAnsi" w:cstheme="minorBidi"/>
                <w:i/>
                <w:noProof/>
                <w:sz w:val="14"/>
                <w:szCs w:val="14"/>
                <w:lang w:val="et-EE" w:eastAsia="en-US"/>
              </w:rPr>
              <w:t>Vastuvõtmise ja menetlusega seotud erivajadustega isikud</w:t>
            </w:r>
          </w:p>
        </w:tc>
        <w:tc>
          <w:tcPr>
            <w:tcW w:w="3006" w:type="dxa"/>
          </w:tcPr>
          <w:p w14:paraId="2CE3AA22" w14:textId="77777777" w:rsidR="00CC6FF0" w:rsidRPr="00D96DC2" w:rsidRDefault="00CC6FF0" w:rsidP="009E2B04">
            <w:pPr>
              <w:rPr>
                <w:rFonts w:eastAsiaTheme="minorHAnsi" w:cstheme="minorBidi"/>
                <w:i/>
                <w:noProof/>
                <w:sz w:val="14"/>
                <w:szCs w:val="14"/>
                <w:lang w:val="et-EE" w:eastAsia="en-US"/>
              </w:rPr>
            </w:pPr>
            <w:r>
              <w:rPr>
                <w:rFonts w:eastAsiaTheme="minorHAnsi" w:cstheme="minorBidi"/>
                <w:i/>
                <w:noProof/>
                <w:sz w:val="14"/>
                <w:szCs w:val="14"/>
                <w:lang w:val="et-EE" w:eastAsia="en-US"/>
              </w:rPr>
              <w:t>005</w:t>
            </w:r>
          </w:p>
        </w:tc>
        <w:tc>
          <w:tcPr>
            <w:tcW w:w="2063" w:type="dxa"/>
          </w:tcPr>
          <w:p w14:paraId="350297A5" w14:textId="77777777" w:rsidR="00CC6FF0" w:rsidRPr="00D96DC2" w:rsidRDefault="00CC6FF0" w:rsidP="009E2B04">
            <w:pPr>
              <w:jc w:val="right"/>
              <w:rPr>
                <w:rFonts w:eastAsiaTheme="minorHAnsi" w:cstheme="minorBidi"/>
                <w:i/>
                <w:noProof/>
                <w:sz w:val="14"/>
                <w:szCs w:val="14"/>
                <w:lang w:val="et-EE" w:eastAsia="en-US"/>
              </w:rPr>
            </w:pPr>
            <w:r>
              <w:rPr>
                <w:rFonts w:eastAsiaTheme="minorHAnsi" w:cstheme="minorBidi"/>
                <w:i/>
                <w:noProof/>
                <w:sz w:val="14"/>
                <w:szCs w:val="14"/>
                <w:lang w:val="et-EE" w:eastAsia="en-US"/>
              </w:rPr>
              <w:t>0</w:t>
            </w:r>
          </w:p>
        </w:tc>
      </w:tr>
      <w:tr w:rsidR="00CC6FF0" w:rsidRPr="008F6F06" w14:paraId="07117630" w14:textId="77777777" w:rsidTr="00CC6FF0">
        <w:tc>
          <w:tcPr>
            <w:tcW w:w="2073" w:type="dxa"/>
          </w:tcPr>
          <w:p w14:paraId="3ABF9C01" w14:textId="77777777" w:rsidR="00CC6FF0" w:rsidRPr="00D96DC2" w:rsidRDefault="00CC6FF0" w:rsidP="009E2B04">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63D0AB4D" w14:textId="77777777" w:rsidR="00CC6FF0" w:rsidRPr="00D96DC2" w:rsidRDefault="00CC6FF0" w:rsidP="009E2B04">
            <w:pPr>
              <w:rPr>
                <w:rFonts w:eastAsiaTheme="minorHAnsi" w:cstheme="minorBidi"/>
                <w:i/>
                <w:noProof/>
                <w:sz w:val="14"/>
                <w:szCs w:val="14"/>
                <w:lang w:val="et-EE" w:eastAsia="en-US"/>
              </w:rPr>
            </w:pPr>
            <w:r w:rsidRPr="00D37354">
              <w:rPr>
                <w:rFonts w:eastAsiaTheme="minorHAnsi" w:cstheme="minorBidi"/>
                <w:i/>
                <w:noProof/>
                <w:sz w:val="14"/>
                <w:szCs w:val="14"/>
                <w:lang w:val="et-EE" w:eastAsia="en-US"/>
              </w:rPr>
              <w:t>Liidu ümberasustamise programmid või riiklikud ümberasustamise programmid ja humanitaarsetel põhjustel vastuvõtmise kavad (III lisa punkti 2 alapunkt g)</w:t>
            </w:r>
          </w:p>
        </w:tc>
        <w:tc>
          <w:tcPr>
            <w:tcW w:w="3006" w:type="dxa"/>
          </w:tcPr>
          <w:p w14:paraId="57489A1D" w14:textId="77777777" w:rsidR="00CC6FF0" w:rsidRPr="00D96DC2" w:rsidRDefault="00CC6FF0" w:rsidP="009E2B04">
            <w:pPr>
              <w:rPr>
                <w:rFonts w:eastAsiaTheme="minorHAnsi" w:cstheme="minorBidi"/>
                <w:i/>
                <w:noProof/>
                <w:sz w:val="14"/>
                <w:szCs w:val="14"/>
                <w:lang w:val="et-EE" w:eastAsia="en-US"/>
              </w:rPr>
            </w:pPr>
            <w:r>
              <w:rPr>
                <w:rFonts w:eastAsiaTheme="minorHAnsi" w:cstheme="minorBidi"/>
                <w:i/>
                <w:noProof/>
                <w:sz w:val="14"/>
                <w:szCs w:val="14"/>
                <w:lang w:val="et-EE" w:eastAsia="en-US"/>
              </w:rPr>
              <w:t>006</w:t>
            </w:r>
          </w:p>
        </w:tc>
        <w:tc>
          <w:tcPr>
            <w:tcW w:w="2063" w:type="dxa"/>
          </w:tcPr>
          <w:p w14:paraId="174D2F04" w14:textId="77777777" w:rsidR="00CC6FF0" w:rsidRPr="00D96DC2" w:rsidRDefault="00CC6FF0" w:rsidP="009E2B04">
            <w:pPr>
              <w:jc w:val="right"/>
              <w:rPr>
                <w:rFonts w:eastAsiaTheme="minorHAnsi" w:cstheme="minorBidi"/>
                <w:i/>
                <w:noProof/>
                <w:sz w:val="14"/>
                <w:szCs w:val="14"/>
                <w:lang w:val="et-EE" w:eastAsia="en-US"/>
              </w:rPr>
            </w:pPr>
            <w:r>
              <w:rPr>
                <w:rFonts w:eastAsiaTheme="minorHAnsi" w:cstheme="minorBidi"/>
                <w:i/>
                <w:noProof/>
                <w:sz w:val="14"/>
                <w:szCs w:val="14"/>
                <w:lang w:val="et-EE" w:eastAsia="en-US"/>
              </w:rPr>
              <w:t>0</w:t>
            </w:r>
          </w:p>
        </w:tc>
      </w:tr>
      <w:tr w:rsidR="00171F2D" w:rsidRPr="008F6F06" w14:paraId="586D8E1B" w14:textId="77777777" w:rsidTr="00CC6FF0">
        <w:tc>
          <w:tcPr>
            <w:tcW w:w="2073" w:type="dxa"/>
          </w:tcPr>
          <w:p w14:paraId="3E04A5F1"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SO1</w:t>
            </w:r>
          </w:p>
        </w:tc>
        <w:tc>
          <w:tcPr>
            <w:tcW w:w="2180" w:type="dxa"/>
          </w:tcPr>
          <w:p w14:paraId="535EDFB3" w14:textId="6AEC0013"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Tegevustoetus</w:t>
            </w:r>
          </w:p>
        </w:tc>
        <w:tc>
          <w:tcPr>
            <w:tcW w:w="3006" w:type="dxa"/>
          </w:tcPr>
          <w:p w14:paraId="79B8A500" w14:textId="77777777" w:rsidR="00171F2D" w:rsidRPr="00D96DC2" w:rsidRDefault="00171F2D" w:rsidP="00171F2D">
            <w:pPr>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007</w:t>
            </w:r>
          </w:p>
        </w:tc>
        <w:tc>
          <w:tcPr>
            <w:tcW w:w="2063" w:type="dxa"/>
          </w:tcPr>
          <w:p w14:paraId="3B9EDC13" w14:textId="5A10B67B" w:rsidR="00171F2D" w:rsidRPr="00D96DC2" w:rsidRDefault="00171F2D" w:rsidP="00171F2D">
            <w:pPr>
              <w:jc w:val="right"/>
              <w:rPr>
                <w:rFonts w:eastAsiaTheme="minorHAnsi" w:cstheme="minorBidi"/>
                <w:i/>
                <w:noProof/>
                <w:sz w:val="14"/>
                <w:szCs w:val="14"/>
                <w:lang w:val="et-EE" w:eastAsia="en-US"/>
              </w:rPr>
            </w:pPr>
            <w:r w:rsidRPr="00D96DC2">
              <w:rPr>
                <w:rFonts w:eastAsiaTheme="minorHAnsi" w:cstheme="minorBidi"/>
                <w:i/>
                <w:noProof/>
                <w:sz w:val="14"/>
                <w:szCs w:val="14"/>
                <w:lang w:val="et-EE" w:eastAsia="en-US"/>
              </w:rPr>
              <w:t>232 091,37</w:t>
            </w:r>
          </w:p>
        </w:tc>
      </w:tr>
      <w:bookmarkEnd w:id="872"/>
    </w:tbl>
    <w:p w14:paraId="228CE269" w14:textId="77777777" w:rsidR="004E6CFE" w:rsidRPr="008F6F06" w:rsidRDefault="004E6CFE" w:rsidP="00F34087">
      <w:pPr>
        <w:spacing w:before="0" w:after="0"/>
        <w:rPr>
          <w:b/>
          <w:noProof/>
          <w:lang w:val="et-EE"/>
        </w:rPr>
      </w:pPr>
    </w:p>
    <w:p w14:paraId="363F7DD4" w14:textId="77777777" w:rsidR="009D4A9B" w:rsidRPr="008F6F06" w:rsidRDefault="009D4A9B" w:rsidP="00147F89">
      <w:pPr>
        <w:spacing w:before="0" w:after="0"/>
        <w:rPr>
          <w:b/>
          <w:noProof/>
          <w:lang w:val="et-EE"/>
        </w:rPr>
        <w:sectPr w:rsidR="009D4A9B" w:rsidRPr="008F6F06" w:rsidSect="004A6E0A">
          <w:footnotePr>
            <w:numRestart w:val="eachSect"/>
          </w:footnotePr>
          <w:type w:val="continuous"/>
          <w:pgSz w:w="11906" w:h="16838" w:orient="portrait" w:code="9"/>
          <w:pgMar w:top="567" w:right="1134" w:bottom="567" w:left="1134" w:header="709" w:footer="709" w:gutter="0"/>
          <w:cols w:space="708"/>
          <w:titlePg/>
          <w:docGrid w:linePitch="360"/>
          <w:sectPrChange w:id="878" w:author="Ave Osman" w:date="2025-07-21T12:32:00Z" w16du:dateUtc="2025-07-21T09:32:00Z">
            <w:sectPr w:rsidR="009D4A9B" w:rsidRPr="008F6F06" w:rsidSect="004A6E0A">
              <w:type w:val="nextPage"/>
              <w:pgSz w:w="16838" w:h="11906" w:orient="landscape"/>
              <w:pgMar w:top="1134" w:right="567" w:bottom="1134" w:left="567" w:header="709" w:footer="709" w:gutter="0"/>
            </w:sectPr>
          </w:sectPrChange>
        </w:sectPr>
      </w:pPr>
    </w:p>
    <w:p w14:paraId="6365D5ED" w14:textId="42E06996" w:rsidR="00D4003F" w:rsidRPr="008F6F06" w:rsidRDefault="009A5AAF" w:rsidP="00D4003F">
      <w:pPr>
        <w:spacing w:before="0" w:after="0"/>
        <w:ind w:firstLine="360"/>
        <w:rPr>
          <w:b/>
          <w:noProof/>
          <w:lang w:val="et-EE"/>
        </w:rPr>
      </w:pPr>
      <w:r w:rsidRPr="008F6F06">
        <w:rPr>
          <w:b/>
          <w:noProof/>
          <w:lang w:val="et-EE"/>
        </w:rPr>
        <w:t xml:space="preserve">2.2. </w:t>
      </w:r>
      <w:r w:rsidRPr="008F6F06">
        <w:rPr>
          <w:b/>
          <w:lang w:val="et-EE"/>
        </w:rPr>
        <w:t>Erieesmärgi nimetus</w:t>
      </w:r>
    </w:p>
    <w:p w14:paraId="168637CB" w14:textId="77777777" w:rsidR="00F34087" w:rsidRPr="008F6F06" w:rsidRDefault="00F34087" w:rsidP="00F34087">
      <w:pPr>
        <w:spacing w:before="0" w:after="0"/>
        <w:rPr>
          <w:b/>
          <w:noProof/>
          <w:lang w:val="et-EE"/>
        </w:rPr>
      </w:pPr>
    </w:p>
    <w:p w14:paraId="2E64593E" w14:textId="5CD12044" w:rsidR="00F34087" w:rsidRPr="008F6F06" w:rsidRDefault="00F34087" w:rsidP="00F34087">
      <w:pPr>
        <w:spacing w:before="0" w:after="0"/>
        <w:rPr>
          <w:b/>
          <w:noProof/>
          <w:lang w:val="et-EE"/>
        </w:rPr>
      </w:pPr>
      <w:r w:rsidRPr="008F6F06">
        <w:rPr>
          <w:b/>
          <w:noProof/>
          <w:lang w:val="et-EE"/>
        </w:rPr>
        <w:t xml:space="preserve">Tugevdada ja arendada seaduslikku rännet liikmesriikidesse vastavalt nende majanduslikele ja sotsiaalsetele vajadustele ning edendada kolmandate riikide kodanike tõhusat integratsiooni ja sotsiaalset kaasamist </w:t>
      </w:r>
      <w:r w:rsidR="00DC246C" w:rsidRPr="008F6F06">
        <w:rPr>
          <w:b/>
          <w:noProof/>
          <w:lang w:val="et-EE"/>
        </w:rPr>
        <w:t xml:space="preserve">ning </w:t>
      </w:r>
      <w:r w:rsidRPr="008F6F06">
        <w:rPr>
          <w:b/>
          <w:noProof/>
          <w:lang w:val="et-EE"/>
        </w:rPr>
        <w:t>aidata sellele kaasa</w:t>
      </w:r>
    </w:p>
    <w:p w14:paraId="76B4BB15" w14:textId="77777777" w:rsidR="00D4003F" w:rsidRPr="008F6F06" w:rsidRDefault="00D4003F" w:rsidP="00D4003F">
      <w:pPr>
        <w:spacing w:before="0" w:after="0"/>
        <w:ind w:firstLine="360"/>
        <w:rPr>
          <w:b/>
          <w:noProof/>
          <w:lang w:val="et-EE"/>
        </w:rPr>
      </w:pPr>
    </w:p>
    <w:p w14:paraId="39F9C084" w14:textId="3A9EB9F0" w:rsidR="009A5AAF" w:rsidRPr="008F6F06" w:rsidRDefault="009A5AAF" w:rsidP="00D4003F">
      <w:pPr>
        <w:spacing w:before="0" w:after="0"/>
        <w:ind w:left="360"/>
        <w:rPr>
          <w:rFonts w:eastAsia="Times New Roman"/>
          <w:b/>
          <w:iCs/>
          <w:noProof/>
          <w:szCs w:val="24"/>
          <w:lang w:val="et-EE"/>
        </w:rPr>
      </w:pPr>
      <w:r w:rsidRPr="008F6F06">
        <w:rPr>
          <w:rFonts w:eastAsia="Times New Roman"/>
          <w:b/>
          <w:iCs/>
          <w:noProof/>
          <w:szCs w:val="24"/>
          <w:lang w:val="et-EE"/>
        </w:rPr>
        <w:t>2.2.1. Erieesmärgi kirjeldus</w:t>
      </w:r>
    </w:p>
    <w:p w14:paraId="764FF77D" w14:textId="77777777" w:rsidR="00D4003F" w:rsidRPr="008F6F06" w:rsidRDefault="00D4003F" w:rsidP="00D4003F">
      <w:pPr>
        <w:spacing w:before="0" w:after="0"/>
        <w:ind w:left="360"/>
        <w:rPr>
          <w:rFonts w:eastAsia="Times New Roman"/>
          <w:b/>
          <w:iCs/>
          <w:noProof/>
          <w:szCs w:val="24"/>
          <w:lang w:val="et-EE"/>
        </w:rPr>
      </w:pPr>
    </w:p>
    <w:tbl>
      <w:tblPr>
        <w:tblStyle w:val="TableGrid"/>
        <w:tblW w:w="0" w:type="auto"/>
        <w:tblLook w:val="04A0" w:firstRow="1" w:lastRow="0" w:firstColumn="1" w:lastColumn="0" w:noHBand="0" w:noVBand="1"/>
      </w:tblPr>
      <w:tblGrid>
        <w:gridCol w:w="9628"/>
      </w:tblGrid>
      <w:tr w:rsidR="009A5AAF" w:rsidRPr="008F6F06" w14:paraId="48E8D901" w14:textId="77777777" w:rsidTr="00475153">
        <w:tc>
          <w:tcPr>
            <w:tcW w:w="9628" w:type="dxa"/>
          </w:tcPr>
          <w:p w14:paraId="01704B1C" w14:textId="77777777" w:rsidR="006E0B03" w:rsidRPr="008F6F06" w:rsidRDefault="006E0B03" w:rsidP="006E0B03">
            <w:pPr>
              <w:spacing w:before="0" w:after="0"/>
              <w:rPr>
                <w:rFonts w:eastAsia="Times New Roman"/>
                <w:i/>
                <w:iCs/>
                <w:noProof/>
                <w:color w:val="808080" w:themeColor="background1" w:themeShade="80"/>
                <w:lang w:val="et-EE"/>
              </w:rPr>
            </w:pPr>
            <w:r w:rsidRPr="008F6F06">
              <w:rPr>
                <w:rFonts w:eastAsia="Times New Roman"/>
                <w:i/>
                <w:iCs/>
                <w:noProof/>
                <w:color w:val="808080" w:themeColor="background1" w:themeShade="80"/>
                <w:lang w:val="et-EE"/>
              </w:rPr>
              <w:t>Käesolevas osas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toetusesaajatest koos nende seadusjärgsete kohustustega ja põhiülesandeid, mida tuleb toetada. Rahastamisvahendite kavandatud kasutamine, kui kohaldatav.</w:t>
            </w:r>
          </w:p>
          <w:p w14:paraId="1DB48C19" w14:textId="77777777" w:rsidR="006E0B03" w:rsidRPr="008F6F06" w:rsidRDefault="006E0B03" w:rsidP="00D4003F">
            <w:pPr>
              <w:spacing w:before="0" w:after="0"/>
              <w:rPr>
                <w:rFonts w:eastAsia="Times New Roman"/>
                <w:iCs/>
                <w:noProof/>
                <w:lang w:val="et-EE"/>
              </w:rPr>
            </w:pPr>
          </w:p>
          <w:p w14:paraId="2BA56368" w14:textId="1E6D6EF7" w:rsidR="009A5AAF" w:rsidRPr="008F6F06" w:rsidRDefault="000111E9" w:rsidP="00D4003F">
            <w:pPr>
              <w:spacing w:before="0" w:after="0"/>
              <w:rPr>
                <w:rFonts w:eastAsia="Times New Roman"/>
                <w:iCs/>
                <w:noProof/>
                <w:lang w:val="et-EE"/>
              </w:rPr>
            </w:pPr>
            <w:r w:rsidRPr="008F6F06">
              <w:rPr>
                <w:rFonts w:eastAsia="Times New Roman"/>
                <w:iCs/>
                <w:noProof/>
                <w:lang w:val="et-EE"/>
              </w:rPr>
              <w:t>AMIFi</w:t>
            </w:r>
            <w:r w:rsidR="009A5AAF" w:rsidRPr="008F6F06">
              <w:rPr>
                <w:rFonts w:eastAsia="Times New Roman"/>
                <w:iCs/>
                <w:noProof/>
                <w:lang w:val="et-EE"/>
              </w:rPr>
              <w:t xml:space="preserve"> </w:t>
            </w:r>
            <w:r w:rsidR="00E23042" w:rsidRPr="008F6F06">
              <w:rPr>
                <w:rFonts w:eastAsia="Times New Roman"/>
                <w:iCs/>
                <w:noProof/>
                <w:lang w:val="et-EE"/>
              </w:rPr>
              <w:t>rakenduskava</w:t>
            </w:r>
            <w:r w:rsidR="009A5AAF" w:rsidRPr="008F6F06">
              <w:rPr>
                <w:rFonts w:eastAsia="Times New Roman"/>
                <w:iCs/>
                <w:noProof/>
                <w:lang w:val="et-EE"/>
              </w:rPr>
              <w:t xml:space="preserve"> aitab </w:t>
            </w:r>
            <w:r w:rsidR="006746A8">
              <w:rPr>
                <w:rFonts w:eastAsia="Times New Roman"/>
                <w:iCs/>
                <w:noProof/>
                <w:lang w:val="et-EE"/>
              </w:rPr>
              <w:t>saavutada</w:t>
            </w:r>
            <w:r w:rsidR="006746A8" w:rsidRPr="008F6F06">
              <w:rPr>
                <w:rFonts w:eastAsia="Times New Roman"/>
                <w:iCs/>
                <w:noProof/>
                <w:lang w:val="et-EE"/>
              </w:rPr>
              <w:t xml:space="preserve"> </w:t>
            </w:r>
            <w:r w:rsidR="009A5AAF" w:rsidRPr="008F6F06">
              <w:rPr>
                <w:rFonts w:eastAsia="Times New Roman"/>
                <w:iCs/>
                <w:noProof/>
                <w:lang w:val="et-EE"/>
              </w:rPr>
              <w:t>erieesmär</w:t>
            </w:r>
            <w:r w:rsidR="006746A8">
              <w:rPr>
                <w:rFonts w:eastAsia="Times New Roman"/>
                <w:iCs/>
                <w:noProof/>
                <w:lang w:val="et-EE"/>
              </w:rPr>
              <w:t>k</w:t>
            </w:r>
            <w:r w:rsidR="009A5AAF" w:rsidRPr="008F6F06">
              <w:rPr>
                <w:rFonts w:eastAsia="Times New Roman"/>
                <w:iCs/>
                <w:noProof/>
                <w:lang w:val="et-EE"/>
              </w:rPr>
              <w:t>i, keskendudes järgmistele</w:t>
            </w:r>
            <w:r w:rsidR="00E23042" w:rsidRPr="008F6F06">
              <w:rPr>
                <w:rFonts w:eastAsia="Times New Roman"/>
                <w:iCs/>
                <w:noProof/>
                <w:lang w:val="et-EE"/>
              </w:rPr>
              <w:t xml:space="preserve"> </w:t>
            </w:r>
            <w:r w:rsidR="00516F98">
              <w:rPr>
                <w:rFonts w:eastAsia="Times New Roman"/>
                <w:iCs/>
                <w:noProof/>
                <w:lang w:val="et-EE"/>
              </w:rPr>
              <w:t xml:space="preserve">AMIFi </w:t>
            </w:r>
            <w:r w:rsidR="00E23042" w:rsidRPr="008F6F06">
              <w:rPr>
                <w:rFonts w:eastAsia="Times New Roman"/>
                <w:iCs/>
                <w:noProof/>
                <w:lang w:val="et-EE"/>
              </w:rPr>
              <w:t xml:space="preserve">määruse </w:t>
            </w:r>
            <w:r w:rsidR="00E37ED6" w:rsidRPr="008F6F06">
              <w:rPr>
                <w:rFonts w:eastAsia="Times New Roman"/>
                <w:iCs/>
                <w:noProof/>
                <w:lang w:val="et-EE"/>
              </w:rPr>
              <w:t xml:space="preserve">II </w:t>
            </w:r>
            <w:r w:rsidR="009A5AAF" w:rsidRPr="008F6F06">
              <w:rPr>
                <w:rFonts w:eastAsia="Times New Roman"/>
                <w:iCs/>
                <w:noProof/>
                <w:lang w:val="et-EE"/>
              </w:rPr>
              <w:t>lisas</w:t>
            </w:r>
            <w:r w:rsidR="00E37ED6" w:rsidRPr="008F6F06">
              <w:rPr>
                <w:rFonts w:eastAsia="Times New Roman"/>
                <w:iCs/>
                <w:noProof/>
                <w:lang w:val="et-EE"/>
              </w:rPr>
              <w:t xml:space="preserve"> </w:t>
            </w:r>
            <w:r w:rsidR="009A5AAF" w:rsidRPr="008F6F06">
              <w:rPr>
                <w:rFonts w:eastAsia="Times New Roman"/>
                <w:iCs/>
                <w:noProof/>
                <w:lang w:val="et-EE"/>
              </w:rPr>
              <w:t>esitatud rakendusmeetmetele</w:t>
            </w:r>
            <w:r w:rsidR="006746A8">
              <w:rPr>
                <w:rFonts w:eastAsia="Times New Roman"/>
                <w:iCs/>
                <w:noProof/>
                <w:lang w:val="et-EE"/>
              </w:rPr>
              <w:t>.</w:t>
            </w:r>
          </w:p>
          <w:p w14:paraId="02E34D99" w14:textId="77777777" w:rsidR="009A5AAF" w:rsidRPr="008F6F06" w:rsidRDefault="009A5AAF" w:rsidP="00D4003F">
            <w:pPr>
              <w:spacing w:before="0" w:after="0"/>
              <w:rPr>
                <w:rFonts w:eastAsia="Times New Roman"/>
                <w:iCs/>
                <w:noProof/>
                <w:lang w:val="et-EE"/>
              </w:rPr>
            </w:pPr>
          </w:p>
          <w:p w14:paraId="51AD14AA" w14:textId="79DACC5A" w:rsidR="00E23042" w:rsidRPr="005C4958" w:rsidRDefault="00E23042" w:rsidP="00D4003F">
            <w:pPr>
              <w:spacing w:before="0" w:after="0"/>
              <w:rPr>
                <w:rFonts w:eastAsia="Times New Roman"/>
                <w:b/>
                <w:bCs/>
                <w:iCs/>
                <w:noProof/>
                <w:lang w:val="et-EE"/>
              </w:rPr>
            </w:pPr>
            <w:r w:rsidRPr="005C4958">
              <w:rPr>
                <w:rFonts w:eastAsia="Times New Roman"/>
                <w:b/>
                <w:bCs/>
                <w:iCs/>
                <w:noProof/>
                <w:lang w:val="et-EE"/>
              </w:rPr>
              <w:t>b) Toetada meetmeid liitu seadusliku sisenemise ja seal seadusliku elamise hõlbustamiseks</w:t>
            </w:r>
            <w:r w:rsidR="006746A8" w:rsidRPr="005C4958">
              <w:rPr>
                <w:rFonts w:eastAsia="Times New Roman"/>
                <w:b/>
                <w:bCs/>
                <w:iCs/>
                <w:noProof/>
                <w:lang w:val="et-EE"/>
              </w:rPr>
              <w:t>.</w:t>
            </w:r>
          </w:p>
          <w:p w14:paraId="32231A14" w14:textId="59DE8C3C" w:rsidR="00E23042" w:rsidRPr="008F6F06" w:rsidRDefault="00E23042" w:rsidP="00E23042">
            <w:pPr>
              <w:spacing w:before="0" w:after="0"/>
              <w:rPr>
                <w:rFonts w:eastAsia="Times New Roman"/>
                <w:b/>
                <w:bCs/>
                <w:iCs/>
                <w:noProof/>
                <w:lang w:val="et-EE"/>
              </w:rPr>
            </w:pPr>
            <w:r w:rsidRPr="005C4958">
              <w:rPr>
                <w:rFonts w:eastAsia="Times New Roman"/>
                <w:b/>
                <w:bCs/>
                <w:iCs/>
                <w:noProof/>
                <w:lang w:val="et-EE"/>
              </w:rPr>
              <w:t>d</w:t>
            </w:r>
            <w:r w:rsidR="009A5AAF" w:rsidRPr="005C4958">
              <w:rPr>
                <w:rFonts w:eastAsia="Times New Roman"/>
                <w:b/>
                <w:bCs/>
                <w:iCs/>
                <w:noProof/>
                <w:lang w:val="et-EE"/>
              </w:rPr>
              <w:t xml:space="preserve">) </w:t>
            </w:r>
            <w:r w:rsidRPr="005C4958">
              <w:rPr>
                <w:rFonts w:eastAsia="Times New Roman"/>
                <w:b/>
                <w:bCs/>
                <w:iCs/>
                <w:noProof/>
                <w:lang w:val="et-EE"/>
              </w:rPr>
              <w:t xml:space="preserve">Edendada </w:t>
            </w:r>
            <w:r w:rsidR="001E0A01" w:rsidRPr="005C4958">
              <w:rPr>
                <w:rFonts w:eastAsia="Times New Roman"/>
                <w:b/>
                <w:bCs/>
                <w:iCs/>
                <w:noProof/>
                <w:lang w:val="et-EE"/>
              </w:rPr>
              <w:t>integratsiooni</w:t>
            </w:r>
            <w:r w:rsidRPr="005C4958">
              <w:rPr>
                <w:rFonts w:eastAsia="Times New Roman"/>
                <w:b/>
                <w:bCs/>
                <w:iCs/>
                <w:noProof/>
                <w:lang w:val="et-EE"/>
              </w:rPr>
              <w:t xml:space="preserve">meetmeid kolmandate riikide kodanike sotsiaalseks ja majanduslikuks kaasamiseks ning kaitsemeetmeid haavatavate isikute jaoks </w:t>
            </w:r>
            <w:r w:rsidR="001E0A01" w:rsidRPr="005C4958">
              <w:rPr>
                <w:rFonts w:eastAsia="Times New Roman"/>
                <w:b/>
                <w:bCs/>
                <w:iCs/>
                <w:noProof/>
                <w:lang w:val="et-EE"/>
              </w:rPr>
              <w:t>integratsiooni</w:t>
            </w:r>
            <w:r w:rsidRPr="005C4958">
              <w:rPr>
                <w:rFonts w:eastAsia="Times New Roman"/>
                <w:b/>
                <w:bCs/>
                <w:iCs/>
                <w:noProof/>
                <w:lang w:val="et-EE"/>
              </w:rPr>
              <w:t>meetmete kontekstis, hõlbustada perekonna taasühinemist ning valmistada ette kolmandate riikide kodanike aktiivset osalemist vastuvõtvas ühiskonnas ja nende aktsepteerimist vastuvõtva ühiskonna poolt, kaasates riiklikke, eelkõige piirkondlikke või kohalikke</w:t>
            </w:r>
            <w:r w:rsidR="00927995" w:rsidRPr="005C4958">
              <w:rPr>
                <w:rFonts w:eastAsia="Times New Roman"/>
                <w:b/>
                <w:bCs/>
                <w:iCs/>
                <w:noProof/>
                <w:lang w:val="et-EE"/>
              </w:rPr>
              <w:t>,</w:t>
            </w:r>
            <w:r w:rsidRPr="005C4958">
              <w:rPr>
                <w:rFonts w:eastAsia="Times New Roman"/>
                <w:b/>
                <w:bCs/>
                <w:iCs/>
                <w:noProof/>
                <w:lang w:val="et-EE"/>
              </w:rPr>
              <w:t xml:space="preserve"> ametiasutusi ja kodanikuühiskonna organisatsioone, sealhulgas pagulaste ja rändajate juhitud organisatsioone, ning sotsiaalpartnereid.</w:t>
            </w:r>
          </w:p>
          <w:p w14:paraId="4846E7FC" w14:textId="77777777" w:rsidR="009A5AAF" w:rsidRPr="008F6F06" w:rsidRDefault="009A5AAF" w:rsidP="00D4003F">
            <w:pPr>
              <w:spacing w:before="0" w:after="0"/>
              <w:rPr>
                <w:rFonts w:eastAsia="Times New Roman"/>
                <w:iCs/>
                <w:noProof/>
                <w:lang w:val="et-EE"/>
              </w:rPr>
            </w:pPr>
          </w:p>
          <w:p w14:paraId="633E8A8F" w14:textId="5A43BC73" w:rsidR="009A5AAF" w:rsidRPr="008F6F06" w:rsidRDefault="0036721E" w:rsidP="00D4003F">
            <w:pPr>
              <w:spacing w:before="0" w:after="0"/>
              <w:rPr>
                <w:rFonts w:eastAsia="Times New Roman"/>
                <w:iCs/>
                <w:noProof/>
                <w:lang w:val="et-EE"/>
              </w:rPr>
            </w:pPr>
            <w:r>
              <w:rPr>
                <w:rFonts w:eastAsia="Times New Roman"/>
                <w:iCs/>
                <w:noProof/>
                <w:lang w:val="et-EE"/>
              </w:rPr>
              <w:t>Eelarve</w:t>
            </w:r>
            <w:r w:rsidR="009A5AAF" w:rsidRPr="008F6F06">
              <w:rPr>
                <w:rFonts w:eastAsia="Times New Roman"/>
                <w:iCs/>
                <w:noProof/>
                <w:lang w:val="et-EE"/>
              </w:rPr>
              <w:t>perioodil 2021–2027 kavatseb Eesti jätkata keele</w:t>
            </w:r>
            <w:r w:rsidR="00524955">
              <w:rPr>
                <w:rFonts w:eastAsia="Times New Roman"/>
                <w:iCs/>
                <w:noProof/>
                <w:lang w:val="et-EE"/>
              </w:rPr>
              <w:t>liste</w:t>
            </w:r>
            <w:r w:rsidR="009A5AAF" w:rsidRPr="008F6F06">
              <w:rPr>
                <w:rFonts w:eastAsia="Times New Roman"/>
                <w:iCs/>
                <w:noProof/>
                <w:lang w:val="et-EE"/>
              </w:rPr>
              <w:t xml:space="preserve"> ja kultuuriliste </w:t>
            </w:r>
            <w:r w:rsidR="00E76B79" w:rsidRPr="008F6F06">
              <w:rPr>
                <w:rFonts w:eastAsia="Times New Roman"/>
                <w:iCs/>
                <w:noProof/>
                <w:lang w:val="et-EE"/>
              </w:rPr>
              <w:t>lõimumis</w:t>
            </w:r>
            <w:r w:rsidR="00837D05">
              <w:rPr>
                <w:rFonts w:eastAsia="Times New Roman"/>
                <w:iCs/>
                <w:noProof/>
                <w:lang w:val="et-EE"/>
              </w:rPr>
              <w:noBreakHyphen/>
            </w:r>
            <w:r w:rsidR="00E76B79" w:rsidRPr="008F6F06">
              <w:rPr>
                <w:rFonts w:eastAsia="Times New Roman"/>
                <w:iCs/>
                <w:noProof/>
                <w:lang w:val="et-EE"/>
              </w:rPr>
              <w:t xml:space="preserve">, sh </w:t>
            </w:r>
            <w:r w:rsidR="009A5AAF" w:rsidRPr="008F6F06">
              <w:rPr>
                <w:rFonts w:eastAsia="Times New Roman"/>
                <w:iCs/>
                <w:noProof/>
                <w:lang w:val="et-EE"/>
              </w:rPr>
              <w:t>kohanemismeetmetega ning võtta uu</w:t>
            </w:r>
            <w:r w:rsidR="00B5255F">
              <w:rPr>
                <w:rFonts w:eastAsia="Times New Roman"/>
                <w:iCs/>
                <w:noProof/>
                <w:lang w:val="et-EE"/>
              </w:rPr>
              <w:t>si</w:t>
            </w:r>
            <w:r w:rsidR="009A5AAF" w:rsidRPr="008F6F06">
              <w:rPr>
                <w:rFonts w:eastAsia="Times New Roman"/>
                <w:iCs/>
                <w:noProof/>
                <w:lang w:val="et-EE"/>
              </w:rPr>
              <w:t xml:space="preserve"> lahkumiseelse</w:t>
            </w:r>
            <w:r w:rsidR="00B5255F">
              <w:rPr>
                <w:rFonts w:eastAsia="Times New Roman"/>
                <w:iCs/>
                <w:noProof/>
                <w:lang w:val="et-EE"/>
              </w:rPr>
              <w:t>id</w:t>
            </w:r>
            <w:r w:rsidR="009A5AAF" w:rsidRPr="008F6F06">
              <w:rPr>
                <w:rFonts w:eastAsia="Times New Roman"/>
                <w:iCs/>
                <w:noProof/>
                <w:lang w:val="et-EE"/>
              </w:rPr>
              <w:t xml:space="preserve"> ja saabumisjärgse</w:t>
            </w:r>
            <w:r w:rsidR="00B5255F">
              <w:rPr>
                <w:rFonts w:eastAsia="Times New Roman"/>
                <w:iCs/>
                <w:noProof/>
                <w:lang w:val="et-EE"/>
              </w:rPr>
              <w:t>i</w:t>
            </w:r>
            <w:r w:rsidR="009A5AAF" w:rsidRPr="008F6F06">
              <w:rPr>
                <w:rFonts w:eastAsia="Times New Roman"/>
                <w:iCs/>
                <w:noProof/>
                <w:lang w:val="et-EE"/>
              </w:rPr>
              <w:t>d meetme</w:t>
            </w:r>
            <w:r w:rsidR="00B5255F">
              <w:rPr>
                <w:rFonts w:eastAsia="Times New Roman"/>
                <w:iCs/>
                <w:noProof/>
                <w:lang w:val="et-EE"/>
              </w:rPr>
              <w:t>i</w:t>
            </w:r>
            <w:r w:rsidR="009A5AAF" w:rsidRPr="008F6F06">
              <w:rPr>
                <w:rFonts w:eastAsia="Times New Roman"/>
                <w:iCs/>
                <w:noProof/>
                <w:lang w:val="et-EE"/>
              </w:rPr>
              <w:t>d</w:t>
            </w:r>
            <w:r w:rsidR="00E76B79" w:rsidRPr="008F6F06">
              <w:rPr>
                <w:rFonts w:eastAsia="Times New Roman"/>
                <w:iCs/>
                <w:noProof/>
                <w:lang w:val="et-EE"/>
              </w:rPr>
              <w:t xml:space="preserve"> (nt</w:t>
            </w:r>
            <w:r w:rsidR="00837D05">
              <w:rPr>
                <w:rFonts w:eastAsia="Times New Roman"/>
                <w:iCs/>
                <w:noProof/>
                <w:lang w:val="et-EE"/>
              </w:rPr>
              <w:t> </w:t>
            </w:r>
            <w:r w:rsidR="00E76B79" w:rsidRPr="008F6F06">
              <w:rPr>
                <w:rFonts w:eastAsia="Times New Roman"/>
                <w:iCs/>
                <w:noProof/>
                <w:lang w:val="et-EE"/>
              </w:rPr>
              <w:t>vaimse tervise teemad)</w:t>
            </w:r>
            <w:r w:rsidR="009A5AAF" w:rsidRPr="008F6F06">
              <w:rPr>
                <w:rFonts w:eastAsia="Times New Roman"/>
                <w:iCs/>
                <w:noProof/>
                <w:lang w:val="et-EE"/>
              </w:rPr>
              <w:t xml:space="preserve">, et tagada </w:t>
            </w:r>
            <w:r w:rsidR="00E23042" w:rsidRPr="008F6F06">
              <w:rPr>
                <w:rFonts w:eastAsia="Times New Roman"/>
                <w:iCs/>
                <w:noProof/>
                <w:lang w:val="et-EE"/>
              </w:rPr>
              <w:t>esmane kohanemine</w:t>
            </w:r>
            <w:r w:rsidR="009A5AAF" w:rsidRPr="008F6F06">
              <w:rPr>
                <w:rFonts w:eastAsia="Times New Roman"/>
                <w:iCs/>
                <w:noProof/>
                <w:lang w:val="et-EE"/>
              </w:rPr>
              <w:t xml:space="preserve"> ja valmistada kolmandate riikide kodanikke ette sisenemiseks</w:t>
            </w:r>
            <w:r w:rsidR="00524955" w:rsidRPr="008F6F06">
              <w:rPr>
                <w:rFonts w:eastAsia="Times New Roman"/>
                <w:iCs/>
                <w:noProof/>
                <w:lang w:val="et-EE"/>
              </w:rPr>
              <w:t xml:space="preserve"> tööturule</w:t>
            </w:r>
            <w:r w:rsidR="009A5AAF" w:rsidRPr="008F6F06">
              <w:rPr>
                <w:rFonts w:eastAsia="Times New Roman"/>
                <w:iCs/>
                <w:noProof/>
                <w:lang w:val="et-EE"/>
              </w:rPr>
              <w:t xml:space="preserve">. Tegevust rahastatakse </w:t>
            </w:r>
            <w:r w:rsidR="000111E9" w:rsidRPr="008F6F06">
              <w:rPr>
                <w:rFonts w:eastAsia="Times New Roman"/>
                <w:iCs/>
                <w:noProof/>
                <w:lang w:val="et-EE"/>
              </w:rPr>
              <w:t>AMIFis</w:t>
            </w:r>
            <w:r w:rsidR="009A5AAF" w:rsidRPr="008F6F06">
              <w:rPr>
                <w:rFonts w:eastAsia="Times New Roman"/>
                <w:iCs/>
                <w:noProof/>
                <w:lang w:val="et-EE"/>
              </w:rPr>
              <w:t xml:space="preserve">t peamiselt kooskõlas </w:t>
            </w:r>
            <w:r w:rsidR="00E23042" w:rsidRPr="008F6F06">
              <w:rPr>
                <w:rFonts w:eastAsia="Times New Roman"/>
                <w:iCs/>
                <w:noProof/>
                <w:lang w:val="et-EE"/>
              </w:rPr>
              <w:t>STAKiga</w:t>
            </w:r>
            <w:r w:rsidR="009A5AAF" w:rsidRPr="008F6F06">
              <w:rPr>
                <w:rFonts w:eastAsia="Times New Roman"/>
                <w:iCs/>
                <w:noProof/>
                <w:lang w:val="et-EE"/>
              </w:rPr>
              <w:t xml:space="preserve"> ja </w:t>
            </w:r>
            <w:r w:rsidR="00524955">
              <w:rPr>
                <w:rFonts w:eastAsia="Times New Roman"/>
                <w:iCs/>
                <w:noProof/>
                <w:lang w:val="et-EE"/>
              </w:rPr>
              <w:t>s</w:t>
            </w:r>
            <w:r w:rsidR="00F84B16" w:rsidRPr="008F6F06">
              <w:rPr>
                <w:rFonts w:eastAsia="Times New Roman"/>
                <w:iCs/>
                <w:noProof/>
                <w:lang w:val="et-EE"/>
              </w:rPr>
              <w:t xml:space="preserve">idusa </w:t>
            </w:r>
            <w:r w:rsidR="00E23042" w:rsidRPr="008F6F06">
              <w:rPr>
                <w:rFonts w:eastAsia="Times New Roman"/>
                <w:iCs/>
                <w:noProof/>
                <w:lang w:val="et-EE"/>
              </w:rPr>
              <w:t>Eesti arengukavaga</w:t>
            </w:r>
            <w:r w:rsidR="009A5AAF" w:rsidRPr="008F6F06">
              <w:rPr>
                <w:rFonts w:eastAsia="Times New Roman"/>
                <w:iCs/>
                <w:noProof/>
                <w:lang w:val="et-EE"/>
              </w:rPr>
              <w:t>.</w:t>
            </w:r>
          </w:p>
          <w:p w14:paraId="71566BE2" w14:textId="77777777" w:rsidR="009A5AAF" w:rsidRPr="008F6F06" w:rsidRDefault="009A5AAF" w:rsidP="00D4003F">
            <w:pPr>
              <w:spacing w:before="0" w:after="0"/>
              <w:rPr>
                <w:rFonts w:eastAsia="Times New Roman"/>
                <w:iCs/>
                <w:noProof/>
                <w:lang w:val="et-EE"/>
              </w:rPr>
            </w:pPr>
          </w:p>
          <w:p w14:paraId="1B75B870" w14:textId="77FD324F" w:rsidR="009A5AAF" w:rsidRPr="008F6F06" w:rsidRDefault="00E23042" w:rsidP="00D4003F">
            <w:pPr>
              <w:spacing w:before="0" w:after="0"/>
              <w:rPr>
                <w:rFonts w:eastAsia="Times New Roman"/>
                <w:iCs/>
                <w:noProof/>
                <w:lang w:val="et-EE"/>
              </w:rPr>
            </w:pPr>
            <w:r w:rsidRPr="008F6F06">
              <w:rPr>
                <w:rFonts w:eastAsia="Times New Roman"/>
                <w:iCs/>
                <w:noProof/>
                <w:lang w:val="et-EE"/>
              </w:rPr>
              <w:t xml:space="preserve">Tuginedes </w:t>
            </w:r>
            <w:r w:rsidR="009A5AAF" w:rsidRPr="008F6F06">
              <w:rPr>
                <w:rFonts w:eastAsia="Times New Roman"/>
                <w:iCs/>
                <w:noProof/>
                <w:lang w:val="et-EE"/>
              </w:rPr>
              <w:t xml:space="preserve">EIM 2020, Eesti </w:t>
            </w:r>
            <w:r w:rsidR="004279CC">
              <w:rPr>
                <w:rFonts w:eastAsia="Times New Roman"/>
                <w:iCs/>
                <w:noProof/>
                <w:lang w:val="et-EE"/>
              </w:rPr>
              <w:t>i</w:t>
            </w:r>
            <w:r w:rsidR="009A5AAF" w:rsidRPr="008F6F06">
              <w:rPr>
                <w:rFonts w:eastAsia="Times New Roman"/>
                <w:iCs/>
                <w:noProof/>
                <w:lang w:val="et-EE"/>
              </w:rPr>
              <w:t xml:space="preserve">nimarengu </w:t>
            </w:r>
            <w:r w:rsidR="00391341" w:rsidRPr="008F6F06">
              <w:rPr>
                <w:rFonts w:eastAsia="Times New Roman"/>
                <w:iCs/>
                <w:noProof/>
                <w:lang w:val="et-EE"/>
              </w:rPr>
              <w:t>a</w:t>
            </w:r>
            <w:r w:rsidR="009A5AAF" w:rsidRPr="008F6F06">
              <w:rPr>
                <w:rFonts w:eastAsia="Times New Roman"/>
                <w:iCs/>
                <w:noProof/>
                <w:lang w:val="et-EE"/>
              </w:rPr>
              <w:t xml:space="preserve">ruande 2016/2017, Statistikaameti </w:t>
            </w:r>
            <w:r w:rsidR="00391341" w:rsidRPr="008F6F06">
              <w:rPr>
                <w:rFonts w:eastAsia="Times New Roman"/>
                <w:iCs/>
                <w:noProof/>
                <w:lang w:val="et-EE"/>
              </w:rPr>
              <w:t xml:space="preserve">jm uuringute </w:t>
            </w:r>
            <w:r w:rsidR="009A5AAF" w:rsidRPr="008F6F06">
              <w:rPr>
                <w:rFonts w:eastAsia="Times New Roman"/>
                <w:iCs/>
                <w:noProof/>
                <w:lang w:val="et-EE"/>
              </w:rPr>
              <w:t>andmete</w:t>
            </w:r>
            <w:r w:rsidR="00391341" w:rsidRPr="008F6F06">
              <w:rPr>
                <w:rFonts w:eastAsia="Times New Roman"/>
                <w:iCs/>
                <w:noProof/>
                <w:lang w:val="et-EE"/>
              </w:rPr>
              <w:t>le</w:t>
            </w:r>
            <w:r w:rsidR="009A5AAF" w:rsidRPr="008F6F06">
              <w:rPr>
                <w:rFonts w:eastAsia="Times New Roman"/>
                <w:iCs/>
                <w:noProof/>
                <w:lang w:val="et-EE"/>
              </w:rPr>
              <w:t xml:space="preserve"> on oluline keskenduda järgmistele </w:t>
            </w:r>
            <w:r w:rsidR="004279CC">
              <w:rPr>
                <w:rFonts w:eastAsia="Times New Roman"/>
                <w:iCs/>
                <w:noProof/>
                <w:lang w:val="et-EE"/>
              </w:rPr>
              <w:t>katsumustele</w:t>
            </w:r>
            <w:r w:rsidR="00524955">
              <w:rPr>
                <w:rFonts w:eastAsia="Times New Roman"/>
                <w:iCs/>
                <w:noProof/>
                <w:lang w:val="et-EE"/>
              </w:rPr>
              <w:t>.</w:t>
            </w:r>
          </w:p>
          <w:p w14:paraId="0E315391" w14:textId="77777777" w:rsidR="009A5AAF" w:rsidRPr="008F6F06" w:rsidRDefault="009A5AAF" w:rsidP="00D4003F">
            <w:pPr>
              <w:spacing w:before="0" w:after="0"/>
              <w:rPr>
                <w:rFonts w:eastAsia="Times New Roman"/>
                <w:iCs/>
                <w:noProof/>
                <w:lang w:val="et-EE"/>
              </w:rPr>
            </w:pPr>
          </w:p>
          <w:p w14:paraId="562FA0A3" w14:textId="19A0C138" w:rsidR="009A5AAF" w:rsidRPr="008F6F06" w:rsidRDefault="00391341" w:rsidP="00D4003F">
            <w:pPr>
              <w:spacing w:before="0" w:after="0"/>
              <w:rPr>
                <w:rFonts w:eastAsia="Times New Roman"/>
                <w:iCs/>
                <w:noProof/>
                <w:lang w:val="et-EE"/>
              </w:rPr>
            </w:pPr>
            <w:r w:rsidRPr="008F6F06">
              <w:rPr>
                <w:rFonts w:eastAsia="Times New Roman"/>
                <w:iCs/>
                <w:noProof/>
                <w:lang w:val="et-EE"/>
              </w:rPr>
              <w:t>Ränne</w:t>
            </w:r>
            <w:r w:rsidR="009A5AAF" w:rsidRPr="008F6F06">
              <w:rPr>
                <w:rFonts w:eastAsia="Times New Roman"/>
                <w:iCs/>
                <w:noProof/>
                <w:lang w:val="et-EE"/>
              </w:rPr>
              <w:t xml:space="preserve"> Eestisse on eelmise programmi</w:t>
            </w:r>
            <w:r w:rsidR="001E40EC">
              <w:rPr>
                <w:rFonts w:eastAsia="Times New Roman"/>
                <w:iCs/>
                <w:noProof/>
                <w:lang w:val="et-EE"/>
              </w:rPr>
              <w:t xml:space="preserve">töö </w:t>
            </w:r>
            <w:r w:rsidR="009A5AAF" w:rsidRPr="008F6F06">
              <w:rPr>
                <w:rFonts w:eastAsia="Times New Roman"/>
                <w:iCs/>
                <w:noProof/>
                <w:lang w:val="et-EE"/>
              </w:rPr>
              <w:t>perioodi jooksul pidevalt suurenenud</w:t>
            </w:r>
            <w:r w:rsidR="00052912">
              <w:rPr>
                <w:rFonts w:eastAsia="Times New Roman"/>
                <w:iCs/>
                <w:noProof/>
                <w:lang w:val="et-EE"/>
              </w:rPr>
              <w:t>,</w:t>
            </w:r>
            <w:r w:rsidR="009A5AAF" w:rsidRPr="008F6F06">
              <w:rPr>
                <w:rFonts w:eastAsia="Times New Roman"/>
                <w:iCs/>
                <w:noProof/>
                <w:lang w:val="et-EE"/>
              </w:rPr>
              <w:t xml:space="preserve"> </w:t>
            </w:r>
            <w:r w:rsidRPr="008F6F06">
              <w:rPr>
                <w:rFonts w:eastAsia="Times New Roman"/>
                <w:iCs/>
                <w:noProof/>
                <w:lang w:val="et-EE"/>
              </w:rPr>
              <w:t xml:space="preserve">eelkõige </w:t>
            </w:r>
            <w:r w:rsidR="009A5AAF" w:rsidRPr="008F6F06">
              <w:rPr>
                <w:rFonts w:eastAsia="Times New Roman"/>
                <w:iCs/>
                <w:noProof/>
                <w:lang w:val="et-EE"/>
              </w:rPr>
              <w:t>tööjõupuuduse, tagasirände ja majandusarengu tõttu</w:t>
            </w:r>
            <w:r w:rsidR="00516F98">
              <w:rPr>
                <w:rFonts w:eastAsia="Times New Roman"/>
                <w:iCs/>
                <w:noProof/>
                <w:lang w:val="et-EE"/>
              </w:rPr>
              <w:t>.</w:t>
            </w:r>
            <w:r w:rsidRPr="008F6F06">
              <w:rPr>
                <w:rFonts w:eastAsia="Times New Roman"/>
                <w:iCs/>
                <w:noProof/>
                <w:lang w:val="et-EE"/>
              </w:rPr>
              <w:t xml:space="preserve"> </w:t>
            </w:r>
            <w:r w:rsidR="00516F98" w:rsidRPr="00516F98">
              <w:rPr>
                <w:rFonts w:eastAsia="Times New Roman"/>
                <w:iCs/>
                <w:noProof/>
                <w:lang w:val="et-EE"/>
              </w:rPr>
              <w:t>Seega on tarvis võtta tõhusaid ja tulemuslikke lõimumis-, sh kohanemismeetmeid</w:t>
            </w:r>
            <w:r w:rsidR="009A5AAF" w:rsidRPr="008F6F06">
              <w:rPr>
                <w:rFonts w:eastAsia="Times New Roman"/>
                <w:iCs/>
                <w:noProof/>
                <w:lang w:val="et-EE"/>
              </w:rPr>
              <w:t xml:space="preserve">. </w:t>
            </w:r>
            <w:r w:rsidR="00E76B79" w:rsidRPr="008F6F06">
              <w:rPr>
                <w:rFonts w:eastAsia="Times New Roman"/>
                <w:iCs/>
                <w:noProof/>
                <w:lang w:val="et-EE"/>
              </w:rPr>
              <w:t>Lõimumis-, sh k</w:t>
            </w:r>
            <w:r w:rsidR="009A5AAF" w:rsidRPr="008F6F06">
              <w:rPr>
                <w:rFonts w:eastAsia="Times New Roman"/>
                <w:iCs/>
                <w:noProof/>
                <w:lang w:val="et-EE"/>
              </w:rPr>
              <w:t xml:space="preserve">ohanemispoliitikas on vaja töötada </w:t>
            </w:r>
            <w:r w:rsidR="00A85AFE" w:rsidRPr="008F6F06">
              <w:rPr>
                <w:rFonts w:eastAsia="Times New Roman"/>
                <w:iCs/>
                <w:noProof/>
                <w:lang w:val="et-EE"/>
              </w:rPr>
              <w:t xml:space="preserve">välja </w:t>
            </w:r>
            <w:r w:rsidR="009A5AAF" w:rsidRPr="008F6F06">
              <w:rPr>
                <w:rFonts w:eastAsia="Times New Roman"/>
                <w:iCs/>
                <w:noProof/>
                <w:lang w:val="et-EE"/>
              </w:rPr>
              <w:t xml:space="preserve">uuenduslikud lähenemisviisid, kuna praegused meetmed ei vasta täielikult </w:t>
            </w:r>
            <w:r w:rsidR="004E326D">
              <w:rPr>
                <w:rFonts w:eastAsia="Times New Roman"/>
                <w:iCs/>
                <w:noProof/>
                <w:lang w:val="et-EE"/>
              </w:rPr>
              <w:t>katsumustele</w:t>
            </w:r>
            <w:r w:rsidR="009A5AAF" w:rsidRPr="008F6F06">
              <w:rPr>
                <w:rFonts w:eastAsia="Times New Roman"/>
                <w:iCs/>
                <w:noProof/>
                <w:lang w:val="et-EE"/>
              </w:rPr>
              <w:t>, mi</w:t>
            </w:r>
            <w:r w:rsidR="00A85AFE">
              <w:rPr>
                <w:rFonts w:eastAsia="Times New Roman"/>
                <w:iCs/>
                <w:noProof/>
                <w:lang w:val="et-EE"/>
              </w:rPr>
              <w:t>lle</w:t>
            </w:r>
            <w:r w:rsidR="009A5AAF" w:rsidRPr="008F6F06">
              <w:rPr>
                <w:rFonts w:eastAsia="Times New Roman"/>
                <w:iCs/>
                <w:noProof/>
                <w:lang w:val="et-EE"/>
              </w:rPr>
              <w:t xml:space="preserve"> </w:t>
            </w:r>
            <w:r w:rsidR="002F4EC0" w:rsidRPr="008F6F06">
              <w:rPr>
                <w:rFonts w:eastAsia="Times New Roman"/>
                <w:iCs/>
                <w:noProof/>
                <w:lang w:val="et-EE"/>
              </w:rPr>
              <w:t>sisse</w:t>
            </w:r>
            <w:r w:rsidR="009A5AAF" w:rsidRPr="008F6F06">
              <w:rPr>
                <w:rFonts w:eastAsia="Times New Roman"/>
                <w:iCs/>
                <w:noProof/>
                <w:lang w:val="et-EE"/>
              </w:rPr>
              <w:t xml:space="preserve">rändajate liikuvus ja mitmekesisus </w:t>
            </w:r>
            <w:r w:rsidR="00A85AFE">
              <w:rPr>
                <w:rFonts w:eastAsia="Times New Roman"/>
                <w:iCs/>
                <w:noProof/>
                <w:lang w:val="et-EE"/>
              </w:rPr>
              <w:t>on tekitanud</w:t>
            </w:r>
            <w:r w:rsidR="009A5AAF" w:rsidRPr="008F6F06">
              <w:rPr>
                <w:rFonts w:eastAsia="Times New Roman"/>
                <w:iCs/>
                <w:noProof/>
                <w:lang w:val="et-EE"/>
              </w:rPr>
              <w:t xml:space="preserve">. Seetõttu on vaja pöörata rohkem tähelepanu </w:t>
            </w:r>
            <w:r w:rsidR="00E76B79" w:rsidRPr="008F6F06">
              <w:rPr>
                <w:rFonts w:eastAsia="Times New Roman"/>
                <w:iCs/>
                <w:noProof/>
                <w:lang w:val="et-EE"/>
              </w:rPr>
              <w:t xml:space="preserve">lõimumis-, sh </w:t>
            </w:r>
            <w:r w:rsidR="009A5AAF" w:rsidRPr="008F6F06">
              <w:rPr>
                <w:rFonts w:eastAsia="Times New Roman"/>
                <w:iCs/>
                <w:noProof/>
                <w:lang w:val="et-EE"/>
              </w:rPr>
              <w:t xml:space="preserve">kohanemisteenuste </w:t>
            </w:r>
            <w:r w:rsidRPr="008F6F06">
              <w:rPr>
                <w:rFonts w:eastAsia="Times New Roman"/>
                <w:iCs/>
                <w:noProof/>
                <w:lang w:val="et-EE"/>
              </w:rPr>
              <w:t>tõhustamisele</w:t>
            </w:r>
            <w:r w:rsidR="009A5AAF" w:rsidRPr="008F6F06">
              <w:rPr>
                <w:rFonts w:eastAsia="Times New Roman"/>
                <w:iCs/>
                <w:noProof/>
                <w:lang w:val="et-EE"/>
              </w:rPr>
              <w:t xml:space="preserve"> </w:t>
            </w:r>
            <w:r w:rsidR="00A85AFE">
              <w:rPr>
                <w:rFonts w:eastAsia="Times New Roman"/>
                <w:iCs/>
                <w:noProof/>
                <w:lang w:val="et-EE"/>
              </w:rPr>
              <w:t>ning</w:t>
            </w:r>
            <w:r w:rsidR="00A85AFE" w:rsidRPr="008F6F06">
              <w:rPr>
                <w:rFonts w:eastAsia="Times New Roman"/>
                <w:iCs/>
                <w:noProof/>
                <w:lang w:val="et-EE"/>
              </w:rPr>
              <w:t xml:space="preserve"> </w:t>
            </w:r>
            <w:r w:rsidR="009A5AAF" w:rsidRPr="008F6F06">
              <w:rPr>
                <w:rFonts w:eastAsia="Times New Roman"/>
                <w:iCs/>
                <w:noProof/>
                <w:lang w:val="et-EE"/>
              </w:rPr>
              <w:t>kliendikesksel</w:t>
            </w:r>
            <w:r w:rsidR="00A85AFE">
              <w:rPr>
                <w:rFonts w:eastAsia="Times New Roman"/>
                <w:iCs/>
                <w:noProof/>
                <w:lang w:val="et-EE"/>
              </w:rPr>
              <w:t>e</w:t>
            </w:r>
            <w:r w:rsidR="009A5AAF" w:rsidRPr="008F6F06">
              <w:rPr>
                <w:rFonts w:eastAsia="Times New Roman"/>
                <w:iCs/>
                <w:noProof/>
                <w:lang w:val="et-EE"/>
              </w:rPr>
              <w:t xml:space="preserve"> </w:t>
            </w:r>
            <w:r w:rsidR="00A85AFE">
              <w:rPr>
                <w:rFonts w:eastAsia="Times New Roman"/>
                <w:iCs/>
                <w:noProof/>
                <w:lang w:val="et-EE"/>
              </w:rPr>
              <w:t>ja</w:t>
            </w:r>
            <w:r w:rsidR="00A85AFE" w:rsidRPr="008F6F06">
              <w:rPr>
                <w:rFonts w:eastAsia="Times New Roman"/>
                <w:iCs/>
                <w:noProof/>
                <w:lang w:val="et-EE"/>
              </w:rPr>
              <w:t xml:space="preserve"> </w:t>
            </w:r>
            <w:r w:rsidR="009A5AAF" w:rsidRPr="008F6F06">
              <w:rPr>
                <w:rFonts w:eastAsia="Times New Roman"/>
                <w:iCs/>
                <w:noProof/>
                <w:lang w:val="et-EE"/>
              </w:rPr>
              <w:t>eesmärgipärasel</w:t>
            </w:r>
            <w:r w:rsidR="00A85AFE">
              <w:rPr>
                <w:rFonts w:eastAsia="Times New Roman"/>
                <w:iCs/>
                <w:noProof/>
                <w:lang w:val="et-EE"/>
              </w:rPr>
              <w:t>e</w:t>
            </w:r>
            <w:r w:rsidR="009A5AAF" w:rsidRPr="008F6F06">
              <w:rPr>
                <w:rFonts w:eastAsia="Times New Roman"/>
                <w:iCs/>
                <w:noProof/>
                <w:lang w:val="et-EE"/>
              </w:rPr>
              <w:t xml:space="preserve"> </w:t>
            </w:r>
            <w:r w:rsidR="00A85AFE">
              <w:rPr>
                <w:rFonts w:eastAsia="Times New Roman"/>
                <w:iCs/>
                <w:noProof/>
                <w:lang w:val="et-EE"/>
              </w:rPr>
              <w:t>osutamisele</w:t>
            </w:r>
            <w:r w:rsidR="009A5AAF" w:rsidRPr="008F6F06">
              <w:rPr>
                <w:rFonts w:eastAsia="Times New Roman"/>
                <w:iCs/>
                <w:noProof/>
                <w:lang w:val="et-EE"/>
              </w:rPr>
              <w:t>, teadlikkuse suurendamisele ning teenuste ja tegevuste vahelise ülemineku hõlbustamisele ja dubleerimise vältimisele.</w:t>
            </w:r>
          </w:p>
          <w:p w14:paraId="2BA2BB1F" w14:textId="77777777" w:rsidR="00D4003F" w:rsidRPr="008F6F06" w:rsidRDefault="00D4003F" w:rsidP="00D4003F">
            <w:pPr>
              <w:spacing w:before="0" w:after="0"/>
              <w:rPr>
                <w:rFonts w:eastAsia="Times New Roman"/>
                <w:iCs/>
                <w:noProof/>
                <w:lang w:val="et-EE"/>
              </w:rPr>
            </w:pPr>
          </w:p>
          <w:p w14:paraId="3C1FB85D" w14:textId="479BFE7E"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Suur osa </w:t>
            </w:r>
            <w:r w:rsidR="00E76B79" w:rsidRPr="008F6F06">
              <w:rPr>
                <w:rFonts w:eastAsia="Times New Roman"/>
                <w:iCs/>
                <w:noProof/>
                <w:lang w:val="et-EE"/>
              </w:rPr>
              <w:t xml:space="preserve">lõimumisest, sh </w:t>
            </w:r>
            <w:r w:rsidRPr="008F6F06">
              <w:rPr>
                <w:rFonts w:eastAsia="Times New Roman"/>
                <w:iCs/>
                <w:noProof/>
                <w:lang w:val="et-EE"/>
              </w:rPr>
              <w:t>kohanemisest</w:t>
            </w:r>
            <w:r w:rsidR="006F1705">
              <w:rPr>
                <w:rFonts w:eastAsia="Times New Roman"/>
                <w:iCs/>
                <w:noProof/>
                <w:lang w:val="et-EE"/>
              </w:rPr>
              <w:t>,</w:t>
            </w:r>
            <w:r w:rsidRPr="008F6F06">
              <w:rPr>
                <w:rFonts w:eastAsia="Times New Roman"/>
                <w:iCs/>
                <w:noProof/>
                <w:lang w:val="et-EE"/>
              </w:rPr>
              <w:t xml:space="preserve"> toimub kohalikul tasandil </w:t>
            </w:r>
            <w:r w:rsidR="006F1705">
              <w:rPr>
                <w:rFonts w:eastAsia="Times New Roman"/>
                <w:iCs/>
                <w:noProof/>
                <w:lang w:val="et-EE"/>
              </w:rPr>
              <w:t>ja</w:t>
            </w:r>
            <w:r w:rsidR="006F1705" w:rsidRPr="008F6F06">
              <w:rPr>
                <w:rFonts w:eastAsia="Times New Roman"/>
                <w:iCs/>
                <w:noProof/>
                <w:lang w:val="et-EE"/>
              </w:rPr>
              <w:t xml:space="preserve"> </w:t>
            </w:r>
            <w:r w:rsidRPr="008F6F06">
              <w:rPr>
                <w:rFonts w:eastAsia="Times New Roman"/>
                <w:iCs/>
                <w:noProof/>
                <w:lang w:val="et-EE"/>
              </w:rPr>
              <w:t>edu saavutamiseks on vaja toetada kohalikke omavalitsusi</w:t>
            </w:r>
            <w:r w:rsidR="00391341" w:rsidRPr="008F6F06">
              <w:rPr>
                <w:rFonts w:eastAsia="Times New Roman"/>
                <w:iCs/>
                <w:noProof/>
                <w:lang w:val="et-EE"/>
              </w:rPr>
              <w:t xml:space="preserve">, kus elab </w:t>
            </w:r>
            <w:r w:rsidR="00B444C1" w:rsidRPr="008F6F06">
              <w:rPr>
                <w:rFonts w:eastAsia="Times New Roman"/>
                <w:iCs/>
                <w:noProof/>
                <w:lang w:val="et-EE"/>
              </w:rPr>
              <w:t>keskmisest rohkem</w:t>
            </w:r>
            <w:r w:rsidR="00391341" w:rsidRPr="008F6F06">
              <w:rPr>
                <w:rFonts w:eastAsia="Times New Roman"/>
                <w:iCs/>
                <w:noProof/>
                <w:lang w:val="et-EE"/>
              </w:rPr>
              <w:t xml:space="preserve"> </w:t>
            </w:r>
            <w:r w:rsidR="00E76B79" w:rsidRPr="008F6F06">
              <w:rPr>
                <w:rFonts w:eastAsia="Times New Roman"/>
                <w:iCs/>
                <w:noProof/>
                <w:lang w:val="et-EE"/>
              </w:rPr>
              <w:t>teisest rahvusest elanikke</w:t>
            </w:r>
            <w:r w:rsidR="004E326D">
              <w:rPr>
                <w:rFonts w:eastAsia="Times New Roman"/>
                <w:iCs/>
                <w:noProof/>
                <w:lang w:val="et-EE"/>
              </w:rPr>
              <w:t>,</w:t>
            </w:r>
            <w:r w:rsidRPr="008F6F06">
              <w:rPr>
                <w:rFonts w:eastAsia="Times New Roman"/>
                <w:iCs/>
                <w:noProof/>
                <w:lang w:val="et-EE"/>
              </w:rPr>
              <w:t xml:space="preserve"> ning avaliku</w:t>
            </w:r>
            <w:r w:rsidR="0082792D">
              <w:rPr>
                <w:rFonts w:eastAsia="Times New Roman"/>
                <w:iCs/>
                <w:noProof/>
                <w:lang w:val="et-EE"/>
              </w:rPr>
              <w:t xml:space="preserve"> ja</w:t>
            </w:r>
            <w:r w:rsidRPr="008F6F06">
              <w:rPr>
                <w:rFonts w:eastAsia="Times New Roman"/>
                <w:iCs/>
                <w:noProof/>
                <w:lang w:val="et-EE"/>
              </w:rPr>
              <w:t xml:space="preserve"> erasektori </w:t>
            </w:r>
            <w:r w:rsidR="0082792D">
              <w:rPr>
                <w:rFonts w:eastAsia="Times New Roman"/>
                <w:iCs/>
                <w:noProof/>
                <w:lang w:val="et-EE"/>
              </w:rPr>
              <w:t>ning</w:t>
            </w:r>
            <w:r w:rsidRPr="008F6F06">
              <w:rPr>
                <w:rFonts w:eastAsia="Times New Roman"/>
                <w:iCs/>
                <w:noProof/>
                <w:lang w:val="et-EE"/>
              </w:rPr>
              <w:t xml:space="preserve"> kodanikuühiskonna institutsioone, </w:t>
            </w:r>
            <w:r w:rsidR="002F4EC0" w:rsidRPr="008F6F06">
              <w:rPr>
                <w:rFonts w:eastAsia="Times New Roman"/>
                <w:iCs/>
                <w:noProof/>
                <w:lang w:val="et-EE"/>
              </w:rPr>
              <w:t>kes</w:t>
            </w:r>
            <w:r w:rsidRPr="008F6F06">
              <w:rPr>
                <w:rFonts w:eastAsia="Times New Roman"/>
                <w:iCs/>
                <w:noProof/>
                <w:lang w:val="et-EE"/>
              </w:rPr>
              <w:t xml:space="preserve"> puutuvad kokku kolmandate riikide kodanikega ja </w:t>
            </w:r>
            <w:r w:rsidR="006F1705">
              <w:rPr>
                <w:rFonts w:eastAsia="Times New Roman"/>
                <w:iCs/>
                <w:noProof/>
                <w:lang w:val="et-EE"/>
              </w:rPr>
              <w:t>osutavad</w:t>
            </w:r>
            <w:r w:rsidR="006F1705" w:rsidRPr="008F6F06">
              <w:rPr>
                <w:rFonts w:eastAsia="Times New Roman"/>
                <w:iCs/>
                <w:noProof/>
                <w:lang w:val="et-EE"/>
              </w:rPr>
              <w:t xml:space="preserve"> </w:t>
            </w:r>
            <w:r w:rsidRPr="008F6F06">
              <w:rPr>
                <w:rFonts w:eastAsia="Times New Roman"/>
                <w:iCs/>
                <w:noProof/>
                <w:lang w:val="et-EE"/>
              </w:rPr>
              <w:t xml:space="preserve">(avalikke) teenuseid. Eesmärk on suurendada </w:t>
            </w:r>
            <w:r w:rsidR="00E76B79" w:rsidRPr="008F6F06">
              <w:rPr>
                <w:rFonts w:eastAsia="Times New Roman"/>
                <w:iCs/>
                <w:noProof/>
                <w:lang w:val="et-EE"/>
              </w:rPr>
              <w:t>lõimumis-</w:t>
            </w:r>
            <w:r w:rsidR="004E326D">
              <w:rPr>
                <w:rFonts w:eastAsia="Times New Roman"/>
                <w:iCs/>
                <w:noProof/>
                <w:lang w:val="et-EE"/>
              </w:rPr>
              <w:t>, sh</w:t>
            </w:r>
            <w:r w:rsidR="00E76B79" w:rsidRPr="008F6F06">
              <w:rPr>
                <w:rFonts w:eastAsia="Times New Roman"/>
                <w:iCs/>
                <w:noProof/>
                <w:lang w:val="et-EE"/>
              </w:rPr>
              <w:t xml:space="preserve"> </w:t>
            </w:r>
            <w:r w:rsidRPr="008F6F06">
              <w:rPr>
                <w:rFonts w:eastAsia="Times New Roman"/>
                <w:iCs/>
                <w:noProof/>
                <w:lang w:val="et-EE"/>
              </w:rPr>
              <w:t>kohanemis</w:t>
            </w:r>
            <w:r w:rsidR="002F4EC0" w:rsidRPr="008F6F06">
              <w:rPr>
                <w:rFonts w:eastAsia="Times New Roman"/>
                <w:iCs/>
                <w:noProof/>
                <w:lang w:val="et-EE"/>
              </w:rPr>
              <w:t xml:space="preserve">valdkonnas tegutsevate </w:t>
            </w:r>
            <w:r w:rsidRPr="008F6F06">
              <w:rPr>
                <w:rFonts w:eastAsia="Times New Roman"/>
                <w:iCs/>
                <w:noProof/>
                <w:lang w:val="et-EE"/>
              </w:rPr>
              <w:t xml:space="preserve">partnerite suutlikkust </w:t>
            </w:r>
            <w:r w:rsidR="004E326D">
              <w:rPr>
                <w:rFonts w:eastAsia="Times New Roman"/>
                <w:iCs/>
                <w:noProof/>
                <w:lang w:val="et-EE"/>
              </w:rPr>
              <w:t>osutada</w:t>
            </w:r>
            <w:r w:rsidR="004E326D" w:rsidRPr="008F6F06">
              <w:rPr>
                <w:rFonts w:eastAsia="Times New Roman"/>
                <w:iCs/>
                <w:noProof/>
                <w:lang w:val="et-EE"/>
              </w:rPr>
              <w:t xml:space="preserve"> </w:t>
            </w:r>
            <w:r w:rsidR="002F4EC0" w:rsidRPr="008F6F06">
              <w:rPr>
                <w:rFonts w:eastAsia="Times New Roman"/>
                <w:iCs/>
                <w:noProof/>
                <w:lang w:val="et-EE"/>
              </w:rPr>
              <w:t>sisse</w:t>
            </w:r>
            <w:r w:rsidRPr="008F6F06">
              <w:rPr>
                <w:rFonts w:eastAsia="Times New Roman"/>
                <w:iCs/>
                <w:noProof/>
                <w:lang w:val="et-EE"/>
              </w:rPr>
              <w:t xml:space="preserve">rändajatele tõhusalt </w:t>
            </w:r>
            <w:r w:rsidR="00E76B79" w:rsidRPr="008F6F06">
              <w:rPr>
                <w:rFonts w:eastAsia="Times New Roman"/>
                <w:iCs/>
                <w:noProof/>
                <w:lang w:val="et-EE"/>
              </w:rPr>
              <w:t>lõimumis-, sh kohanemis</w:t>
            </w:r>
            <w:r w:rsidRPr="008F6F06">
              <w:rPr>
                <w:rFonts w:eastAsia="Times New Roman"/>
                <w:iCs/>
                <w:noProof/>
                <w:lang w:val="et-EE"/>
              </w:rPr>
              <w:t xml:space="preserve">teenuseid. Seetõttu on oluline toetada vastuvõtvate kogukondade suutlikkust ja valmisolekut laiemas kontekstis. </w:t>
            </w:r>
            <w:r w:rsidR="00E76B79" w:rsidRPr="008F6F06">
              <w:rPr>
                <w:rFonts w:eastAsia="Times New Roman"/>
                <w:iCs/>
                <w:noProof/>
                <w:lang w:val="et-EE"/>
              </w:rPr>
              <w:t>Lõimumine</w:t>
            </w:r>
            <w:r w:rsidRPr="008F6F06">
              <w:rPr>
                <w:rFonts w:eastAsia="Times New Roman"/>
                <w:iCs/>
                <w:noProof/>
                <w:lang w:val="et-EE"/>
              </w:rPr>
              <w:t xml:space="preserve"> toimub </w:t>
            </w:r>
            <w:r w:rsidR="002F4EC0" w:rsidRPr="008F6F06">
              <w:rPr>
                <w:rFonts w:eastAsia="Times New Roman"/>
                <w:iCs/>
                <w:noProof/>
                <w:lang w:val="et-EE"/>
              </w:rPr>
              <w:t>igal pool</w:t>
            </w:r>
            <w:r w:rsidRPr="008F6F06">
              <w:rPr>
                <w:rFonts w:eastAsia="Times New Roman"/>
                <w:iCs/>
                <w:noProof/>
                <w:lang w:val="et-EE"/>
              </w:rPr>
              <w:t xml:space="preserve">, kus </w:t>
            </w:r>
            <w:r w:rsidR="002F4EC0" w:rsidRPr="008F6F06">
              <w:rPr>
                <w:rFonts w:eastAsia="Times New Roman"/>
                <w:iCs/>
                <w:noProof/>
                <w:lang w:val="et-EE"/>
              </w:rPr>
              <w:t>sisse</w:t>
            </w:r>
            <w:r w:rsidRPr="008F6F06">
              <w:rPr>
                <w:rFonts w:eastAsia="Times New Roman"/>
                <w:iCs/>
                <w:noProof/>
                <w:lang w:val="et-EE"/>
              </w:rPr>
              <w:t xml:space="preserve">rändajad elavad, töötavad ja käivad koolis või spordiklubis. Kohalik tasand </w:t>
            </w:r>
            <w:r w:rsidR="006F1705">
              <w:rPr>
                <w:rFonts w:eastAsia="Times New Roman"/>
                <w:iCs/>
                <w:noProof/>
                <w:lang w:val="et-EE"/>
              </w:rPr>
              <w:t>on</w:t>
            </w:r>
            <w:r w:rsidRPr="008F6F06">
              <w:rPr>
                <w:rFonts w:eastAsia="Times New Roman"/>
                <w:iCs/>
                <w:noProof/>
                <w:lang w:val="et-EE"/>
              </w:rPr>
              <w:t xml:space="preserve"> </w:t>
            </w:r>
            <w:r w:rsidR="006F1705">
              <w:rPr>
                <w:rFonts w:eastAsia="Times New Roman"/>
                <w:iCs/>
                <w:noProof/>
                <w:lang w:val="et-EE"/>
              </w:rPr>
              <w:t>keskne</w:t>
            </w:r>
            <w:r w:rsidR="006F1705" w:rsidRPr="008F6F06">
              <w:rPr>
                <w:rFonts w:eastAsia="Times New Roman"/>
                <w:iCs/>
                <w:noProof/>
                <w:lang w:val="et-EE"/>
              </w:rPr>
              <w:t xml:space="preserve"> </w:t>
            </w:r>
            <w:r w:rsidRPr="008F6F06">
              <w:rPr>
                <w:rFonts w:eastAsia="Times New Roman"/>
                <w:iCs/>
                <w:noProof/>
                <w:lang w:val="et-EE"/>
              </w:rPr>
              <w:t xml:space="preserve">uute tulijate </w:t>
            </w:r>
            <w:r w:rsidRPr="008F6F06">
              <w:rPr>
                <w:rFonts w:eastAsia="Times New Roman"/>
                <w:iCs/>
                <w:noProof/>
                <w:lang w:val="et-EE"/>
              </w:rPr>
              <w:lastRenderedPageBreak/>
              <w:t xml:space="preserve">vastuvõtmisel ja juhendamisel, kui nad uude riiki esimest korda saabuvad. Lisaks on </w:t>
            </w:r>
            <w:r w:rsidR="006F1705" w:rsidRPr="008F6F06">
              <w:rPr>
                <w:rFonts w:eastAsia="Times New Roman"/>
                <w:iCs/>
                <w:noProof/>
                <w:lang w:val="et-EE"/>
              </w:rPr>
              <w:t xml:space="preserve">tõhusa ja tervikliku lõimumispoliitika saavutamisel </w:t>
            </w:r>
            <w:r w:rsidR="006F1705">
              <w:rPr>
                <w:rFonts w:eastAsia="Times New Roman"/>
                <w:iCs/>
                <w:noProof/>
                <w:lang w:val="et-EE"/>
              </w:rPr>
              <w:t xml:space="preserve">tähtis </w:t>
            </w:r>
            <w:r w:rsidR="00E0267C">
              <w:rPr>
                <w:rFonts w:eastAsia="Times New Roman"/>
                <w:iCs/>
                <w:noProof/>
                <w:lang w:val="et-EE"/>
              </w:rPr>
              <w:t>roll</w:t>
            </w:r>
            <w:r w:rsidR="006F1705">
              <w:rPr>
                <w:rFonts w:eastAsia="Times New Roman"/>
                <w:iCs/>
                <w:noProof/>
                <w:lang w:val="et-EE"/>
              </w:rPr>
              <w:t xml:space="preserve"> </w:t>
            </w:r>
            <w:r w:rsidRPr="008F6F06">
              <w:rPr>
                <w:rFonts w:eastAsia="Times New Roman"/>
                <w:iCs/>
                <w:noProof/>
                <w:lang w:val="et-EE"/>
              </w:rPr>
              <w:t>kodanikuühiskonna organisatsioonidel, haridusasutustel, tööandjatel ja sotsiaal</w:t>
            </w:r>
            <w:r w:rsidR="006F1705">
              <w:rPr>
                <w:rFonts w:eastAsia="Times New Roman"/>
                <w:iCs/>
                <w:noProof/>
                <w:lang w:val="et-EE"/>
              </w:rPr>
              <w:t>-</w:t>
            </w:r>
            <w:r w:rsidRPr="008F6F06">
              <w:rPr>
                <w:rFonts w:eastAsia="Times New Roman"/>
                <w:iCs/>
                <w:noProof/>
                <w:lang w:val="et-EE"/>
              </w:rPr>
              <w:t>majanduslikel partneritel, kirikutel</w:t>
            </w:r>
            <w:r w:rsidR="00E76B79" w:rsidRPr="008F6F06">
              <w:rPr>
                <w:rFonts w:eastAsia="Times New Roman"/>
                <w:iCs/>
                <w:noProof/>
                <w:lang w:val="et-EE"/>
              </w:rPr>
              <w:t xml:space="preserve"> ja teistel usulistel ühendustel,</w:t>
            </w:r>
            <w:r w:rsidRPr="008F6F06">
              <w:rPr>
                <w:rFonts w:eastAsia="Times New Roman"/>
                <w:iCs/>
                <w:noProof/>
                <w:lang w:val="et-EE"/>
              </w:rPr>
              <w:t xml:space="preserve"> noorte- ja üliõpilasorganisatsioonidel, diasporaaorganisatsioonidel ning </w:t>
            </w:r>
            <w:r w:rsidR="005E1959" w:rsidRPr="008F6F06">
              <w:rPr>
                <w:rFonts w:eastAsia="Times New Roman"/>
                <w:iCs/>
                <w:noProof/>
                <w:lang w:val="et-EE"/>
              </w:rPr>
              <w:t>sisse</w:t>
            </w:r>
            <w:r w:rsidRPr="008F6F06">
              <w:rPr>
                <w:rFonts w:eastAsia="Times New Roman"/>
                <w:iCs/>
                <w:noProof/>
                <w:lang w:val="et-EE"/>
              </w:rPr>
              <w:t xml:space="preserve">rändajatel endal. </w:t>
            </w:r>
            <w:r w:rsidR="006F1705">
              <w:rPr>
                <w:rFonts w:eastAsia="Times New Roman"/>
                <w:iCs/>
                <w:noProof/>
                <w:lang w:val="et-EE"/>
              </w:rPr>
              <w:t>Kestlikuks</w:t>
            </w:r>
            <w:r w:rsidR="006F1705" w:rsidRPr="008F6F06">
              <w:rPr>
                <w:rFonts w:eastAsia="Times New Roman"/>
                <w:iCs/>
                <w:noProof/>
                <w:lang w:val="et-EE"/>
              </w:rPr>
              <w:t xml:space="preserve"> </w:t>
            </w:r>
            <w:r w:rsidRPr="008F6F06">
              <w:rPr>
                <w:rFonts w:eastAsia="Times New Roman"/>
                <w:iCs/>
                <w:noProof/>
                <w:lang w:val="et-EE"/>
              </w:rPr>
              <w:t>ja eduka</w:t>
            </w:r>
            <w:r w:rsidR="006F1705">
              <w:rPr>
                <w:rFonts w:eastAsia="Times New Roman"/>
                <w:iCs/>
                <w:noProof/>
                <w:lang w:val="et-EE"/>
              </w:rPr>
              <w:t>ks</w:t>
            </w:r>
            <w:r w:rsidRPr="008F6F06">
              <w:rPr>
                <w:rFonts w:eastAsia="Times New Roman"/>
                <w:iCs/>
                <w:noProof/>
                <w:lang w:val="et-EE"/>
              </w:rPr>
              <w:t xml:space="preserve"> </w:t>
            </w:r>
            <w:r w:rsidR="00E76B79" w:rsidRPr="008F6F06">
              <w:rPr>
                <w:rFonts w:eastAsia="Times New Roman"/>
                <w:iCs/>
                <w:noProof/>
                <w:lang w:val="et-EE"/>
              </w:rPr>
              <w:t>lõimumise</w:t>
            </w:r>
            <w:r w:rsidR="006F1705">
              <w:rPr>
                <w:rFonts w:eastAsia="Times New Roman"/>
                <w:iCs/>
                <w:noProof/>
                <w:lang w:val="et-EE"/>
              </w:rPr>
              <w:t>ks</w:t>
            </w:r>
            <w:r w:rsidRPr="008F6F06">
              <w:rPr>
                <w:rFonts w:eastAsia="Times New Roman"/>
                <w:iCs/>
                <w:noProof/>
                <w:lang w:val="et-EE"/>
              </w:rPr>
              <w:t xml:space="preserve"> on väga oluline, et nii </w:t>
            </w:r>
            <w:r w:rsidR="005E1959" w:rsidRPr="008F6F06">
              <w:rPr>
                <w:rFonts w:eastAsia="Times New Roman"/>
                <w:iCs/>
                <w:noProof/>
                <w:lang w:val="et-EE"/>
              </w:rPr>
              <w:t>sisse</w:t>
            </w:r>
            <w:r w:rsidRPr="008F6F06">
              <w:rPr>
                <w:rFonts w:eastAsia="Times New Roman"/>
                <w:iCs/>
                <w:noProof/>
                <w:lang w:val="et-EE"/>
              </w:rPr>
              <w:t xml:space="preserve">rändajad kui ka vastuvõtvad kogukonnad saaksid aktiivselt </w:t>
            </w:r>
            <w:r w:rsidR="00E76B79" w:rsidRPr="008F6F06">
              <w:rPr>
                <w:rFonts w:eastAsia="Times New Roman"/>
                <w:iCs/>
                <w:noProof/>
                <w:lang w:val="et-EE"/>
              </w:rPr>
              <w:t>lõimumis-, sh kohanemis</w:t>
            </w:r>
            <w:r w:rsidRPr="008F6F06">
              <w:rPr>
                <w:rFonts w:eastAsia="Times New Roman"/>
                <w:iCs/>
                <w:noProof/>
                <w:lang w:val="et-EE"/>
              </w:rPr>
              <w:t>protsessis</w:t>
            </w:r>
            <w:r w:rsidR="005E1959" w:rsidRPr="008F6F06">
              <w:rPr>
                <w:rFonts w:eastAsia="Times New Roman"/>
                <w:iCs/>
                <w:noProof/>
                <w:lang w:val="et-EE"/>
              </w:rPr>
              <w:t xml:space="preserve"> osaleda</w:t>
            </w:r>
            <w:r w:rsidRPr="008F6F06">
              <w:rPr>
                <w:rFonts w:eastAsia="Times New Roman"/>
                <w:iCs/>
                <w:noProof/>
                <w:lang w:val="et-EE"/>
              </w:rPr>
              <w:t>.</w:t>
            </w:r>
          </w:p>
          <w:p w14:paraId="27F09770" w14:textId="77777777" w:rsidR="009A5AAF" w:rsidRPr="008F6F06" w:rsidRDefault="009A5AAF" w:rsidP="00D4003F">
            <w:pPr>
              <w:spacing w:before="0" w:after="0"/>
              <w:rPr>
                <w:rFonts w:eastAsia="Times New Roman"/>
                <w:iCs/>
                <w:noProof/>
                <w:lang w:val="et-EE"/>
              </w:rPr>
            </w:pPr>
          </w:p>
          <w:p w14:paraId="127AC827" w14:textId="036C4101"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EIM 2020 andmetel suhtleb ligikaudu 32% </w:t>
            </w:r>
            <w:r w:rsidR="005E1959" w:rsidRPr="008F6F06">
              <w:rPr>
                <w:rFonts w:eastAsia="Times New Roman"/>
                <w:iCs/>
                <w:noProof/>
                <w:lang w:val="et-EE"/>
              </w:rPr>
              <w:t>uussisse</w:t>
            </w:r>
            <w:r w:rsidRPr="008F6F06">
              <w:rPr>
                <w:rFonts w:eastAsia="Times New Roman"/>
                <w:iCs/>
                <w:noProof/>
                <w:lang w:val="et-EE"/>
              </w:rPr>
              <w:t>rändajatest eestlastega iga</w:t>
            </w:r>
            <w:r w:rsidR="00841CF9">
              <w:rPr>
                <w:rFonts w:eastAsia="Times New Roman"/>
                <w:iCs/>
                <w:noProof/>
                <w:lang w:val="et-EE"/>
              </w:rPr>
              <w:t xml:space="preserve"> </w:t>
            </w:r>
            <w:r w:rsidRPr="008F6F06">
              <w:rPr>
                <w:rFonts w:eastAsia="Times New Roman"/>
                <w:iCs/>
                <w:noProof/>
                <w:lang w:val="et-EE"/>
              </w:rPr>
              <w:t xml:space="preserve">päev. Siiski puudub umbes 60%-l </w:t>
            </w:r>
            <w:r w:rsidR="005E1959" w:rsidRPr="008F6F06">
              <w:rPr>
                <w:rFonts w:eastAsia="Times New Roman"/>
                <w:iCs/>
                <w:noProof/>
                <w:lang w:val="et-EE"/>
              </w:rPr>
              <w:t>uussisse</w:t>
            </w:r>
            <w:r w:rsidRPr="008F6F06">
              <w:rPr>
                <w:rFonts w:eastAsia="Times New Roman"/>
                <w:iCs/>
                <w:noProof/>
                <w:lang w:val="et-EE"/>
              </w:rPr>
              <w:t xml:space="preserve">rändajatest eestlastega aktiivne suhtlus. </w:t>
            </w:r>
            <w:r w:rsidR="00134F7D" w:rsidRPr="00134F7D">
              <w:rPr>
                <w:rFonts w:eastAsia="Times New Roman"/>
                <w:iCs/>
                <w:noProof/>
                <w:lang w:val="et-EE"/>
              </w:rPr>
              <w:t xml:space="preserve">Lisaks on uuringu „Uussisserändajate kohanemine Eestis“ (2019) andmetel suuremas sotsiaalses isolatsioonis pererändega välistöötajaga kaasa tulnud abikaasad (kellest uuringute andmetel on 65% naisi), kuna neil puudub tööandja poolne tugi ja võrgustik. </w:t>
            </w:r>
            <w:r w:rsidRPr="008F6F06">
              <w:rPr>
                <w:rFonts w:eastAsia="Times New Roman"/>
                <w:iCs/>
                <w:noProof/>
                <w:lang w:val="et-EE"/>
              </w:rPr>
              <w:t xml:space="preserve">EIM 2020 näitab, et teistest rahvustest inimeste jaoks, kes elavad Eestis pikka aega, on ühiskonda </w:t>
            </w:r>
            <w:r w:rsidR="00E76B79" w:rsidRPr="008F6F06">
              <w:rPr>
                <w:rFonts w:eastAsia="Times New Roman"/>
                <w:iCs/>
                <w:noProof/>
                <w:lang w:val="et-EE"/>
              </w:rPr>
              <w:t>lõimumiseks</w:t>
            </w:r>
            <w:r w:rsidRPr="008F6F06">
              <w:rPr>
                <w:rFonts w:eastAsia="Times New Roman"/>
                <w:iCs/>
                <w:noProof/>
                <w:lang w:val="et-EE"/>
              </w:rPr>
              <w:t xml:space="preserve"> oluline </w:t>
            </w:r>
            <w:r w:rsidR="0041600C">
              <w:rPr>
                <w:rFonts w:eastAsia="Times New Roman"/>
                <w:iCs/>
                <w:noProof/>
                <w:lang w:val="et-EE"/>
              </w:rPr>
              <w:t>vallata</w:t>
            </w:r>
            <w:r w:rsidR="0041600C" w:rsidRPr="008F6F06">
              <w:rPr>
                <w:rFonts w:eastAsia="Times New Roman"/>
                <w:iCs/>
                <w:noProof/>
                <w:lang w:val="et-EE"/>
              </w:rPr>
              <w:t xml:space="preserve"> </w:t>
            </w:r>
            <w:r w:rsidRPr="008F6F06">
              <w:rPr>
                <w:rFonts w:eastAsia="Times New Roman"/>
                <w:iCs/>
                <w:noProof/>
                <w:lang w:val="et-EE"/>
              </w:rPr>
              <w:t xml:space="preserve">ühist suhtluskeelt ja </w:t>
            </w:r>
            <w:r w:rsidR="0041600C">
              <w:rPr>
                <w:rFonts w:eastAsia="Times New Roman"/>
                <w:iCs/>
                <w:noProof/>
                <w:lang w:val="et-EE"/>
              </w:rPr>
              <w:t xml:space="preserve">leida </w:t>
            </w:r>
            <w:r w:rsidRPr="008F6F06">
              <w:rPr>
                <w:rFonts w:eastAsia="Times New Roman"/>
                <w:iCs/>
                <w:noProof/>
                <w:lang w:val="et-EE"/>
              </w:rPr>
              <w:t xml:space="preserve">kontakte teiste Eesti elanikega. </w:t>
            </w:r>
            <w:r w:rsidR="00404D89">
              <w:rPr>
                <w:rFonts w:eastAsia="Times New Roman"/>
                <w:iCs/>
                <w:noProof/>
                <w:lang w:val="et-EE"/>
              </w:rPr>
              <w:t>Hea</w:t>
            </w:r>
            <w:r w:rsidR="001154C5">
              <w:rPr>
                <w:rFonts w:eastAsia="Times New Roman"/>
                <w:iCs/>
                <w:noProof/>
                <w:lang w:val="et-EE"/>
              </w:rPr>
              <w:t>d</w:t>
            </w:r>
            <w:r w:rsidR="00404D89" w:rsidRPr="008F6F06">
              <w:rPr>
                <w:rFonts w:eastAsia="Times New Roman"/>
                <w:iCs/>
                <w:noProof/>
                <w:lang w:val="et-EE"/>
              </w:rPr>
              <w:t xml:space="preserve"> </w:t>
            </w:r>
            <w:r w:rsidRPr="008F6F06">
              <w:rPr>
                <w:rFonts w:eastAsia="Times New Roman"/>
                <w:iCs/>
                <w:noProof/>
                <w:lang w:val="et-EE"/>
              </w:rPr>
              <w:t>kontaktid eri rahvustest inimeste vahel parandavad vastastikust mõistmist, vähendavad hirme ja eelarvamusi ning loovad eeldused kultuurilise mitmekesisuse väärtustamiseks ühiskonnas. Oluline on kavandada ja hõlbustada ühiseid kontaktpunkte ja sotsiaalvõrgustikke, mis loovad elanik</w:t>
            </w:r>
            <w:r w:rsidR="008D554F">
              <w:rPr>
                <w:rFonts w:eastAsia="Times New Roman"/>
                <w:iCs/>
                <w:noProof/>
                <w:lang w:val="et-EE"/>
              </w:rPr>
              <w:t xml:space="preserve">e </w:t>
            </w:r>
            <w:r w:rsidRPr="008F6F06">
              <w:rPr>
                <w:rFonts w:eastAsia="Times New Roman"/>
                <w:iCs/>
                <w:noProof/>
                <w:lang w:val="et-EE"/>
              </w:rPr>
              <w:t xml:space="preserve">rühmade vahel sotsiaalset kapitali. </w:t>
            </w:r>
            <w:r w:rsidR="00B444C1" w:rsidRPr="008F6F06">
              <w:rPr>
                <w:rFonts w:eastAsia="Times New Roman"/>
                <w:iCs/>
                <w:noProof/>
                <w:lang w:val="et-EE"/>
              </w:rPr>
              <w:t xml:space="preserve">Probleemi </w:t>
            </w:r>
            <w:r w:rsidR="00404D89" w:rsidRPr="008F6F06">
              <w:rPr>
                <w:rFonts w:eastAsia="Times New Roman"/>
                <w:iCs/>
                <w:noProof/>
                <w:lang w:val="et-EE"/>
              </w:rPr>
              <w:t xml:space="preserve">aitab </w:t>
            </w:r>
            <w:r w:rsidR="00B444C1" w:rsidRPr="008F6F06">
              <w:rPr>
                <w:rFonts w:eastAsia="Times New Roman"/>
                <w:iCs/>
                <w:noProof/>
                <w:lang w:val="et-EE"/>
              </w:rPr>
              <w:t>lahenda</w:t>
            </w:r>
            <w:r w:rsidR="00404D89">
              <w:rPr>
                <w:rFonts w:eastAsia="Times New Roman"/>
                <w:iCs/>
                <w:noProof/>
                <w:lang w:val="et-EE"/>
              </w:rPr>
              <w:t>da</w:t>
            </w:r>
            <w:r w:rsidRPr="008F6F06">
              <w:rPr>
                <w:rFonts w:eastAsia="Times New Roman"/>
                <w:iCs/>
                <w:noProof/>
                <w:lang w:val="et-EE"/>
              </w:rPr>
              <w:t xml:space="preserve"> ka kohalike omavalitsuste </w:t>
            </w:r>
            <w:r w:rsidR="005E1959" w:rsidRPr="008F6F06">
              <w:rPr>
                <w:rFonts w:eastAsia="Times New Roman"/>
                <w:iCs/>
                <w:noProof/>
                <w:lang w:val="et-EE"/>
              </w:rPr>
              <w:t>võimestamine</w:t>
            </w:r>
            <w:r w:rsidRPr="008F6F06">
              <w:rPr>
                <w:rFonts w:eastAsia="Times New Roman"/>
                <w:iCs/>
                <w:noProof/>
                <w:lang w:val="et-EE"/>
              </w:rPr>
              <w:t xml:space="preserve"> ja partnerlus</w:t>
            </w:r>
            <w:r w:rsidR="005E1959" w:rsidRPr="008F6F06">
              <w:rPr>
                <w:rFonts w:eastAsia="Times New Roman"/>
                <w:iCs/>
                <w:noProof/>
                <w:lang w:val="et-EE"/>
              </w:rPr>
              <w:t>suhete</w:t>
            </w:r>
            <w:r w:rsidRPr="008F6F06">
              <w:rPr>
                <w:rFonts w:eastAsia="Times New Roman"/>
                <w:iCs/>
                <w:noProof/>
                <w:lang w:val="et-EE"/>
              </w:rPr>
              <w:t xml:space="preserve"> arendamine.</w:t>
            </w:r>
          </w:p>
          <w:p w14:paraId="7D19B051" w14:textId="77777777" w:rsidR="00D4003F" w:rsidRPr="008F6F06" w:rsidRDefault="00D4003F" w:rsidP="00D4003F">
            <w:pPr>
              <w:spacing w:before="0" w:after="0"/>
              <w:rPr>
                <w:rFonts w:eastAsia="Times New Roman"/>
                <w:iCs/>
                <w:noProof/>
                <w:lang w:val="et-EE"/>
              </w:rPr>
            </w:pPr>
          </w:p>
          <w:p w14:paraId="0FC9430E" w14:textId="74B821D6" w:rsidR="009A5AAF" w:rsidRPr="008F6F06" w:rsidRDefault="009A5AAF" w:rsidP="00D4003F">
            <w:pPr>
              <w:spacing w:before="0" w:after="0"/>
              <w:rPr>
                <w:rFonts w:eastAsia="Times New Roman"/>
                <w:iCs/>
                <w:noProof/>
                <w:lang w:val="et-EE"/>
              </w:rPr>
            </w:pPr>
            <w:r w:rsidRPr="008F6F06">
              <w:rPr>
                <w:rFonts w:eastAsia="Times New Roman"/>
                <w:iCs/>
                <w:noProof/>
                <w:lang w:val="et-EE"/>
              </w:rPr>
              <w:t xml:space="preserve">Eesti keele oskus suurendab </w:t>
            </w:r>
            <w:r w:rsidR="00A30CD1">
              <w:rPr>
                <w:rFonts w:eastAsia="Times New Roman"/>
                <w:iCs/>
                <w:noProof/>
                <w:lang w:val="et-EE"/>
              </w:rPr>
              <w:t>märgatavalt</w:t>
            </w:r>
            <w:r w:rsidR="00A30CD1" w:rsidRPr="008F6F06">
              <w:rPr>
                <w:rFonts w:eastAsia="Times New Roman"/>
                <w:iCs/>
                <w:noProof/>
                <w:lang w:val="et-EE"/>
              </w:rPr>
              <w:t xml:space="preserve"> </w:t>
            </w:r>
            <w:r w:rsidRPr="008F6F06">
              <w:rPr>
                <w:rFonts w:eastAsia="Times New Roman"/>
                <w:iCs/>
                <w:noProof/>
                <w:lang w:val="et-EE"/>
              </w:rPr>
              <w:t>inimeste aktiivset osalemist ühiskonnaelus, konkurentsivõimet tööturul</w:t>
            </w:r>
            <w:r w:rsidR="00A30CD1">
              <w:rPr>
                <w:rFonts w:eastAsia="Times New Roman"/>
                <w:iCs/>
                <w:noProof/>
                <w:lang w:val="et-EE"/>
              </w:rPr>
              <w:t xml:space="preserve"> ja</w:t>
            </w:r>
            <w:r w:rsidRPr="008F6F06">
              <w:rPr>
                <w:rFonts w:eastAsia="Times New Roman"/>
                <w:iCs/>
                <w:noProof/>
                <w:lang w:val="et-EE"/>
              </w:rPr>
              <w:t xml:space="preserve"> võimalusi</w:t>
            </w:r>
            <w:r w:rsidR="00BC715C">
              <w:rPr>
                <w:rFonts w:eastAsia="Times New Roman"/>
                <w:iCs/>
                <w:noProof/>
                <w:lang w:val="et-EE"/>
              </w:rPr>
              <w:t xml:space="preserve"> osaleda</w:t>
            </w:r>
            <w:r w:rsidRPr="008F6F06">
              <w:rPr>
                <w:rFonts w:eastAsia="Times New Roman"/>
                <w:iCs/>
                <w:noProof/>
                <w:lang w:val="et-EE"/>
              </w:rPr>
              <w:t xml:space="preserve"> elukestvas õppes ning toetab edasiliikumist haridusse. Eesti </w:t>
            </w:r>
            <w:r w:rsidR="005E1959" w:rsidRPr="008F6F06">
              <w:rPr>
                <w:rFonts w:eastAsia="Times New Roman"/>
                <w:iCs/>
                <w:noProof/>
                <w:lang w:val="et-EE"/>
              </w:rPr>
              <w:t xml:space="preserve">keele </w:t>
            </w:r>
            <w:r w:rsidR="00E76B79" w:rsidRPr="008F6F06">
              <w:rPr>
                <w:rFonts w:eastAsia="Times New Roman"/>
                <w:iCs/>
                <w:noProof/>
                <w:lang w:val="et-EE"/>
              </w:rPr>
              <w:t>oskuse</w:t>
            </w:r>
            <w:r w:rsidRPr="008F6F06">
              <w:rPr>
                <w:rFonts w:eastAsia="Times New Roman"/>
                <w:iCs/>
                <w:noProof/>
                <w:lang w:val="et-EE"/>
              </w:rPr>
              <w:t xml:space="preserve"> puudumine on üks põhjusi, miks teistest rahvustest inimesed ei osale aktiivselt ühiskondlikus ja poliitilises elus ning nende usaldus riigiasutuste vastu on väiksem kui eestlastel.</w:t>
            </w:r>
          </w:p>
          <w:p w14:paraId="371E2762" w14:textId="77777777" w:rsidR="009A5AAF" w:rsidRPr="008F6F06" w:rsidRDefault="009A5AAF" w:rsidP="00D4003F">
            <w:pPr>
              <w:spacing w:before="0" w:after="0"/>
              <w:rPr>
                <w:rFonts w:eastAsia="Times New Roman"/>
                <w:iCs/>
                <w:noProof/>
                <w:lang w:val="et-EE"/>
              </w:rPr>
            </w:pPr>
          </w:p>
          <w:p w14:paraId="2D7067C1" w14:textId="12304255" w:rsidR="009A5AAF" w:rsidRPr="008F6F06" w:rsidRDefault="009A5AAF" w:rsidP="00D4003F">
            <w:pPr>
              <w:spacing w:before="0" w:after="0"/>
              <w:rPr>
                <w:rFonts w:eastAsia="Times New Roman"/>
                <w:iCs/>
                <w:noProof/>
                <w:lang w:val="et-EE"/>
              </w:rPr>
            </w:pPr>
            <w:r w:rsidRPr="008F6F06">
              <w:rPr>
                <w:rFonts w:eastAsia="Times New Roman"/>
                <w:iCs/>
                <w:noProof/>
                <w:lang w:val="et-EE"/>
              </w:rPr>
              <w:t>EIM 2020 ja teiste uuringute tulemused, sealhulgas Statistikaameti andmed</w:t>
            </w:r>
            <w:r w:rsidR="00947CA0">
              <w:rPr>
                <w:rFonts w:eastAsia="Times New Roman"/>
                <w:iCs/>
                <w:noProof/>
                <w:lang w:val="et-EE"/>
              </w:rPr>
              <w:t>,</w:t>
            </w:r>
            <w:r w:rsidRPr="008F6F06">
              <w:rPr>
                <w:rFonts w:eastAsia="Times New Roman"/>
                <w:iCs/>
                <w:noProof/>
                <w:lang w:val="et-EE"/>
              </w:rPr>
              <w:t xml:space="preserve"> näitavad, et sisserändajatel, sealhulgas välisüliõpilastel ja </w:t>
            </w:r>
            <w:r w:rsidR="00B444C1" w:rsidRPr="008F6F06">
              <w:rPr>
                <w:rFonts w:eastAsia="Times New Roman"/>
                <w:iCs/>
                <w:noProof/>
                <w:lang w:val="et-EE"/>
              </w:rPr>
              <w:t xml:space="preserve">sisserändajate </w:t>
            </w:r>
            <w:r w:rsidRPr="008F6F06">
              <w:rPr>
                <w:rFonts w:eastAsia="Times New Roman"/>
                <w:iCs/>
                <w:noProof/>
                <w:lang w:val="et-EE"/>
              </w:rPr>
              <w:t>abikaasadel, on Eesti tööturul nõrgem positsioon: ne</w:t>
            </w:r>
            <w:r w:rsidR="00947CA0">
              <w:rPr>
                <w:rFonts w:eastAsia="Times New Roman"/>
                <w:iCs/>
                <w:noProof/>
                <w:lang w:val="et-EE"/>
              </w:rPr>
              <w:t>nde</w:t>
            </w:r>
            <w:r w:rsidRPr="008F6F06">
              <w:rPr>
                <w:rFonts w:eastAsia="Times New Roman"/>
                <w:iCs/>
                <w:noProof/>
                <w:lang w:val="et-EE"/>
              </w:rPr>
              <w:t xml:space="preserve"> tööhõive määr </w:t>
            </w:r>
            <w:r w:rsidR="00947CA0" w:rsidRPr="008F6F06">
              <w:rPr>
                <w:rFonts w:eastAsia="Times New Roman"/>
                <w:iCs/>
                <w:noProof/>
                <w:lang w:val="et-EE"/>
              </w:rPr>
              <w:t xml:space="preserve">on madalam </w:t>
            </w:r>
            <w:r w:rsidRPr="008F6F06">
              <w:rPr>
                <w:rFonts w:eastAsia="Times New Roman"/>
                <w:iCs/>
                <w:noProof/>
                <w:lang w:val="et-EE"/>
              </w:rPr>
              <w:t>ja nad alahindavad oma</w:t>
            </w:r>
            <w:r w:rsidR="003C3AE1" w:rsidRPr="008F6F06">
              <w:rPr>
                <w:rFonts w:eastAsia="Times New Roman"/>
                <w:iCs/>
                <w:noProof/>
                <w:lang w:val="et-EE"/>
              </w:rPr>
              <w:t xml:space="preserve"> võimalusi</w:t>
            </w:r>
            <w:r w:rsidRPr="008F6F06">
              <w:rPr>
                <w:rFonts w:eastAsia="Times New Roman"/>
                <w:iCs/>
                <w:noProof/>
                <w:lang w:val="et-EE"/>
              </w:rPr>
              <w:t xml:space="preserve"> tööturul. </w:t>
            </w:r>
            <w:r w:rsidR="00103F57">
              <w:rPr>
                <w:rFonts w:eastAsia="Times New Roman"/>
                <w:iCs/>
                <w:noProof/>
                <w:lang w:val="et-EE"/>
              </w:rPr>
              <w:t>E</w:t>
            </w:r>
            <w:r w:rsidR="00947CA0">
              <w:rPr>
                <w:rFonts w:eastAsia="Times New Roman"/>
                <w:iCs/>
                <w:noProof/>
                <w:lang w:val="et-EE"/>
              </w:rPr>
              <w:t>t t</w:t>
            </w:r>
            <w:r w:rsidR="00E76B79" w:rsidRPr="008F6F06">
              <w:rPr>
                <w:rFonts w:eastAsia="Times New Roman"/>
                <w:iCs/>
                <w:noProof/>
                <w:lang w:val="et-EE"/>
              </w:rPr>
              <w:t>eisest rahvusest püsielanike</w:t>
            </w:r>
            <w:r w:rsidRPr="008F6F06">
              <w:rPr>
                <w:rFonts w:eastAsia="Times New Roman"/>
                <w:iCs/>
                <w:noProof/>
                <w:lang w:val="et-EE"/>
              </w:rPr>
              <w:t xml:space="preserve"> tööhõive</w:t>
            </w:r>
            <w:r w:rsidR="00947CA0">
              <w:rPr>
                <w:rFonts w:eastAsia="Times New Roman"/>
                <w:iCs/>
                <w:noProof/>
                <w:lang w:val="et-EE"/>
              </w:rPr>
              <w:t xml:space="preserve"> </w:t>
            </w:r>
            <w:r w:rsidRPr="008F6F06">
              <w:rPr>
                <w:rFonts w:eastAsia="Times New Roman"/>
                <w:iCs/>
                <w:noProof/>
                <w:lang w:val="et-EE"/>
              </w:rPr>
              <w:t>määra ja aktiivse</w:t>
            </w:r>
            <w:r w:rsidR="00947CA0">
              <w:rPr>
                <w:rFonts w:eastAsia="Times New Roman"/>
                <w:iCs/>
                <w:noProof/>
                <w:lang w:val="et-EE"/>
              </w:rPr>
              <w:t>t</w:t>
            </w:r>
            <w:r w:rsidRPr="008F6F06">
              <w:rPr>
                <w:rFonts w:eastAsia="Times New Roman"/>
                <w:iCs/>
                <w:noProof/>
                <w:lang w:val="et-EE"/>
              </w:rPr>
              <w:t xml:space="preserve"> osalemis</w:t>
            </w:r>
            <w:r w:rsidR="00947CA0">
              <w:rPr>
                <w:rFonts w:eastAsia="Times New Roman"/>
                <w:iCs/>
                <w:noProof/>
                <w:lang w:val="et-EE"/>
              </w:rPr>
              <w:t>t</w:t>
            </w:r>
            <w:r w:rsidRPr="008F6F06">
              <w:rPr>
                <w:rFonts w:eastAsia="Times New Roman"/>
                <w:iCs/>
                <w:noProof/>
                <w:lang w:val="et-EE"/>
              </w:rPr>
              <w:t xml:space="preserve"> paranda</w:t>
            </w:r>
            <w:r w:rsidR="00947CA0">
              <w:rPr>
                <w:rFonts w:eastAsia="Times New Roman"/>
                <w:iCs/>
                <w:noProof/>
                <w:lang w:val="et-EE"/>
              </w:rPr>
              <w:t>da,</w:t>
            </w:r>
            <w:r w:rsidRPr="008F6F06">
              <w:rPr>
                <w:rFonts w:eastAsia="Times New Roman"/>
                <w:iCs/>
                <w:noProof/>
                <w:lang w:val="et-EE"/>
              </w:rPr>
              <w:t xml:space="preserve"> on traditsiooniliste keelekursuste</w:t>
            </w:r>
            <w:r w:rsidR="00947CA0">
              <w:rPr>
                <w:rFonts w:eastAsia="Times New Roman"/>
                <w:iCs/>
                <w:noProof/>
                <w:lang w:val="et-EE"/>
              </w:rPr>
              <w:t xml:space="preserve"> kõrval</w:t>
            </w:r>
            <w:r w:rsidRPr="008F6F06">
              <w:rPr>
                <w:rFonts w:eastAsia="Times New Roman"/>
                <w:iCs/>
                <w:noProof/>
                <w:lang w:val="et-EE"/>
              </w:rPr>
              <w:t xml:space="preserve"> vaja </w:t>
            </w:r>
            <w:r w:rsidR="00947CA0">
              <w:rPr>
                <w:rFonts w:eastAsia="Times New Roman"/>
                <w:iCs/>
                <w:noProof/>
                <w:lang w:val="et-EE"/>
              </w:rPr>
              <w:t>lisa</w:t>
            </w:r>
            <w:r w:rsidRPr="008F6F06">
              <w:rPr>
                <w:rFonts w:eastAsia="Times New Roman"/>
                <w:iCs/>
                <w:noProof/>
                <w:lang w:val="et-EE"/>
              </w:rPr>
              <w:t xml:space="preserve">meetmeid, nagu </w:t>
            </w:r>
            <w:r w:rsidRPr="007A7873">
              <w:rPr>
                <w:rFonts w:eastAsia="Times New Roman"/>
                <w:iCs/>
                <w:noProof/>
                <w:lang w:val="et-EE"/>
              </w:rPr>
              <w:t xml:space="preserve">sotsiaalvõrgustike ja </w:t>
            </w:r>
            <w:r w:rsidR="006347CF" w:rsidRPr="007A7873">
              <w:rPr>
                <w:rFonts w:eastAsia="Times New Roman"/>
                <w:iCs/>
                <w:noProof/>
                <w:lang w:val="et-EE"/>
              </w:rPr>
              <w:t>-</w:t>
            </w:r>
            <w:r w:rsidRPr="007A7873">
              <w:rPr>
                <w:rFonts w:eastAsia="Times New Roman"/>
                <w:iCs/>
                <w:noProof/>
                <w:lang w:val="et-EE"/>
              </w:rPr>
              <w:t xml:space="preserve">platvormide </w:t>
            </w:r>
            <w:r w:rsidRPr="008F6F06">
              <w:rPr>
                <w:rFonts w:eastAsia="Times New Roman"/>
                <w:iCs/>
                <w:noProof/>
                <w:lang w:val="et-EE"/>
              </w:rPr>
              <w:t>ning kontaktid</w:t>
            </w:r>
            <w:r w:rsidR="003C3AE1" w:rsidRPr="008F6F06">
              <w:rPr>
                <w:rFonts w:eastAsia="Times New Roman"/>
                <w:iCs/>
                <w:noProof/>
                <w:lang w:val="et-EE"/>
              </w:rPr>
              <w:t>e loomine</w:t>
            </w:r>
            <w:r w:rsidRPr="008F6F06">
              <w:rPr>
                <w:rFonts w:eastAsia="Times New Roman"/>
                <w:iCs/>
                <w:noProof/>
                <w:lang w:val="et-EE"/>
              </w:rPr>
              <w:t xml:space="preserve"> </w:t>
            </w:r>
            <w:r w:rsidR="003C3AE1" w:rsidRPr="008F6F06">
              <w:rPr>
                <w:rFonts w:eastAsia="Times New Roman"/>
                <w:iCs/>
                <w:noProof/>
                <w:lang w:val="et-EE"/>
              </w:rPr>
              <w:t>elanike</w:t>
            </w:r>
            <w:r w:rsidRPr="008F6F06">
              <w:rPr>
                <w:rFonts w:eastAsia="Times New Roman"/>
                <w:iCs/>
                <w:noProof/>
                <w:lang w:val="et-EE"/>
              </w:rPr>
              <w:t xml:space="preserve"> rühmade vahel. Se</w:t>
            </w:r>
            <w:r w:rsidR="00947CA0">
              <w:rPr>
                <w:rFonts w:eastAsia="Times New Roman"/>
                <w:iCs/>
                <w:noProof/>
                <w:lang w:val="et-EE"/>
              </w:rPr>
              <w:t>da</w:t>
            </w:r>
            <w:r w:rsidRPr="008F6F06">
              <w:rPr>
                <w:rFonts w:eastAsia="Times New Roman"/>
                <w:iCs/>
                <w:noProof/>
                <w:lang w:val="et-EE"/>
              </w:rPr>
              <w:t xml:space="preserve"> eesmär</w:t>
            </w:r>
            <w:r w:rsidR="00947CA0">
              <w:rPr>
                <w:rFonts w:eastAsia="Times New Roman"/>
                <w:iCs/>
                <w:noProof/>
                <w:lang w:val="et-EE"/>
              </w:rPr>
              <w:t>k</w:t>
            </w:r>
            <w:r w:rsidRPr="008F6F06">
              <w:rPr>
                <w:rFonts w:eastAsia="Times New Roman"/>
                <w:iCs/>
                <w:noProof/>
                <w:lang w:val="et-EE"/>
              </w:rPr>
              <w:t>i aita</w:t>
            </w:r>
            <w:r w:rsidR="003C3AE1" w:rsidRPr="008F6F06">
              <w:rPr>
                <w:rFonts w:eastAsia="Times New Roman"/>
                <w:iCs/>
                <w:noProof/>
                <w:lang w:val="et-EE"/>
              </w:rPr>
              <w:t>vad</w:t>
            </w:r>
            <w:r w:rsidRPr="008F6F06">
              <w:rPr>
                <w:rFonts w:eastAsia="Times New Roman"/>
                <w:iCs/>
                <w:noProof/>
                <w:lang w:val="et-EE"/>
              </w:rPr>
              <w:t xml:space="preserve"> </w:t>
            </w:r>
            <w:r w:rsidR="00947CA0" w:rsidRPr="008F6F06">
              <w:rPr>
                <w:rFonts w:eastAsia="Times New Roman"/>
                <w:iCs/>
                <w:noProof/>
                <w:lang w:val="et-EE"/>
              </w:rPr>
              <w:t>saavuta</w:t>
            </w:r>
            <w:r w:rsidR="00947CA0">
              <w:rPr>
                <w:rFonts w:eastAsia="Times New Roman"/>
                <w:iCs/>
                <w:noProof/>
                <w:lang w:val="et-EE"/>
              </w:rPr>
              <w:t>da</w:t>
            </w:r>
            <w:r w:rsidR="00947CA0" w:rsidRPr="008F6F06">
              <w:rPr>
                <w:rFonts w:eastAsia="Times New Roman"/>
                <w:iCs/>
                <w:noProof/>
                <w:lang w:val="et-EE"/>
              </w:rPr>
              <w:t xml:space="preserve"> </w:t>
            </w:r>
            <w:r w:rsidRPr="008F6F06">
              <w:rPr>
                <w:rFonts w:eastAsia="Times New Roman"/>
                <w:iCs/>
                <w:noProof/>
                <w:lang w:val="et-EE"/>
              </w:rPr>
              <w:t xml:space="preserve">ka </w:t>
            </w:r>
            <w:r w:rsidR="00947CA0" w:rsidRPr="008F6F06">
              <w:rPr>
                <w:rFonts w:eastAsia="Times New Roman"/>
                <w:iCs/>
                <w:noProof/>
                <w:lang w:val="et-EE"/>
              </w:rPr>
              <w:t xml:space="preserve">kõigile sihtrühmadele </w:t>
            </w:r>
            <w:r w:rsidRPr="008F6F06">
              <w:rPr>
                <w:rFonts w:eastAsia="Times New Roman"/>
                <w:iCs/>
                <w:noProof/>
                <w:lang w:val="et-EE"/>
              </w:rPr>
              <w:t>kättesaadav</w:t>
            </w:r>
            <w:r w:rsidR="003C3AE1" w:rsidRPr="008F6F06">
              <w:rPr>
                <w:rFonts w:eastAsia="Times New Roman"/>
                <w:iCs/>
                <w:noProof/>
                <w:lang w:val="et-EE"/>
              </w:rPr>
              <w:t>ad</w:t>
            </w:r>
            <w:r w:rsidRPr="008F6F06">
              <w:rPr>
                <w:rFonts w:eastAsia="Times New Roman"/>
                <w:iCs/>
                <w:noProof/>
                <w:lang w:val="et-EE"/>
              </w:rPr>
              <w:t xml:space="preserve"> kultuuritegevus</w:t>
            </w:r>
            <w:r w:rsidR="003C3AE1" w:rsidRPr="008F6F06">
              <w:rPr>
                <w:rFonts w:eastAsia="Times New Roman"/>
                <w:iCs/>
                <w:noProof/>
                <w:lang w:val="et-EE"/>
              </w:rPr>
              <w:t>ed</w:t>
            </w:r>
            <w:r w:rsidRPr="008F6F06">
              <w:rPr>
                <w:rFonts w:eastAsia="Times New Roman"/>
                <w:iCs/>
                <w:noProof/>
                <w:lang w:val="et-EE"/>
              </w:rPr>
              <w:t xml:space="preserve"> ja -teenused ning ühine meediaruum.</w:t>
            </w:r>
          </w:p>
          <w:p w14:paraId="5252B876" w14:textId="77777777" w:rsidR="00D4003F" w:rsidRPr="008F6F06" w:rsidRDefault="00D4003F" w:rsidP="00D4003F">
            <w:pPr>
              <w:spacing w:before="0" w:after="0"/>
              <w:rPr>
                <w:rFonts w:eastAsia="Times New Roman"/>
                <w:iCs/>
                <w:noProof/>
                <w:lang w:val="et-EE"/>
              </w:rPr>
            </w:pPr>
          </w:p>
          <w:p w14:paraId="76329475" w14:textId="64825D90" w:rsidR="009A5AAF" w:rsidRPr="008F6F06" w:rsidRDefault="009A5AAF" w:rsidP="00D4003F">
            <w:pPr>
              <w:spacing w:before="0" w:after="0"/>
              <w:rPr>
                <w:rFonts w:eastAsia="Times New Roman"/>
                <w:iCs/>
                <w:noProof/>
                <w:lang w:val="et-EE"/>
              </w:rPr>
            </w:pPr>
            <w:r w:rsidRPr="008F6F06">
              <w:rPr>
                <w:rFonts w:eastAsia="Times New Roman"/>
                <w:iCs/>
                <w:noProof/>
                <w:lang w:val="et-EE"/>
              </w:rPr>
              <w:t>Eesti haridussüsteemis kasvab igal aastal nende õppijate arv, kelle emakeel ei ole eesti keel</w:t>
            </w:r>
            <w:r w:rsidR="00947CA0">
              <w:rPr>
                <w:rFonts w:eastAsia="Times New Roman"/>
                <w:iCs/>
                <w:noProof/>
                <w:lang w:val="et-EE"/>
              </w:rPr>
              <w:t xml:space="preserve">, vaid </w:t>
            </w:r>
            <w:r w:rsidRPr="008F6F06">
              <w:rPr>
                <w:rFonts w:eastAsia="Times New Roman"/>
                <w:iCs/>
                <w:noProof/>
                <w:lang w:val="et-EE"/>
              </w:rPr>
              <w:t>vene, ukraina, inglise või muu keel</w:t>
            </w:r>
            <w:r w:rsidR="00947CA0">
              <w:rPr>
                <w:rFonts w:eastAsia="Times New Roman"/>
                <w:iCs/>
                <w:noProof/>
                <w:lang w:val="et-EE"/>
              </w:rPr>
              <w:t>.</w:t>
            </w:r>
            <w:r w:rsidRPr="008F6F06">
              <w:rPr>
                <w:rFonts w:eastAsia="Times New Roman"/>
                <w:iCs/>
                <w:noProof/>
                <w:lang w:val="et-EE"/>
              </w:rPr>
              <w:t xml:space="preserve"> </w:t>
            </w:r>
            <w:r w:rsidR="00947CA0">
              <w:rPr>
                <w:rFonts w:eastAsia="Times New Roman"/>
                <w:iCs/>
                <w:noProof/>
                <w:lang w:val="et-EE"/>
              </w:rPr>
              <w:t>S</w:t>
            </w:r>
            <w:r w:rsidR="003C3AE1" w:rsidRPr="008F6F06">
              <w:rPr>
                <w:rFonts w:eastAsia="Times New Roman"/>
                <w:iCs/>
                <w:noProof/>
                <w:lang w:val="et-EE"/>
              </w:rPr>
              <w:t>eega</w:t>
            </w:r>
            <w:r w:rsidRPr="008F6F06">
              <w:rPr>
                <w:rFonts w:eastAsia="Times New Roman"/>
                <w:iCs/>
                <w:noProof/>
                <w:lang w:val="et-EE"/>
              </w:rPr>
              <w:t xml:space="preserve"> </w:t>
            </w:r>
            <w:r w:rsidR="003C3AE1" w:rsidRPr="008F6F06">
              <w:rPr>
                <w:rFonts w:eastAsia="Times New Roman"/>
                <w:iCs/>
                <w:noProof/>
                <w:lang w:val="et-EE"/>
              </w:rPr>
              <w:t>vajab</w:t>
            </w:r>
            <w:r w:rsidR="00B444C1" w:rsidRPr="008F6F06">
              <w:rPr>
                <w:rFonts w:eastAsia="Times New Roman"/>
                <w:iCs/>
                <w:noProof/>
                <w:lang w:val="et-EE"/>
              </w:rPr>
              <w:t xml:space="preserve"> </w:t>
            </w:r>
            <w:r w:rsidR="00E25966">
              <w:rPr>
                <w:rFonts w:eastAsia="Times New Roman"/>
                <w:iCs/>
                <w:noProof/>
                <w:lang w:val="et-EE"/>
              </w:rPr>
              <w:t>aina rohkem</w:t>
            </w:r>
            <w:r w:rsidR="00E25966" w:rsidRPr="008F6F06">
              <w:rPr>
                <w:rFonts w:eastAsia="Times New Roman"/>
                <w:iCs/>
                <w:noProof/>
                <w:lang w:val="et-EE"/>
              </w:rPr>
              <w:t xml:space="preserve"> </w:t>
            </w:r>
            <w:r w:rsidR="00B444C1" w:rsidRPr="008F6F06">
              <w:rPr>
                <w:rFonts w:eastAsia="Times New Roman"/>
                <w:iCs/>
                <w:noProof/>
                <w:lang w:val="et-EE"/>
              </w:rPr>
              <w:t>haridusasutus</w:t>
            </w:r>
            <w:r w:rsidR="00E25966">
              <w:rPr>
                <w:rFonts w:eastAsia="Times New Roman"/>
                <w:iCs/>
                <w:noProof/>
                <w:lang w:val="et-EE"/>
              </w:rPr>
              <w:t>i</w:t>
            </w:r>
            <w:r w:rsidR="00B444C1" w:rsidRPr="008F6F06">
              <w:rPr>
                <w:rFonts w:eastAsia="Times New Roman"/>
                <w:iCs/>
                <w:noProof/>
                <w:lang w:val="et-EE"/>
              </w:rPr>
              <w:t xml:space="preserve"> </w:t>
            </w:r>
            <w:r w:rsidR="00E25966">
              <w:rPr>
                <w:rFonts w:eastAsia="Times New Roman"/>
                <w:iCs/>
                <w:noProof/>
                <w:lang w:val="et-EE"/>
              </w:rPr>
              <w:t>abi</w:t>
            </w:r>
            <w:r w:rsidR="003C3AE1" w:rsidRPr="008F6F06">
              <w:rPr>
                <w:rFonts w:eastAsia="Times New Roman"/>
                <w:iCs/>
                <w:noProof/>
                <w:lang w:val="et-EE"/>
              </w:rPr>
              <w:t xml:space="preserve">, et </w:t>
            </w:r>
            <w:r w:rsidRPr="008F6F06">
              <w:rPr>
                <w:rFonts w:eastAsia="Times New Roman"/>
                <w:iCs/>
                <w:noProof/>
                <w:lang w:val="et-EE"/>
              </w:rPr>
              <w:t xml:space="preserve">toetada mitmekeelsete </w:t>
            </w:r>
            <w:r w:rsidR="00E76B79" w:rsidRPr="008F6F06">
              <w:rPr>
                <w:rFonts w:eastAsia="Times New Roman"/>
                <w:iCs/>
                <w:noProof/>
                <w:lang w:val="et-EE"/>
              </w:rPr>
              <w:t>õpilaste ja rahvusvähemuste lõimumist</w:t>
            </w:r>
            <w:r w:rsidRPr="008F6F06">
              <w:rPr>
                <w:rFonts w:eastAsia="Times New Roman"/>
                <w:iCs/>
                <w:noProof/>
                <w:lang w:val="et-EE"/>
              </w:rPr>
              <w:t xml:space="preserve"> Eesti ühiskonda, tagada eesti keele omandamine ning pakkuda võimalusi</w:t>
            </w:r>
            <w:r w:rsidR="00947CA0">
              <w:rPr>
                <w:rFonts w:eastAsia="Times New Roman"/>
                <w:iCs/>
                <w:noProof/>
                <w:lang w:val="et-EE"/>
              </w:rPr>
              <w:t xml:space="preserve"> arendada</w:t>
            </w:r>
            <w:r w:rsidRPr="008F6F06">
              <w:rPr>
                <w:rFonts w:eastAsia="Times New Roman"/>
                <w:iCs/>
                <w:noProof/>
                <w:lang w:val="et-EE"/>
              </w:rPr>
              <w:t xml:space="preserve"> </w:t>
            </w:r>
            <w:r w:rsidR="003C3AE1" w:rsidRPr="008F6F06">
              <w:rPr>
                <w:rFonts w:eastAsia="Times New Roman"/>
                <w:iCs/>
                <w:noProof/>
                <w:lang w:val="et-EE"/>
              </w:rPr>
              <w:t xml:space="preserve">õpilaste </w:t>
            </w:r>
            <w:r w:rsidRPr="008F6F06">
              <w:rPr>
                <w:rFonts w:eastAsia="Times New Roman"/>
                <w:iCs/>
                <w:noProof/>
                <w:lang w:val="et-EE"/>
              </w:rPr>
              <w:t>emakeel</w:t>
            </w:r>
            <w:r w:rsidR="00947CA0">
              <w:rPr>
                <w:rFonts w:eastAsia="Times New Roman"/>
                <w:iCs/>
                <w:noProof/>
                <w:lang w:val="et-EE"/>
              </w:rPr>
              <w:t>t</w:t>
            </w:r>
            <w:r w:rsidRPr="008F6F06">
              <w:rPr>
                <w:rFonts w:eastAsia="Times New Roman"/>
                <w:iCs/>
                <w:noProof/>
                <w:lang w:val="et-EE"/>
              </w:rPr>
              <w:t xml:space="preserve"> ja kultuuri</w:t>
            </w:r>
            <w:r w:rsidR="003C3AE1" w:rsidRPr="008F6F06">
              <w:rPr>
                <w:rFonts w:eastAsia="Times New Roman"/>
                <w:iCs/>
                <w:noProof/>
                <w:lang w:val="et-EE"/>
              </w:rPr>
              <w:t>lis</w:t>
            </w:r>
            <w:r w:rsidR="00947CA0">
              <w:rPr>
                <w:rFonts w:eastAsia="Times New Roman"/>
                <w:iCs/>
                <w:noProof/>
                <w:lang w:val="et-EE"/>
              </w:rPr>
              <w:t>i</w:t>
            </w:r>
            <w:r w:rsidRPr="008F6F06">
              <w:rPr>
                <w:rFonts w:eastAsia="Times New Roman"/>
                <w:iCs/>
                <w:noProof/>
                <w:lang w:val="et-EE"/>
              </w:rPr>
              <w:t xml:space="preserve"> teadmis</w:t>
            </w:r>
            <w:r w:rsidR="00947CA0">
              <w:rPr>
                <w:rFonts w:eastAsia="Times New Roman"/>
                <w:iCs/>
                <w:noProof/>
                <w:lang w:val="et-EE"/>
              </w:rPr>
              <w:t>i</w:t>
            </w:r>
            <w:r w:rsidRPr="008F6F06">
              <w:rPr>
                <w:rFonts w:eastAsia="Times New Roman"/>
                <w:iCs/>
                <w:noProof/>
                <w:lang w:val="et-EE"/>
              </w:rPr>
              <w:t>.</w:t>
            </w:r>
          </w:p>
          <w:p w14:paraId="0D763662" w14:textId="77777777" w:rsidR="009A5AAF" w:rsidRPr="008F6F06" w:rsidRDefault="009A5AAF" w:rsidP="003C3AE1">
            <w:pPr>
              <w:spacing w:before="0" w:after="0"/>
              <w:contextualSpacing/>
              <w:rPr>
                <w:rFonts w:eastAsia="Times New Roman"/>
                <w:iCs/>
                <w:noProof/>
                <w:lang w:val="et-EE"/>
              </w:rPr>
            </w:pPr>
          </w:p>
          <w:p w14:paraId="0B10F40B" w14:textId="5129AC5B" w:rsidR="009A5AAF" w:rsidRPr="008F6F06" w:rsidRDefault="009A5AAF" w:rsidP="003C3AE1">
            <w:pPr>
              <w:spacing w:before="0" w:after="0"/>
              <w:contextualSpacing/>
              <w:rPr>
                <w:rFonts w:eastAsia="Times New Roman"/>
                <w:iCs/>
                <w:noProof/>
                <w:lang w:val="et-EE"/>
              </w:rPr>
            </w:pPr>
            <w:r w:rsidRPr="008F6F06">
              <w:rPr>
                <w:rFonts w:eastAsia="Times New Roman"/>
                <w:iCs/>
                <w:noProof/>
                <w:lang w:val="et-EE"/>
              </w:rPr>
              <w:t xml:space="preserve">Võimalike meetmete loetelu </w:t>
            </w:r>
            <w:r w:rsidR="003C3AE1" w:rsidRPr="008F6F06">
              <w:rPr>
                <w:rFonts w:eastAsia="Times New Roman"/>
                <w:iCs/>
                <w:noProof/>
                <w:lang w:val="et-EE"/>
              </w:rPr>
              <w:t>rakendus</w:t>
            </w:r>
            <w:r w:rsidRPr="008F6F06">
              <w:rPr>
                <w:rFonts w:eastAsia="Times New Roman"/>
                <w:iCs/>
                <w:noProof/>
                <w:lang w:val="et-EE"/>
              </w:rPr>
              <w:t>meetmete</w:t>
            </w:r>
            <w:r w:rsidR="00E25966">
              <w:rPr>
                <w:rFonts w:eastAsia="Times New Roman"/>
                <w:iCs/>
                <w:noProof/>
                <w:lang w:val="et-EE"/>
              </w:rPr>
              <w:t xml:space="preserve"> põhjal</w:t>
            </w:r>
            <w:r w:rsidRPr="008F6F06">
              <w:rPr>
                <w:rFonts w:eastAsia="Times New Roman"/>
                <w:iCs/>
                <w:noProof/>
                <w:lang w:val="et-EE"/>
              </w:rPr>
              <w:t>:</w:t>
            </w:r>
          </w:p>
          <w:p w14:paraId="246F0471" w14:textId="46C609E8"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t</w:t>
            </w:r>
            <w:r w:rsidR="009A5AAF" w:rsidRPr="008F6F06">
              <w:rPr>
                <w:rFonts w:ascii="Times New Roman" w:eastAsia="Times New Roman" w:hAnsi="Times New Roman" w:cs="Times New Roman"/>
                <w:iCs/>
                <w:noProof/>
                <w:sz w:val="24"/>
                <w:szCs w:val="20"/>
                <w:lang w:val="et-EE" w:eastAsia="en-GB"/>
              </w:rPr>
              <w:t>eadlikkuse suurendamine ja teabe jagamine kolmandate riikide kodanikele ja vastuvõtvale ühiskonnale;</w:t>
            </w:r>
          </w:p>
          <w:p w14:paraId="520A309A" w14:textId="5FA0D1B6"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v</w:t>
            </w:r>
            <w:r w:rsidR="009A5AAF" w:rsidRPr="008F6F06">
              <w:rPr>
                <w:rFonts w:ascii="Times New Roman" w:eastAsia="Times New Roman" w:hAnsi="Times New Roman" w:cs="Times New Roman"/>
                <w:iCs/>
                <w:noProof/>
                <w:sz w:val="24"/>
                <w:szCs w:val="20"/>
                <w:lang w:val="et-EE" w:eastAsia="en-GB"/>
              </w:rPr>
              <w:t>astuvõtva ühiskonna ja kolmandate riikide kodanike</w:t>
            </w:r>
            <w:r w:rsidR="003C3AE1" w:rsidRPr="008F6F06">
              <w:rPr>
                <w:rFonts w:ascii="Times New Roman" w:eastAsia="Times New Roman" w:hAnsi="Times New Roman" w:cs="Times New Roman"/>
                <w:iCs/>
                <w:noProof/>
                <w:sz w:val="24"/>
                <w:szCs w:val="20"/>
                <w:lang w:val="et-EE" w:eastAsia="en-GB"/>
              </w:rPr>
              <w:t xml:space="preserve"> kontaktide tõhustamine</w:t>
            </w:r>
            <w:r w:rsidR="009A5AAF" w:rsidRPr="008F6F06">
              <w:rPr>
                <w:rFonts w:ascii="Times New Roman" w:eastAsia="Times New Roman" w:hAnsi="Times New Roman" w:cs="Times New Roman"/>
                <w:iCs/>
                <w:noProof/>
                <w:sz w:val="24"/>
                <w:szCs w:val="20"/>
                <w:lang w:val="et-EE" w:eastAsia="en-GB"/>
              </w:rPr>
              <w:t>, kodaniku</w:t>
            </w:r>
            <w:r w:rsidR="00840156" w:rsidRPr="008F6F06">
              <w:rPr>
                <w:rFonts w:ascii="Times New Roman" w:eastAsia="Times New Roman" w:hAnsi="Times New Roman" w:cs="Times New Roman"/>
                <w:iCs/>
                <w:noProof/>
                <w:sz w:val="24"/>
                <w:szCs w:val="20"/>
                <w:lang w:val="et-EE" w:eastAsia="en-GB"/>
              </w:rPr>
              <w:t>õppe</w:t>
            </w:r>
            <w:r w:rsidR="009A5AAF" w:rsidRPr="008F6F06">
              <w:rPr>
                <w:rFonts w:ascii="Times New Roman" w:eastAsia="Times New Roman" w:hAnsi="Times New Roman" w:cs="Times New Roman"/>
                <w:iCs/>
                <w:noProof/>
                <w:sz w:val="24"/>
                <w:szCs w:val="20"/>
                <w:lang w:val="et-EE" w:eastAsia="en-GB"/>
              </w:rPr>
              <w:t xml:space="preserve"> ja </w:t>
            </w:r>
            <w:r w:rsidR="003C3AE1" w:rsidRPr="008F6F06">
              <w:rPr>
                <w:rFonts w:ascii="Times New Roman" w:eastAsia="Times New Roman" w:hAnsi="Times New Roman" w:cs="Times New Roman"/>
                <w:iCs/>
                <w:noProof/>
                <w:sz w:val="24"/>
                <w:szCs w:val="20"/>
                <w:lang w:val="et-EE" w:eastAsia="en-GB"/>
              </w:rPr>
              <w:t>kohanemiskoolitus</w:t>
            </w:r>
            <w:r w:rsidR="00CA3B7F" w:rsidRPr="008F6F06">
              <w:rPr>
                <w:rFonts w:ascii="Times New Roman" w:eastAsia="Times New Roman" w:hAnsi="Times New Roman" w:cs="Times New Roman"/>
                <w:iCs/>
                <w:noProof/>
                <w:sz w:val="24"/>
                <w:szCs w:val="20"/>
                <w:lang w:val="et-EE" w:eastAsia="en-GB"/>
              </w:rPr>
              <w:t>te</w:t>
            </w:r>
            <w:r w:rsidR="003C3AE1" w:rsidRPr="008F6F06">
              <w:rPr>
                <w:rFonts w:ascii="Times New Roman" w:eastAsia="Times New Roman" w:hAnsi="Times New Roman" w:cs="Times New Roman"/>
                <w:iCs/>
                <w:noProof/>
                <w:sz w:val="24"/>
                <w:szCs w:val="20"/>
                <w:lang w:val="et-EE" w:eastAsia="en-GB"/>
              </w:rPr>
              <w:t xml:space="preserve"> korraldamine</w:t>
            </w:r>
            <w:r w:rsidR="009A5AAF" w:rsidRPr="008F6F06">
              <w:rPr>
                <w:rFonts w:ascii="Times New Roman" w:eastAsia="Times New Roman" w:hAnsi="Times New Roman" w:cs="Times New Roman"/>
                <w:iCs/>
                <w:noProof/>
                <w:sz w:val="24"/>
                <w:szCs w:val="20"/>
                <w:lang w:val="et-EE" w:eastAsia="en-GB"/>
              </w:rPr>
              <w:t>, ühtsete kontaktpunktide</w:t>
            </w:r>
            <w:r w:rsidR="003C3AE1" w:rsidRPr="008F6F06">
              <w:rPr>
                <w:rFonts w:ascii="Times New Roman" w:eastAsia="Times New Roman" w:hAnsi="Times New Roman" w:cs="Times New Roman"/>
                <w:iCs/>
                <w:noProof/>
                <w:sz w:val="24"/>
                <w:szCs w:val="20"/>
                <w:lang w:val="et-EE" w:eastAsia="en-GB"/>
              </w:rPr>
              <w:t xml:space="preserve"> arendamine jne</w:t>
            </w:r>
            <w:r w:rsidR="009A5AAF" w:rsidRPr="008F6F06">
              <w:rPr>
                <w:rFonts w:ascii="Times New Roman" w:eastAsia="Times New Roman" w:hAnsi="Times New Roman" w:cs="Times New Roman"/>
                <w:iCs/>
                <w:noProof/>
                <w:sz w:val="24"/>
                <w:szCs w:val="20"/>
                <w:lang w:val="et-EE" w:eastAsia="en-GB"/>
              </w:rPr>
              <w:t>;</w:t>
            </w:r>
          </w:p>
          <w:p w14:paraId="6BF75DB5" w14:textId="3CBBE61F"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k</w:t>
            </w:r>
            <w:r w:rsidR="009A5AAF" w:rsidRPr="008F6F06">
              <w:rPr>
                <w:rFonts w:ascii="Times New Roman" w:eastAsia="Times New Roman" w:hAnsi="Times New Roman" w:cs="Times New Roman"/>
                <w:iCs/>
                <w:noProof/>
                <w:sz w:val="24"/>
                <w:szCs w:val="20"/>
                <w:lang w:val="et-EE" w:eastAsia="en-GB"/>
              </w:rPr>
              <w:t>eeleõpe;</w:t>
            </w:r>
          </w:p>
          <w:p w14:paraId="0BD2D9D3" w14:textId="0F78053D"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k</w:t>
            </w:r>
            <w:r w:rsidR="009A5AAF" w:rsidRPr="008F6F06">
              <w:rPr>
                <w:rFonts w:ascii="Times New Roman" w:eastAsia="Times New Roman" w:hAnsi="Times New Roman" w:cs="Times New Roman"/>
                <w:iCs/>
                <w:noProof/>
                <w:sz w:val="24"/>
                <w:szCs w:val="20"/>
                <w:lang w:val="et-EE" w:eastAsia="en-GB"/>
              </w:rPr>
              <w:t>oostöötegevus</w:t>
            </w:r>
            <w:r w:rsidR="00CA3B7F" w:rsidRPr="008F6F06">
              <w:rPr>
                <w:rFonts w:ascii="Times New Roman" w:eastAsia="Times New Roman" w:hAnsi="Times New Roman" w:cs="Times New Roman"/>
                <w:iCs/>
                <w:noProof/>
                <w:sz w:val="24"/>
                <w:szCs w:val="20"/>
                <w:lang w:val="et-EE" w:eastAsia="en-GB"/>
              </w:rPr>
              <w:t>ed</w:t>
            </w:r>
            <w:r w:rsidR="009A5AAF" w:rsidRPr="008F6F06">
              <w:rPr>
                <w:rFonts w:ascii="Times New Roman" w:eastAsia="Times New Roman" w:hAnsi="Times New Roman" w:cs="Times New Roman"/>
                <w:iCs/>
                <w:noProof/>
                <w:sz w:val="24"/>
                <w:szCs w:val="20"/>
                <w:lang w:val="et-EE" w:eastAsia="en-GB"/>
              </w:rPr>
              <w:t xml:space="preserve">, </w:t>
            </w:r>
            <w:r w:rsidR="00CA3B7F" w:rsidRPr="008F6F06">
              <w:rPr>
                <w:rFonts w:ascii="Times New Roman" w:eastAsia="Times New Roman" w:hAnsi="Times New Roman" w:cs="Times New Roman"/>
                <w:iCs/>
                <w:noProof/>
                <w:sz w:val="24"/>
                <w:szCs w:val="20"/>
                <w:lang w:val="et-EE" w:eastAsia="en-GB"/>
              </w:rPr>
              <w:t>sh</w:t>
            </w:r>
            <w:r w:rsidR="009A5AAF" w:rsidRPr="008F6F06">
              <w:rPr>
                <w:rFonts w:ascii="Times New Roman" w:eastAsia="Times New Roman" w:hAnsi="Times New Roman" w:cs="Times New Roman"/>
                <w:iCs/>
                <w:noProof/>
                <w:sz w:val="24"/>
                <w:szCs w:val="20"/>
                <w:lang w:val="et-EE" w:eastAsia="en-GB"/>
              </w:rPr>
              <w:t xml:space="preserve"> ühiskonnas </w:t>
            </w:r>
            <w:r w:rsidR="00CA3B7F" w:rsidRPr="008F6F06">
              <w:rPr>
                <w:rFonts w:ascii="Times New Roman" w:eastAsia="Times New Roman" w:hAnsi="Times New Roman" w:cs="Times New Roman"/>
                <w:iCs/>
                <w:noProof/>
                <w:sz w:val="24"/>
                <w:szCs w:val="20"/>
                <w:lang w:val="et-EE" w:eastAsia="en-GB"/>
              </w:rPr>
              <w:t xml:space="preserve">aktiivse </w:t>
            </w:r>
            <w:r w:rsidR="009A5AAF" w:rsidRPr="008F6F06">
              <w:rPr>
                <w:rFonts w:ascii="Times New Roman" w:eastAsia="Times New Roman" w:hAnsi="Times New Roman" w:cs="Times New Roman"/>
                <w:iCs/>
                <w:noProof/>
                <w:sz w:val="24"/>
                <w:szCs w:val="20"/>
                <w:lang w:val="et-EE" w:eastAsia="en-GB"/>
              </w:rPr>
              <w:t xml:space="preserve">osalemise </w:t>
            </w:r>
            <w:r w:rsidR="00CA3B7F" w:rsidRPr="008F6F06">
              <w:rPr>
                <w:rFonts w:ascii="Times New Roman" w:eastAsia="Times New Roman" w:hAnsi="Times New Roman" w:cs="Times New Roman"/>
                <w:iCs/>
                <w:noProof/>
                <w:sz w:val="24"/>
                <w:szCs w:val="20"/>
                <w:lang w:val="et-EE" w:eastAsia="en-GB"/>
              </w:rPr>
              <w:t>tõhustamine</w:t>
            </w:r>
            <w:r w:rsidR="009A5AAF" w:rsidRPr="008F6F06">
              <w:rPr>
                <w:rFonts w:ascii="Times New Roman" w:eastAsia="Times New Roman" w:hAnsi="Times New Roman" w:cs="Times New Roman"/>
                <w:iCs/>
                <w:noProof/>
                <w:sz w:val="24"/>
                <w:szCs w:val="20"/>
                <w:lang w:val="et-EE" w:eastAsia="en-GB"/>
              </w:rPr>
              <w:t>, sotsiaalse ettevõtluse arendamine jne;</w:t>
            </w:r>
          </w:p>
          <w:p w14:paraId="32FB2AE0" w14:textId="0A6D9DB3"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lastRenderedPageBreak/>
              <w:t>s</w:t>
            </w:r>
            <w:r w:rsidR="00CA3B7F" w:rsidRPr="008F6F06">
              <w:rPr>
                <w:rFonts w:ascii="Times New Roman" w:eastAsia="Times New Roman" w:hAnsi="Times New Roman" w:cs="Times New Roman"/>
                <w:iCs/>
                <w:noProof/>
                <w:sz w:val="24"/>
                <w:szCs w:val="20"/>
                <w:lang w:val="et-EE" w:eastAsia="en-GB"/>
              </w:rPr>
              <w:t xml:space="preserve">aabumiseelsed </w:t>
            </w:r>
            <w:r w:rsidR="009A5AAF" w:rsidRPr="008F6F06">
              <w:rPr>
                <w:rFonts w:ascii="Times New Roman" w:eastAsia="Times New Roman" w:hAnsi="Times New Roman" w:cs="Times New Roman"/>
                <w:iCs/>
                <w:noProof/>
                <w:sz w:val="24"/>
                <w:szCs w:val="20"/>
                <w:lang w:val="et-EE" w:eastAsia="en-GB"/>
              </w:rPr>
              <w:t>meetmed;</w:t>
            </w:r>
          </w:p>
          <w:p w14:paraId="68A8A831" w14:textId="2A4799C5"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t</w:t>
            </w:r>
            <w:r w:rsidR="00CA3B7F" w:rsidRPr="008F6F06">
              <w:rPr>
                <w:rFonts w:ascii="Times New Roman" w:eastAsia="Times New Roman" w:hAnsi="Times New Roman" w:cs="Times New Roman"/>
                <w:iCs/>
                <w:noProof/>
                <w:sz w:val="24"/>
                <w:szCs w:val="20"/>
                <w:lang w:val="et-EE" w:eastAsia="en-GB"/>
              </w:rPr>
              <w:t>ugi</w:t>
            </w:r>
            <w:r w:rsidR="009A5AAF" w:rsidRPr="008F6F06">
              <w:rPr>
                <w:rFonts w:ascii="Times New Roman" w:eastAsia="Times New Roman" w:hAnsi="Times New Roman" w:cs="Times New Roman"/>
                <w:iCs/>
                <w:noProof/>
                <w:sz w:val="24"/>
                <w:szCs w:val="20"/>
                <w:lang w:val="et-EE" w:eastAsia="en-GB"/>
              </w:rPr>
              <w:t>- ja nõustamisteenused;</w:t>
            </w:r>
          </w:p>
          <w:p w14:paraId="29495152" w14:textId="17E2E7D2"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k</w:t>
            </w:r>
            <w:r w:rsidR="009A5AAF" w:rsidRPr="008F6F06">
              <w:rPr>
                <w:rFonts w:ascii="Times New Roman" w:eastAsia="Times New Roman" w:hAnsi="Times New Roman" w:cs="Times New Roman"/>
                <w:iCs/>
                <w:noProof/>
                <w:sz w:val="24"/>
                <w:szCs w:val="20"/>
                <w:lang w:val="et-EE" w:eastAsia="en-GB"/>
              </w:rPr>
              <w:t>odanikuühiskonna organisatsioonide arendamine ja kaasamine;</w:t>
            </w:r>
          </w:p>
          <w:p w14:paraId="7CC17161" w14:textId="76E4212D"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a</w:t>
            </w:r>
            <w:r w:rsidR="009A5AAF" w:rsidRPr="008F6F06">
              <w:rPr>
                <w:rFonts w:ascii="Times New Roman" w:eastAsia="Times New Roman" w:hAnsi="Times New Roman" w:cs="Times New Roman"/>
                <w:iCs/>
                <w:noProof/>
                <w:sz w:val="24"/>
                <w:szCs w:val="20"/>
                <w:lang w:val="et-EE" w:eastAsia="en-GB"/>
              </w:rPr>
              <w:t>metnike, ekspertide j</w:t>
            </w:r>
            <w:r w:rsidR="00CA3B7F" w:rsidRPr="008F6F06">
              <w:rPr>
                <w:rFonts w:ascii="Times New Roman" w:eastAsia="Times New Roman" w:hAnsi="Times New Roman" w:cs="Times New Roman"/>
                <w:iCs/>
                <w:noProof/>
                <w:sz w:val="24"/>
                <w:szCs w:val="20"/>
                <w:lang w:val="et-EE" w:eastAsia="en-GB"/>
              </w:rPr>
              <w:t>t</w:t>
            </w:r>
            <w:r w:rsidR="009A5AAF" w:rsidRPr="008F6F06">
              <w:rPr>
                <w:rFonts w:ascii="Times New Roman" w:eastAsia="Times New Roman" w:hAnsi="Times New Roman" w:cs="Times New Roman"/>
                <w:iCs/>
                <w:noProof/>
                <w:sz w:val="24"/>
                <w:szCs w:val="20"/>
                <w:lang w:val="et-EE" w:eastAsia="en-GB"/>
              </w:rPr>
              <w:t xml:space="preserve"> suutlikkuse suurendamine ja koolitused;</w:t>
            </w:r>
          </w:p>
          <w:p w14:paraId="24279817" w14:textId="28D9BCE7" w:rsidR="009A5AAF" w:rsidRPr="008F6F06" w:rsidRDefault="00385DBE" w:rsidP="00CE39DE">
            <w:pPr>
              <w:pStyle w:val="ListParagraph"/>
              <w:numPr>
                <w:ilvl w:val="0"/>
                <w:numId w:val="35"/>
              </w:numPr>
              <w:spacing w:after="0" w:line="240" w:lineRule="auto"/>
              <w:jc w:val="both"/>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s</w:t>
            </w:r>
            <w:r w:rsidR="009A5AAF" w:rsidRPr="008F6F06">
              <w:rPr>
                <w:rFonts w:ascii="Times New Roman" w:eastAsia="Times New Roman" w:hAnsi="Times New Roman" w:cs="Times New Roman"/>
                <w:iCs/>
                <w:noProof/>
                <w:sz w:val="24"/>
                <w:szCs w:val="20"/>
                <w:lang w:val="et-EE" w:eastAsia="en-GB"/>
              </w:rPr>
              <w:t>uulise ja kirjaliku tõlke teenused;</w:t>
            </w:r>
          </w:p>
          <w:p w14:paraId="7A73C228" w14:textId="5DF2333A" w:rsidR="009A5AAF" w:rsidRPr="008F6F06" w:rsidRDefault="00385DBE" w:rsidP="00CE39DE">
            <w:pPr>
              <w:pStyle w:val="ListParagraph"/>
              <w:numPr>
                <w:ilvl w:val="0"/>
                <w:numId w:val="35"/>
              </w:numPr>
              <w:spacing w:after="0" w:line="240" w:lineRule="auto"/>
              <w:rPr>
                <w:rFonts w:ascii="Times New Roman" w:eastAsia="Times New Roman" w:hAnsi="Times New Roman" w:cs="Times New Roman"/>
                <w:iCs/>
                <w:noProof/>
                <w:sz w:val="24"/>
                <w:szCs w:val="20"/>
                <w:lang w:val="et-EE" w:eastAsia="en-GB"/>
              </w:rPr>
            </w:pPr>
            <w:r w:rsidRPr="008F6F06">
              <w:rPr>
                <w:rFonts w:ascii="Times New Roman" w:eastAsia="Times New Roman" w:hAnsi="Times New Roman" w:cs="Times New Roman"/>
                <w:iCs/>
                <w:noProof/>
                <w:sz w:val="24"/>
                <w:szCs w:val="20"/>
                <w:lang w:val="et-EE" w:eastAsia="en-GB"/>
              </w:rPr>
              <w:t>u</w:t>
            </w:r>
            <w:r w:rsidR="009A5AAF" w:rsidRPr="008F6F06">
              <w:rPr>
                <w:rFonts w:ascii="Times New Roman" w:eastAsia="Times New Roman" w:hAnsi="Times New Roman" w:cs="Times New Roman"/>
                <w:iCs/>
                <w:noProof/>
                <w:sz w:val="24"/>
                <w:szCs w:val="20"/>
                <w:lang w:val="et-EE" w:eastAsia="en-GB"/>
              </w:rPr>
              <w:t>uringud, analüüsid jne.</w:t>
            </w:r>
          </w:p>
          <w:p w14:paraId="67DA1305" w14:textId="77777777" w:rsidR="00D4003F" w:rsidRPr="008F6F06" w:rsidRDefault="00D4003F" w:rsidP="003C3AE1">
            <w:pPr>
              <w:spacing w:before="0" w:after="0"/>
              <w:rPr>
                <w:rFonts w:eastAsia="Times New Roman"/>
                <w:iCs/>
                <w:noProof/>
                <w:lang w:val="et-EE"/>
              </w:rPr>
            </w:pPr>
          </w:p>
          <w:p w14:paraId="7F0B523E" w14:textId="4167A268" w:rsidR="009A5AAF" w:rsidRDefault="009A5AAF" w:rsidP="003C3AE1">
            <w:pPr>
              <w:spacing w:before="0" w:after="0"/>
              <w:rPr>
                <w:rFonts w:eastAsia="Times New Roman"/>
                <w:iCs/>
                <w:noProof/>
                <w:lang w:val="et-EE"/>
              </w:rPr>
            </w:pPr>
            <w:r w:rsidRPr="008F6F06">
              <w:rPr>
                <w:rFonts w:eastAsia="Times New Roman"/>
                <w:iCs/>
                <w:noProof/>
                <w:lang w:val="et-EE"/>
              </w:rPr>
              <w:t xml:space="preserve">Võimalike meetmete loetelu ei ole </w:t>
            </w:r>
            <w:r w:rsidR="001B1507">
              <w:rPr>
                <w:rFonts w:eastAsia="Times New Roman"/>
                <w:iCs/>
                <w:noProof/>
                <w:lang w:val="et-EE"/>
              </w:rPr>
              <w:t>lõplik</w:t>
            </w:r>
            <w:r w:rsidRPr="008F6F06">
              <w:rPr>
                <w:rFonts w:eastAsia="Times New Roman"/>
                <w:iCs/>
                <w:noProof/>
                <w:lang w:val="et-EE"/>
              </w:rPr>
              <w:t>.</w:t>
            </w:r>
          </w:p>
          <w:p w14:paraId="3FCE4F17" w14:textId="786AB890" w:rsidR="00134F7D" w:rsidRDefault="00134F7D" w:rsidP="003C3AE1">
            <w:pPr>
              <w:spacing w:before="0" w:after="0"/>
              <w:rPr>
                <w:rFonts w:eastAsia="Times New Roman"/>
                <w:iCs/>
                <w:noProof/>
                <w:lang w:val="et-EE"/>
              </w:rPr>
            </w:pPr>
          </w:p>
          <w:p w14:paraId="313766D2" w14:textId="1AAD0D9B" w:rsidR="00134F7D" w:rsidRPr="008F6F06" w:rsidRDefault="00134F7D" w:rsidP="003C3AE1">
            <w:pPr>
              <w:spacing w:before="0" w:after="0"/>
              <w:rPr>
                <w:rFonts w:eastAsia="Times New Roman"/>
                <w:iCs/>
                <w:noProof/>
                <w:lang w:val="et-EE"/>
              </w:rPr>
            </w:pPr>
            <w:r w:rsidRPr="00134F7D">
              <w:rPr>
                <w:rFonts w:eastAsia="Times New Roman"/>
                <w:iCs/>
                <w:noProof/>
                <w:lang w:val="et-EE"/>
              </w:rPr>
              <w:t xml:space="preserve">Avalikkusele suunatud IT lahendused on ligipääsetavad erivajadustega inimestele, algoritmiliste süsteemide rakendamine toimub põhiõigusi järgival viisil, algoritmilistes hinnangutes välditakse eelarvamuslikke, stereotüüpseid ning kallutatud otsuseid.  </w:t>
            </w:r>
          </w:p>
          <w:p w14:paraId="705F043D" w14:textId="77777777" w:rsidR="009A5AAF" w:rsidRPr="008F6F06" w:rsidRDefault="009A5AAF" w:rsidP="00D4003F">
            <w:pPr>
              <w:spacing w:before="0" w:after="0"/>
              <w:rPr>
                <w:rFonts w:eastAsia="Times New Roman"/>
                <w:iCs/>
                <w:noProof/>
                <w:lang w:val="et-EE"/>
              </w:rPr>
            </w:pPr>
          </w:p>
          <w:p w14:paraId="083291C6" w14:textId="0D69830A" w:rsidR="009A5AAF" w:rsidRPr="008F6F06" w:rsidRDefault="00CA3B7F" w:rsidP="00D4003F">
            <w:pPr>
              <w:spacing w:before="0" w:after="0"/>
              <w:rPr>
                <w:rFonts w:eastAsia="Times New Roman"/>
                <w:iCs/>
                <w:noProof/>
                <w:lang w:val="et-EE"/>
              </w:rPr>
            </w:pPr>
            <w:r w:rsidRPr="008F6F06">
              <w:rPr>
                <w:rFonts w:eastAsia="Times New Roman"/>
                <w:iCs/>
                <w:noProof/>
                <w:lang w:val="et-EE"/>
              </w:rPr>
              <w:t>Iga</w:t>
            </w:r>
            <w:r w:rsidR="00F374D8">
              <w:rPr>
                <w:rFonts w:eastAsia="Times New Roman"/>
                <w:iCs/>
                <w:noProof/>
                <w:lang w:val="et-EE"/>
              </w:rPr>
              <w:t>ti</w:t>
            </w:r>
            <w:r w:rsidRPr="008F6F06">
              <w:rPr>
                <w:rFonts w:eastAsia="Times New Roman"/>
                <w:iCs/>
                <w:noProof/>
                <w:lang w:val="et-EE"/>
              </w:rPr>
              <w:t xml:space="preserve"> t</w:t>
            </w:r>
            <w:r w:rsidR="009A5AAF" w:rsidRPr="008F6F06">
              <w:rPr>
                <w:rFonts w:eastAsia="Times New Roman"/>
                <w:iCs/>
                <w:noProof/>
                <w:lang w:val="et-EE"/>
              </w:rPr>
              <w:t xml:space="preserve">agatakse </w:t>
            </w:r>
            <w:r w:rsidRPr="008F6F06">
              <w:rPr>
                <w:rFonts w:eastAsia="Times New Roman"/>
                <w:iCs/>
                <w:noProof/>
                <w:lang w:val="et-EE"/>
              </w:rPr>
              <w:t>AMIFi</w:t>
            </w:r>
            <w:r w:rsidR="009A5AAF" w:rsidRPr="008F6F06">
              <w:rPr>
                <w:rFonts w:eastAsia="Times New Roman"/>
                <w:iCs/>
                <w:noProof/>
                <w:lang w:val="et-EE"/>
              </w:rPr>
              <w:t xml:space="preserve"> ja muude fondide</w:t>
            </w:r>
            <w:r w:rsidR="009E51AB">
              <w:rPr>
                <w:rFonts w:eastAsia="Times New Roman"/>
                <w:iCs/>
                <w:noProof/>
                <w:lang w:val="et-EE"/>
              </w:rPr>
              <w:t xml:space="preserve">, </w:t>
            </w:r>
            <w:r w:rsidR="009A5AAF" w:rsidRPr="008F6F06">
              <w:rPr>
                <w:rFonts w:eastAsia="Times New Roman"/>
                <w:iCs/>
                <w:noProof/>
                <w:lang w:val="et-EE"/>
              </w:rPr>
              <w:t xml:space="preserve">nt ESF+, </w:t>
            </w:r>
            <w:r w:rsidR="00103027" w:rsidRPr="00103027">
              <w:rPr>
                <w:rFonts w:eastAsia="Times New Roman"/>
                <w:iCs/>
                <w:noProof/>
                <w:lang w:val="et-EE"/>
              </w:rPr>
              <w:t>Euroopa Regionaalarengu Fond</w:t>
            </w:r>
            <w:r w:rsidR="00103027">
              <w:rPr>
                <w:rFonts w:eastAsia="Times New Roman"/>
                <w:iCs/>
                <w:noProof/>
                <w:lang w:val="et-EE"/>
              </w:rPr>
              <w:t xml:space="preserve">i (edaspidi </w:t>
            </w:r>
            <w:r w:rsidR="009A5AAF" w:rsidRPr="007E60EC">
              <w:rPr>
                <w:rFonts w:eastAsia="Times New Roman"/>
                <w:i/>
                <w:noProof/>
                <w:lang w:val="et-EE"/>
              </w:rPr>
              <w:t>ERF</w:t>
            </w:r>
            <w:r w:rsidR="00103027">
              <w:rPr>
                <w:rFonts w:eastAsia="Times New Roman"/>
                <w:iCs/>
                <w:noProof/>
                <w:lang w:val="et-EE"/>
              </w:rPr>
              <w:t>)</w:t>
            </w:r>
            <w:r w:rsidR="00F374D8">
              <w:rPr>
                <w:rFonts w:eastAsia="Times New Roman"/>
                <w:iCs/>
                <w:noProof/>
                <w:lang w:val="et-EE"/>
              </w:rPr>
              <w:t xml:space="preserve"> ja</w:t>
            </w:r>
            <w:r w:rsidR="009A5AAF" w:rsidRPr="008F6F06">
              <w:rPr>
                <w:rFonts w:eastAsia="Times New Roman"/>
                <w:iCs/>
                <w:noProof/>
                <w:lang w:val="et-EE"/>
              </w:rPr>
              <w:t xml:space="preserve"> välis</w:t>
            </w:r>
            <w:r w:rsidRPr="008F6F06">
              <w:rPr>
                <w:rFonts w:eastAsia="Times New Roman"/>
                <w:iCs/>
                <w:noProof/>
                <w:lang w:val="et-EE"/>
              </w:rPr>
              <w:t>mõõ</w:t>
            </w:r>
            <w:r w:rsidR="009E51AB">
              <w:rPr>
                <w:rFonts w:eastAsia="Times New Roman"/>
                <w:iCs/>
                <w:noProof/>
                <w:lang w:val="et-EE"/>
              </w:rPr>
              <w:t>tm</w:t>
            </w:r>
            <w:r w:rsidRPr="008F6F06">
              <w:rPr>
                <w:rFonts w:eastAsia="Times New Roman"/>
                <w:iCs/>
                <w:noProof/>
                <w:lang w:val="et-EE"/>
              </w:rPr>
              <w:t>e</w:t>
            </w:r>
            <w:r w:rsidR="009A5AAF" w:rsidRPr="008F6F06">
              <w:rPr>
                <w:rFonts w:eastAsia="Times New Roman"/>
                <w:iCs/>
                <w:noProof/>
                <w:lang w:val="et-EE"/>
              </w:rPr>
              <w:t xml:space="preserve"> </w:t>
            </w:r>
            <w:r w:rsidRPr="008F6F06">
              <w:rPr>
                <w:rFonts w:eastAsia="Times New Roman"/>
                <w:iCs/>
                <w:noProof/>
                <w:lang w:val="et-EE"/>
              </w:rPr>
              <w:t>koostoime</w:t>
            </w:r>
            <w:r w:rsidR="009A5AAF" w:rsidRPr="008F6F06">
              <w:rPr>
                <w:rFonts w:eastAsia="Times New Roman"/>
                <w:iCs/>
                <w:noProof/>
                <w:lang w:val="et-EE"/>
              </w:rPr>
              <w:t xml:space="preserve">. </w:t>
            </w:r>
            <w:r w:rsidRPr="008F6F06">
              <w:rPr>
                <w:rFonts w:eastAsia="Times New Roman"/>
                <w:iCs/>
                <w:noProof/>
                <w:lang w:val="et-EE"/>
              </w:rPr>
              <w:t>AMIF</w:t>
            </w:r>
            <w:r w:rsidR="009A5AAF" w:rsidRPr="008F6F06">
              <w:rPr>
                <w:rFonts w:eastAsia="Times New Roman"/>
                <w:iCs/>
                <w:noProof/>
                <w:lang w:val="et-EE"/>
              </w:rPr>
              <w:t xml:space="preserve"> täiendab peamiselt ESF+. </w:t>
            </w:r>
            <w:r w:rsidRPr="008F6F06">
              <w:rPr>
                <w:rFonts w:eastAsia="Times New Roman"/>
                <w:iCs/>
                <w:noProof/>
                <w:lang w:val="et-EE"/>
              </w:rPr>
              <w:t>N</w:t>
            </w:r>
            <w:r w:rsidR="009A5AAF" w:rsidRPr="008F6F06">
              <w:rPr>
                <w:rFonts w:eastAsia="Times New Roman"/>
                <w:iCs/>
                <w:noProof/>
                <w:lang w:val="et-EE"/>
              </w:rPr>
              <w:t xml:space="preserve">ii </w:t>
            </w:r>
            <w:r w:rsidRPr="008F6F06">
              <w:rPr>
                <w:rFonts w:eastAsia="Times New Roman"/>
                <w:iCs/>
                <w:noProof/>
                <w:lang w:val="et-EE"/>
              </w:rPr>
              <w:t>AMIF</w:t>
            </w:r>
            <w:r w:rsidR="009A5AAF" w:rsidRPr="008F6F06">
              <w:rPr>
                <w:rFonts w:eastAsia="Times New Roman"/>
                <w:iCs/>
                <w:noProof/>
                <w:lang w:val="et-EE"/>
              </w:rPr>
              <w:t xml:space="preserve"> kui </w:t>
            </w:r>
            <w:r w:rsidR="009E51AB">
              <w:rPr>
                <w:rFonts w:eastAsia="Times New Roman"/>
                <w:iCs/>
                <w:noProof/>
                <w:lang w:val="et-EE"/>
              </w:rPr>
              <w:t xml:space="preserve">ka </w:t>
            </w:r>
            <w:r w:rsidR="009A5AAF" w:rsidRPr="008F6F06">
              <w:rPr>
                <w:rFonts w:eastAsia="Times New Roman"/>
                <w:iCs/>
                <w:noProof/>
                <w:lang w:val="et-EE"/>
              </w:rPr>
              <w:t xml:space="preserve">ESF+ </w:t>
            </w:r>
            <w:r w:rsidRPr="008F6F06">
              <w:rPr>
                <w:rFonts w:eastAsia="Times New Roman"/>
                <w:iCs/>
                <w:noProof/>
                <w:lang w:val="et-EE"/>
              </w:rPr>
              <w:t>toetavad sisse</w:t>
            </w:r>
            <w:r w:rsidR="009A5AAF" w:rsidRPr="008F6F06">
              <w:rPr>
                <w:rFonts w:eastAsia="Times New Roman"/>
                <w:iCs/>
                <w:noProof/>
                <w:lang w:val="et-EE"/>
              </w:rPr>
              <w:t>rändajaid ja kolmandate riikide kodanikke, kuid eri</w:t>
            </w:r>
            <w:r w:rsidRPr="008F6F06">
              <w:rPr>
                <w:rFonts w:eastAsia="Times New Roman"/>
                <w:iCs/>
                <w:noProof/>
                <w:lang w:val="et-EE"/>
              </w:rPr>
              <w:t xml:space="preserve"> tegevuste ja meetmetega, sh toetab AMIF eelkõige</w:t>
            </w:r>
            <w:r w:rsidR="009A5AAF" w:rsidRPr="008F6F06">
              <w:rPr>
                <w:rFonts w:eastAsia="Times New Roman"/>
                <w:iCs/>
                <w:noProof/>
                <w:lang w:val="et-EE"/>
              </w:rPr>
              <w:t xml:space="preserve"> </w:t>
            </w:r>
            <w:r w:rsidRPr="008F6F06">
              <w:rPr>
                <w:rFonts w:eastAsia="Times New Roman"/>
                <w:iCs/>
                <w:noProof/>
                <w:lang w:val="et-EE"/>
              </w:rPr>
              <w:t>esmast kohanemist toetavaid tegevusi</w:t>
            </w:r>
            <w:r w:rsidR="009A5AAF" w:rsidRPr="008F6F06">
              <w:rPr>
                <w:rFonts w:eastAsia="Times New Roman"/>
                <w:iCs/>
                <w:noProof/>
                <w:lang w:val="et-EE"/>
              </w:rPr>
              <w:t>. Meetmeid kohandatakse kolmandate riikide kodanike vajaduste</w:t>
            </w:r>
            <w:r w:rsidR="009E51AB">
              <w:rPr>
                <w:rFonts w:eastAsia="Times New Roman"/>
                <w:iCs/>
                <w:noProof/>
                <w:lang w:val="et-EE"/>
              </w:rPr>
              <w:t xml:space="preserve"> järgi</w:t>
            </w:r>
            <w:r w:rsidR="009A5AAF" w:rsidRPr="008F6F06">
              <w:rPr>
                <w:rFonts w:eastAsia="Times New Roman"/>
                <w:iCs/>
                <w:noProof/>
                <w:lang w:val="et-EE"/>
              </w:rPr>
              <w:t xml:space="preserve">. ESF+ täiendab </w:t>
            </w:r>
            <w:r w:rsidRPr="008F6F06">
              <w:rPr>
                <w:rFonts w:eastAsia="Times New Roman"/>
                <w:iCs/>
                <w:noProof/>
                <w:lang w:val="et-EE"/>
              </w:rPr>
              <w:t>AMIFit</w:t>
            </w:r>
            <w:r w:rsidR="009A5AAF" w:rsidRPr="008F6F06">
              <w:rPr>
                <w:rFonts w:eastAsia="Times New Roman"/>
                <w:iCs/>
                <w:noProof/>
                <w:lang w:val="et-EE"/>
              </w:rPr>
              <w:t xml:space="preserve"> pikemaajaliste </w:t>
            </w:r>
            <w:r w:rsidR="00800C92">
              <w:rPr>
                <w:rFonts w:eastAsia="Times New Roman"/>
                <w:iCs/>
                <w:noProof/>
                <w:lang w:val="et-EE"/>
              </w:rPr>
              <w:t>integratsiooni</w:t>
            </w:r>
            <w:r w:rsidR="009A5AAF" w:rsidRPr="008F6F06">
              <w:rPr>
                <w:rFonts w:eastAsia="Times New Roman"/>
                <w:iCs/>
                <w:noProof/>
                <w:lang w:val="et-EE"/>
              </w:rPr>
              <w:t xml:space="preserve">meetmetega </w:t>
            </w:r>
            <w:r w:rsidRPr="008F6F06">
              <w:rPr>
                <w:rFonts w:eastAsia="Times New Roman"/>
                <w:iCs/>
                <w:noProof/>
                <w:lang w:val="et-EE"/>
              </w:rPr>
              <w:t>eri</w:t>
            </w:r>
            <w:r w:rsidR="009A5AAF" w:rsidRPr="008F6F06">
              <w:rPr>
                <w:rFonts w:eastAsia="Times New Roman"/>
                <w:iCs/>
                <w:noProof/>
                <w:lang w:val="et-EE"/>
              </w:rPr>
              <w:t xml:space="preserve"> valdkon</w:t>
            </w:r>
            <w:r w:rsidRPr="008F6F06">
              <w:rPr>
                <w:rFonts w:eastAsia="Times New Roman"/>
                <w:iCs/>
                <w:noProof/>
                <w:lang w:val="et-EE"/>
              </w:rPr>
              <w:t>d</w:t>
            </w:r>
            <w:r w:rsidR="009A5AAF" w:rsidRPr="008F6F06">
              <w:rPr>
                <w:rFonts w:eastAsia="Times New Roman"/>
                <w:iCs/>
                <w:noProof/>
                <w:lang w:val="et-EE"/>
              </w:rPr>
              <w:t>a</w:t>
            </w:r>
            <w:r w:rsidRPr="008F6F06">
              <w:rPr>
                <w:rFonts w:eastAsia="Times New Roman"/>
                <w:iCs/>
                <w:noProof/>
                <w:lang w:val="et-EE"/>
              </w:rPr>
              <w:t>de</w:t>
            </w:r>
            <w:r w:rsidR="009A5AAF" w:rsidRPr="008F6F06">
              <w:rPr>
                <w:rFonts w:eastAsia="Times New Roman"/>
                <w:iCs/>
                <w:noProof/>
                <w:lang w:val="et-EE"/>
              </w:rPr>
              <w:t xml:space="preserve">s: </w:t>
            </w:r>
            <w:r w:rsidRPr="008F6F06">
              <w:rPr>
                <w:rFonts w:eastAsia="Times New Roman"/>
                <w:iCs/>
                <w:noProof/>
                <w:lang w:val="et-EE"/>
              </w:rPr>
              <w:t>formaalne</w:t>
            </w:r>
            <w:r w:rsidR="009A5AAF" w:rsidRPr="008F6F06">
              <w:rPr>
                <w:rFonts w:eastAsia="Times New Roman"/>
                <w:iCs/>
                <w:noProof/>
                <w:lang w:val="et-EE"/>
              </w:rPr>
              <w:t xml:space="preserve"> ja </w:t>
            </w:r>
            <w:r w:rsidRPr="008F6F06">
              <w:rPr>
                <w:rFonts w:eastAsia="Times New Roman"/>
                <w:iCs/>
                <w:noProof/>
                <w:lang w:val="et-EE"/>
              </w:rPr>
              <w:t>mitte</w:t>
            </w:r>
            <w:r w:rsidR="009A5AAF" w:rsidRPr="008F6F06">
              <w:rPr>
                <w:rFonts w:eastAsia="Times New Roman"/>
                <w:iCs/>
                <w:noProof/>
                <w:lang w:val="et-EE"/>
              </w:rPr>
              <w:t>formaalne haridussüsteem, keeleõpe, tööhõive ja tööturg, sotsiaalse kaasatuse toetamise meetmed jne.</w:t>
            </w:r>
          </w:p>
          <w:p w14:paraId="170F04EA" w14:textId="77777777" w:rsidR="009A5AAF" w:rsidRPr="008F6F06" w:rsidRDefault="009A5AAF" w:rsidP="00D4003F">
            <w:pPr>
              <w:spacing w:before="0" w:after="0"/>
              <w:rPr>
                <w:rFonts w:eastAsia="Times New Roman"/>
                <w:iCs/>
                <w:noProof/>
                <w:lang w:val="et-EE"/>
              </w:rPr>
            </w:pPr>
          </w:p>
          <w:p w14:paraId="363C5063" w14:textId="3C2954DA" w:rsidR="009A5AAF" w:rsidRPr="008F6F06" w:rsidRDefault="009A5AAF" w:rsidP="00D4003F">
            <w:pPr>
              <w:spacing w:before="0" w:after="0"/>
              <w:rPr>
                <w:rFonts w:eastAsia="Times New Roman"/>
                <w:iCs/>
                <w:noProof/>
                <w:lang w:val="et-EE"/>
              </w:rPr>
            </w:pPr>
            <w:r w:rsidRPr="008F6F06">
              <w:rPr>
                <w:rFonts w:eastAsia="Times New Roman"/>
                <w:b/>
                <w:bCs/>
                <w:iCs/>
                <w:noProof/>
                <w:u w:val="single"/>
                <w:lang w:val="et-EE"/>
              </w:rPr>
              <w:t>Tegevustoetus</w:t>
            </w:r>
            <w:r w:rsidR="009E51AB">
              <w:rPr>
                <w:rFonts w:eastAsia="Times New Roman"/>
                <w:b/>
                <w:bCs/>
                <w:iCs/>
                <w:noProof/>
                <w:u w:val="single"/>
                <w:lang w:val="et-EE"/>
              </w:rPr>
              <w:t>.</w:t>
            </w:r>
            <w:r w:rsidRPr="008F6F06">
              <w:rPr>
                <w:rFonts w:eastAsia="Times New Roman"/>
                <w:iCs/>
                <w:noProof/>
                <w:lang w:val="et-EE"/>
              </w:rPr>
              <w:t xml:space="preserve"> Ei kohaldata</w:t>
            </w:r>
            <w:r w:rsidR="009E51AB">
              <w:rPr>
                <w:rFonts w:eastAsia="Times New Roman"/>
                <w:iCs/>
                <w:noProof/>
                <w:lang w:val="et-EE"/>
              </w:rPr>
              <w:t>.</w:t>
            </w:r>
          </w:p>
          <w:p w14:paraId="1ADE2B81" w14:textId="77777777" w:rsidR="0064485B" w:rsidRPr="008F6F06" w:rsidRDefault="0064485B" w:rsidP="00D4003F">
            <w:pPr>
              <w:spacing w:before="0" w:after="0"/>
              <w:rPr>
                <w:rFonts w:eastAsia="Times New Roman"/>
                <w:iCs/>
                <w:noProof/>
                <w:lang w:val="et-EE"/>
              </w:rPr>
            </w:pPr>
          </w:p>
          <w:p w14:paraId="3A4A2FB0" w14:textId="18A90F8E" w:rsidR="009A5AAF" w:rsidRPr="008F6F06" w:rsidRDefault="009A5AAF" w:rsidP="00D4003F">
            <w:pPr>
              <w:spacing w:before="0" w:after="0"/>
              <w:rPr>
                <w:rFonts w:eastAsia="Times New Roman"/>
                <w:iCs/>
                <w:noProof/>
                <w:lang w:val="et-EE"/>
              </w:rPr>
            </w:pPr>
            <w:r w:rsidRPr="008F6F06">
              <w:rPr>
                <w:rFonts w:eastAsia="Times New Roman"/>
                <w:b/>
                <w:bCs/>
                <w:iCs/>
                <w:noProof/>
                <w:u w:val="single"/>
                <w:lang w:val="et-EE"/>
              </w:rPr>
              <w:t>Finantsinstrumendid</w:t>
            </w:r>
            <w:r w:rsidR="009E51AB">
              <w:rPr>
                <w:rFonts w:eastAsia="Times New Roman"/>
                <w:b/>
                <w:bCs/>
                <w:iCs/>
                <w:noProof/>
                <w:u w:val="single"/>
                <w:lang w:val="et-EE"/>
              </w:rPr>
              <w:t>.</w:t>
            </w:r>
            <w:r w:rsidRPr="008F6F06">
              <w:rPr>
                <w:rFonts w:eastAsia="Times New Roman"/>
                <w:iCs/>
                <w:noProof/>
                <w:lang w:val="et-EE"/>
              </w:rPr>
              <w:t xml:space="preserve"> Ei kohaldata</w:t>
            </w:r>
            <w:r w:rsidR="009E51AB">
              <w:rPr>
                <w:rFonts w:eastAsia="Times New Roman"/>
                <w:iCs/>
                <w:noProof/>
                <w:lang w:val="et-EE"/>
              </w:rPr>
              <w:t>.</w:t>
            </w:r>
          </w:p>
          <w:p w14:paraId="42A18144" w14:textId="765BC965" w:rsidR="00CA3B7F" w:rsidRPr="008F6F06" w:rsidRDefault="00CA3B7F" w:rsidP="00D4003F">
            <w:pPr>
              <w:spacing w:before="0" w:after="0"/>
              <w:rPr>
                <w:rFonts w:eastAsia="Times New Roman"/>
                <w:iCs/>
                <w:noProof/>
                <w:lang w:val="et-EE"/>
              </w:rPr>
            </w:pPr>
          </w:p>
        </w:tc>
      </w:tr>
    </w:tbl>
    <w:p w14:paraId="298B2204" w14:textId="5CC2EF3A" w:rsidR="009A5AAF" w:rsidRPr="008F6F06" w:rsidRDefault="009A5AAF" w:rsidP="00F34087">
      <w:pPr>
        <w:spacing w:before="0" w:after="0"/>
        <w:ind w:firstLine="360"/>
        <w:rPr>
          <w:b/>
          <w:noProof/>
          <w:lang w:val="et-EE"/>
        </w:rPr>
      </w:pPr>
    </w:p>
    <w:p w14:paraId="782E4338" w14:textId="77777777" w:rsidR="0087477A" w:rsidRPr="008F6F06" w:rsidRDefault="0087477A">
      <w:pPr>
        <w:spacing w:before="0" w:after="200" w:line="276" w:lineRule="auto"/>
        <w:jc w:val="left"/>
        <w:rPr>
          <w:rFonts w:eastAsia="Times New Roman"/>
          <w:b/>
          <w:iCs/>
          <w:noProof/>
          <w:szCs w:val="24"/>
          <w:lang w:val="et-EE"/>
        </w:rPr>
      </w:pPr>
      <w:r w:rsidRPr="008F6F06">
        <w:rPr>
          <w:rFonts w:eastAsia="Times New Roman"/>
          <w:b/>
          <w:iCs/>
          <w:noProof/>
          <w:szCs w:val="24"/>
          <w:lang w:val="et-EE"/>
        </w:rPr>
        <w:br w:type="page"/>
      </w:r>
    </w:p>
    <w:p w14:paraId="522A630D" w14:textId="77777777" w:rsidR="009D4A9B" w:rsidRPr="008F6F06" w:rsidRDefault="009D4A9B" w:rsidP="00F34087">
      <w:pPr>
        <w:spacing w:before="0" w:after="0"/>
        <w:rPr>
          <w:rFonts w:eastAsia="Times New Roman"/>
          <w:b/>
          <w:iCs/>
          <w:noProof/>
          <w:szCs w:val="24"/>
          <w:lang w:val="et-EE"/>
        </w:rPr>
        <w:sectPr w:rsidR="009D4A9B" w:rsidRPr="008F6F06" w:rsidSect="004A6E0A">
          <w:footnotePr>
            <w:numRestart w:val="eachSect"/>
          </w:footnotePr>
          <w:type w:val="continuous"/>
          <w:pgSz w:w="11906" w:h="16838" w:code="9"/>
          <w:pgMar w:top="567" w:right="1134" w:bottom="567" w:left="1134" w:header="709" w:footer="709" w:gutter="0"/>
          <w:cols w:space="708"/>
          <w:titlePg/>
          <w:docGrid w:linePitch="360"/>
          <w:sectPrChange w:id="879" w:author="Ave Osman" w:date="2025-07-21T12:32:00Z" w16du:dateUtc="2025-07-21T09:32:00Z">
            <w:sectPr w:rsidR="009D4A9B" w:rsidRPr="008F6F06" w:rsidSect="004A6E0A">
              <w:type w:val="nextPage"/>
              <w:pgMar w:top="567" w:right="1134" w:bottom="567" w:left="1134" w:header="709" w:footer="709" w:gutter="0"/>
            </w:sectPr>
          </w:sectPrChange>
        </w:sectPr>
      </w:pPr>
    </w:p>
    <w:p w14:paraId="52829DD8" w14:textId="11F71C04" w:rsidR="004E6CFE" w:rsidRPr="008F6F06" w:rsidRDefault="004E6CFE" w:rsidP="00F34087">
      <w:pPr>
        <w:spacing w:before="0" w:after="0"/>
        <w:rPr>
          <w:rFonts w:eastAsia="Times New Roman"/>
          <w:b/>
          <w:iCs/>
          <w:noProof/>
          <w:szCs w:val="24"/>
          <w:lang w:val="et-EE"/>
        </w:rPr>
      </w:pPr>
      <w:r w:rsidRPr="008F6F06">
        <w:rPr>
          <w:rFonts w:eastAsia="Times New Roman"/>
          <w:b/>
          <w:iCs/>
          <w:noProof/>
          <w:szCs w:val="24"/>
          <w:lang w:val="et-EE"/>
        </w:rPr>
        <w:lastRenderedPageBreak/>
        <w:t>2.2.2</w:t>
      </w:r>
      <w:r w:rsidR="00753A7A">
        <w:rPr>
          <w:rFonts w:eastAsia="Times New Roman"/>
          <w:b/>
          <w:iCs/>
          <w:noProof/>
          <w:szCs w:val="24"/>
          <w:lang w:val="et-EE"/>
        </w:rPr>
        <w:t>.</w:t>
      </w:r>
      <w:r w:rsidRPr="008F6F06">
        <w:rPr>
          <w:rFonts w:eastAsia="Times New Roman"/>
          <w:b/>
          <w:iCs/>
          <w:noProof/>
          <w:szCs w:val="24"/>
          <w:lang w:val="et-EE"/>
        </w:rPr>
        <w:t xml:space="preserve"> Näitajad</w:t>
      </w:r>
    </w:p>
    <w:p w14:paraId="4BD36FEB" w14:textId="77777777" w:rsidR="00F34087" w:rsidRPr="008F6F06" w:rsidRDefault="00F34087" w:rsidP="00F34087">
      <w:pPr>
        <w:spacing w:before="0" w:after="0"/>
        <w:rPr>
          <w:i/>
          <w:iCs/>
          <w:sz w:val="20"/>
          <w:lang w:val="et-EE"/>
        </w:rPr>
      </w:pPr>
    </w:p>
    <w:p w14:paraId="77EE3BE9" w14:textId="4CC20F58" w:rsidR="004E6CFE" w:rsidRPr="008F6F06" w:rsidRDefault="004E6CFE" w:rsidP="00F34087">
      <w:pPr>
        <w:spacing w:before="0" w:after="0"/>
        <w:rPr>
          <w:i/>
          <w:iCs/>
          <w:sz w:val="20"/>
          <w:lang w:val="et-EE"/>
        </w:rPr>
      </w:pPr>
      <w:r w:rsidRPr="008F6F06">
        <w:rPr>
          <w:i/>
          <w:iCs/>
          <w:sz w:val="20"/>
          <w:lang w:val="et-EE"/>
        </w:rPr>
        <w:t xml:space="preserve">Viide: </w:t>
      </w:r>
      <w:bookmarkStart w:id="880" w:name="_Hlk93921140"/>
      <w:proofErr w:type="spellStart"/>
      <w:r w:rsidRPr="008F6F06">
        <w:rPr>
          <w:i/>
          <w:iCs/>
          <w:sz w:val="20"/>
          <w:lang w:val="et-EE"/>
        </w:rPr>
        <w:t>ühissätete</w:t>
      </w:r>
      <w:proofErr w:type="spellEnd"/>
      <w:r w:rsidRPr="008F6F06">
        <w:rPr>
          <w:i/>
          <w:iCs/>
          <w:sz w:val="20"/>
          <w:lang w:val="et-EE"/>
        </w:rPr>
        <w:t xml:space="preserve"> määruse artikli 22 lõike 4 punkt e</w:t>
      </w:r>
      <w:bookmarkEnd w:id="880"/>
    </w:p>
    <w:p w14:paraId="097D4EB0" w14:textId="77777777" w:rsidR="004E6CFE" w:rsidRPr="008F6F06" w:rsidRDefault="004E6CFE" w:rsidP="00F34087">
      <w:pPr>
        <w:spacing w:before="0" w:after="0"/>
        <w:rPr>
          <w:lang w:val="et-EE"/>
        </w:rPr>
      </w:pPr>
    </w:p>
    <w:p w14:paraId="27405EED" w14:textId="28C684B1" w:rsidR="004E6CFE" w:rsidRPr="008F6F06" w:rsidRDefault="004E6CFE" w:rsidP="00F34087">
      <w:pPr>
        <w:spacing w:before="0" w:after="0"/>
        <w:rPr>
          <w:rFonts w:eastAsia="Times New Roman"/>
          <w:b/>
          <w:bCs/>
          <w:sz w:val="22"/>
          <w:szCs w:val="22"/>
          <w:lang w:val="et-EE"/>
        </w:rPr>
      </w:pPr>
      <w:r w:rsidRPr="008F6F06">
        <w:rPr>
          <w:rFonts w:eastAsia="Times New Roman"/>
          <w:b/>
          <w:bCs/>
          <w:sz w:val="22"/>
          <w:szCs w:val="22"/>
          <w:lang w:val="et-EE"/>
        </w:rPr>
        <w:t xml:space="preserve">Tabel </w:t>
      </w:r>
      <w:r w:rsidR="009D4A9B" w:rsidRPr="008F6F06">
        <w:rPr>
          <w:rFonts w:eastAsia="Times New Roman"/>
          <w:b/>
          <w:bCs/>
          <w:sz w:val="22"/>
          <w:szCs w:val="22"/>
          <w:lang w:val="et-EE"/>
        </w:rPr>
        <w:t>4</w:t>
      </w:r>
      <w:r w:rsidR="00A6700C">
        <w:rPr>
          <w:rFonts w:eastAsia="Times New Roman"/>
          <w:b/>
          <w:bCs/>
          <w:sz w:val="22"/>
          <w:szCs w:val="22"/>
          <w:lang w:val="et-EE"/>
        </w:rPr>
        <w:t>.</w:t>
      </w:r>
      <w:r w:rsidRPr="008F6F06">
        <w:rPr>
          <w:rFonts w:eastAsia="Times New Roman"/>
          <w:b/>
          <w:bCs/>
          <w:sz w:val="22"/>
          <w:szCs w:val="22"/>
          <w:lang w:val="et-EE"/>
        </w:rPr>
        <w:t xml:space="preserve"> Väljundnäitajad</w:t>
      </w:r>
    </w:p>
    <w:p w14:paraId="6B866B48" w14:textId="77777777" w:rsidR="004E6CFE" w:rsidRPr="008F6F06" w:rsidRDefault="004E6CFE" w:rsidP="00F34087">
      <w:pPr>
        <w:spacing w:before="0" w:after="0"/>
        <w:rPr>
          <w:rFonts w:eastAsia="Times New Roman"/>
          <w:b/>
          <w:iCs/>
          <w:noProof/>
          <w:sz w:val="20"/>
          <w:lang w:val="et-EE"/>
        </w:rPr>
      </w:pPr>
    </w:p>
    <w:tbl>
      <w:tblPr>
        <w:tblpPr w:leftFromText="141" w:rightFromText="141" w:vertAnchor="text" w:tblpY="1"/>
        <w:tblOverlap w:val="neve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870"/>
        <w:gridCol w:w="2610"/>
        <w:gridCol w:w="996"/>
        <w:gridCol w:w="1468"/>
        <w:gridCol w:w="2350"/>
      </w:tblGrid>
      <w:tr w:rsidR="009D4A9B" w:rsidRPr="008F6F06" w14:paraId="67F1174C" w14:textId="77777777" w:rsidTr="009D4A9B">
        <w:trPr>
          <w:trHeight w:val="656"/>
        </w:trPr>
        <w:tc>
          <w:tcPr>
            <w:tcW w:w="430" w:type="pct"/>
          </w:tcPr>
          <w:p w14:paraId="1ECEAA69" w14:textId="77777777" w:rsidR="004E6CFE" w:rsidRPr="008F6F06" w:rsidRDefault="004E6CFE" w:rsidP="00475153">
            <w:pPr>
              <w:pStyle w:val="Text1"/>
              <w:ind w:left="0"/>
              <w:rPr>
                <w:b/>
                <w:noProof/>
                <w:sz w:val="16"/>
                <w:szCs w:val="16"/>
                <w:lang w:val="et-EE"/>
              </w:rPr>
            </w:pPr>
            <w:bookmarkStart w:id="881" w:name="_Hlk93413422"/>
            <w:r w:rsidRPr="008F6F06">
              <w:rPr>
                <w:b/>
                <w:noProof/>
                <w:sz w:val="16"/>
                <w:szCs w:val="16"/>
                <w:lang w:val="et-EE"/>
              </w:rPr>
              <w:t>Erieesmärk</w:t>
            </w:r>
          </w:p>
        </w:tc>
        <w:tc>
          <w:tcPr>
            <w:tcW w:w="479" w:type="pct"/>
          </w:tcPr>
          <w:p w14:paraId="796C3E5B" w14:textId="68BC7F0F" w:rsidR="004E6CFE" w:rsidRPr="008F6F06" w:rsidRDefault="004E6CFE" w:rsidP="00475153">
            <w:pPr>
              <w:pStyle w:val="Text1"/>
              <w:ind w:left="0"/>
              <w:rPr>
                <w:b/>
                <w:noProof/>
                <w:sz w:val="16"/>
                <w:szCs w:val="16"/>
                <w:lang w:val="et-EE"/>
              </w:rPr>
            </w:pPr>
            <w:r w:rsidRPr="008F6F06">
              <w:rPr>
                <w:b/>
                <w:noProof/>
                <w:sz w:val="16"/>
                <w:szCs w:val="16"/>
                <w:lang w:val="et-EE"/>
              </w:rPr>
              <w:t>Tunnuskood</w:t>
            </w:r>
          </w:p>
        </w:tc>
        <w:tc>
          <w:tcPr>
            <w:tcW w:w="1438" w:type="pct"/>
            <w:shd w:val="clear" w:color="auto" w:fill="auto"/>
          </w:tcPr>
          <w:p w14:paraId="48A11C73" w14:textId="70A063B1" w:rsidR="004E6CFE" w:rsidRPr="008F6F06" w:rsidRDefault="004E6CFE" w:rsidP="00475153">
            <w:pPr>
              <w:pStyle w:val="Text1"/>
              <w:ind w:left="0"/>
              <w:rPr>
                <w:b/>
                <w:noProof/>
                <w:sz w:val="16"/>
                <w:szCs w:val="16"/>
                <w:lang w:val="et-EE"/>
              </w:rPr>
            </w:pPr>
            <w:r w:rsidRPr="008F6F06">
              <w:rPr>
                <w:b/>
                <w:noProof/>
                <w:sz w:val="16"/>
                <w:szCs w:val="16"/>
                <w:lang w:val="et-EE"/>
              </w:rPr>
              <w:t>Näitaja</w:t>
            </w:r>
            <w:r w:rsidR="00F04594">
              <w:rPr>
                <w:b/>
                <w:noProof/>
                <w:sz w:val="16"/>
                <w:szCs w:val="16"/>
                <w:lang w:val="et-EE"/>
              </w:rPr>
              <w:t xml:space="preserve"> </w:t>
            </w:r>
          </w:p>
        </w:tc>
        <w:tc>
          <w:tcPr>
            <w:tcW w:w="549" w:type="pct"/>
          </w:tcPr>
          <w:p w14:paraId="67CD3720" w14:textId="77777777" w:rsidR="004E6CFE" w:rsidRPr="008F6F06" w:rsidRDefault="004E6CFE" w:rsidP="00475153">
            <w:pPr>
              <w:pStyle w:val="Text1"/>
              <w:ind w:left="0"/>
              <w:rPr>
                <w:b/>
                <w:noProof/>
                <w:sz w:val="16"/>
                <w:szCs w:val="16"/>
                <w:lang w:val="et-EE"/>
              </w:rPr>
            </w:pPr>
            <w:r w:rsidRPr="008F6F06">
              <w:rPr>
                <w:b/>
                <w:noProof/>
                <w:sz w:val="16"/>
                <w:szCs w:val="16"/>
                <w:lang w:val="et-EE"/>
              </w:rPr>
              <w:t>Mõõtühik</w:t>
            </w:r>
          </w:p>
        </w:tc>
        <w:tc>
          <w:tcPr>
            <w:tcW w:w="809" w:type="pct"/>
            <w:shd w:val="clear" w:color="auto" w:fill="auto"/>
          </w:tcPr>
          <w:p w14:paraId="46C8AE2D" w14:textId="77777777" w:rsidR="004E6CFE" w:rsidRPr="008F6F06" w:rsidRDefault="004E6CFE" w:rsidP="00475153">
            <w:pPr>
              <w:pStyle w:val="Text1"/>
              <w:ind w:left="0"/>
              <w:rPr>
                <w:b/>
                <w:noProof/>
                <w:sz w:val="16"/>
                <w:szCs w:val="16"/>
                <w:lang w:val="et-EE"/>
              </w:rPr>
            </w:pPr>
            <w:r w:rsidRPr="008F6F06">
              <w:rPr>
                <w:b/>
                <w:noProof/>
                <w:sz w:val="16"/>
                <w:szCs w:val="16"/>
                <w:lang w:val="et-EE"/>
              </w:rPr>
              <w:t>Vahe-eesmärk (2024)</w:t>
            </w:r>
          </w:p>
        </w:tc>
        <w:tc>
          <w:tcPr>
            <w:tcW w:w="1295" w:type="pct"/>
            <w:shd w:val="clear" w:color="auto" w:fill="auto"/>
          </w:tcPr>
          <w:p w14:paraId="1BCECF3D" w14:textId="77777777" w:rsidR="004E6CFE" w:rsidRPr="008F6F06" w:rsidRDefault="004E6CFE" w:rsidP="00475153">
            <w:pPr>
              <w:pStyle w:val="Text1"/>
              <w:ind w:left="0"/>
              <w:rPr>
                <w:b/>
                <w:noProof/>
                <w:sz w:val="16"/>
                <w:szCs w:val="16"/>
                <w:lang w:val="et-EE"/>
              </w:rPr>
            </w:pPr>
            <w:r w:rsidRPr="008F6F06">
              <w:rPr>
                <w:b/>
                <w:noProof/>
                <w:sz w:val="16"/>
                <w:szCs w:val="16"/>
                <w:lang w:val="et-EE"/>
              </w:rPr>
              <w:t>Sihtväärtus (2029)</w:t>
            </w:r>
          </w:p>
        </w:tc>
      </w:tr>
      <w:tr w:rsidR="009D4A9B" w:rsidRPr="008F6F06" w14:paraId="5D983A02" w14:textId="77777777" w:rsidTr="009D4A9B">
        <w:trPr>
          <w:trHeight w:val="300"/>
        </w:trPr>
        <w:tc>
          <w:tcPr>
            <w:tcW w:w="430" w:type="pct"/>
          </w:tcPr>
          <w:p w14:paraId="70D5FCA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5C4A483E"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O.2.2.</w:t>
            </w:r>
          </w:p>
        </w:tc>
        <w:tc>
          <w:tcPr>
            <w:tcW w:w="1438" w:type="pct"/>
            <w:shd w:val="clear" w:color="auto" w:fill="auto"/>
          </w:tcPr>
          <w:p w14:paraId="28C24792" w14:textId="06E4BEBD" w:rsidR="004E6CFE" w:rsidRPr="008F6F06" w:rsidRDefault="00B35E97" w:rsidP="00D028AF">
            <w:pPr>
              <w:autoSpaceDE w:val="0"/>
              <w:autoSpaceDN w:val="0"/>
              <w:adjustRightInd w:val="0"/>
              <w:spacing w:before="0" w:after="0"/>
              <w:jc w:val="left"/>
              <w:rPr>
                <w:rFonts w:eastAsiaTheme="minorHAnsi" w:cstheme="minorBidi"/>
                <w:bCs/>
                <w:i/>
                <w:noProof/>
                <w:sz w:val="16"/>
                <w:szCs w:val="16"/>
                <w:lang w:val="et-EE" w:eastAsia="en-US"/>
              </w:rPr>
            </w:pPr>
            <w:r w:rsidRPr="008F6F06">
              <w:rPr>
                <w:rFonts w:eastAsiaTheme="minorHAnsi" w:cstheme="minorBidi"/>
                <w:bCs/>
                <w:i/>
                <w:noProof/>
                <w:sz w:val="16"/>
                <w:szCs w:val="16"/>
                <w:lang w:val="et-EE" w:eastAsia="en-US"/>
              </w:rPr>
              <w:t>Integratsioonimeetmete rakendamisel toetatud kohalike ja piirkondlike ametiasutuste arv</w:t>
            </w:r>
          </w:p>
        </w:tc>
        <w:tc>
          <w:tcPr>
            <w:tcW w:w="549" w:type="pct"/>
          </w:tcPr>
          <w:p w14:paraId="404065BC" w14:textId="5DE3B26A"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018BB1E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15</w:t>
            </w:r>
          </w:p>
        </w:tc>
        <w:tc>
          <w:tcPr>
            <w:tcW w:w="1295" w:type="pct"/>
            <w:shd w:val="clear" w:color="auto" w:fill="auto"/>
          </w:tcPr>
          <w:p w14:paraId="67345470"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15</w:t>
            </w:r>
          </w:p>
        </w:tc>
      </w:tr>
      <w:tr w:rsidR="009D4A9B" w:rsidRPr="008F6F06" w14:paraId="2921771F" w14:textId="77777777" w:rsidTr="009D4A9B">
        <w:trPr>
          <w:trHeight w:val="300"/>
        </w:trPr>
        <w:tc>
          <w:tcPr>
            <w:tcW w:w="430" w:type="pct"/>
          </w:tcPr>
          <w:p w14:paraId="33F6448E"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09B0CFA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O.2.3</w:t>
            </w:r>
          </w:p>
        </w:tc>
        <w:tc>
          <w:tcPr>
            <w:tcW w:w="1438" w:type="pct"/>
            <w:shd w:val="clear" w:color="auto" w:fill="auto"/>
          </w:tcPr>
          <w:p w14:paraId="5F1B323A" w14:textId="7EC60FBD" w:rsidR="004E6CFE" w:rsidRPr="008F6F06" w:rsidRDefault="00B35E97" w:rsidP="00D028AF">
            <w:pPr>
              <w:pStyle w:val="Text1"/>
              <w:ind w:left="0"/>
              <w:jc w:val="left"/>
              <w:rPr>
                <w:bCs/>
                <w:i/>
                <w:noProof/>
                <w:sz w:val="16"/>
                <w:szCs w:val="16"/>
                <w:lang w:val="et-EE"/>
              </w:rPr>
            </w:pPr>
            <w:r w:rsidRPr="008F6F06">
              <w:rPr>
                <w:bCs/>
                <w:i/>
                <w:noProof/>
                <w:sz w:val="16"/>
                <w:szCs w:val="16"/>
                <w:lang w:val="et-EE"/>
              </w:rPr>
              <w:t>Toetatud osalejate arv</w:t>
            </w:r>
            <w:r w:rsidR="00052117">
              <w:rPr>
                <w:bCs/>
                <w:i/>
                <w:noProof/>
                <w:sz w:val="16"/>
                <w:szCs w:val="16"/>
                <w:lang w:val="et-EE"/>
              </w:rPr>
              <w:t>,</w:t>
            </w:r>
            <w:r w:rsidR="00052117" w:rsidRPr="008F6F06">
              <w:rPr>
                <w:bCs/>
                <w:i/>
                <w:noProof/>
                <w:sz w:val="16"/>
                <w:szCs w:val="16"/>
                <w:lang w:val="et-EE"/>
              </w:rPr>
              <w:t xml:space="preserve"> millest omakorda</w:t>
            </w:r>
          </w:p>
        </w:tc>
        <w:tc>
          <w:tcPr>
            <w:tcW w:w="549" w:type="pct"/>
          </w:tcPr>
          <w:p w14:paraId="3162BEE0" w14:textId="03C0EADD"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34416F1E" w14:textId="0FD76F2E" w:rsidR="004E6CFE" w:rsidRPr="008F6F06" w:rsidRDefault="00817C05" w:rsidP="00475153">
            <w:pPr>
              <w:pStyle w:val="Text1"/>
              <w:ind w:left="0"/>
              <w:rPr>
                <w:bCs/>
                <w:i/>
                <w:noProof/>
                <w:sz w:val="16"/>
                <w:szCs w:val="16"/>
                <w:lang w:val="et-EE"/>
              </w:rPr>
            </w:pPr>
            <w:ins w:id="882" w:author="Ave Osman" w:date="2025-07-18T08:24:00Z" w16du:dateUtc="2025-07-18T05:24:00Z">
              <w:r>
                <w:rPr>
                  <w:bCs/>
                  <w:i/>
                  <w:noProof/>
                  <w:sz w:val="16"/>
                  <w:szCs w:val="16"/>
                  <w:lang w:val="et-EE"/>
                </w:rPr>
                <w:t xml:space="preserve">608 </w:t>
              </w:r>
            </w:ins>
            <w:del w:id="883" w:author="Ave Osman" w:date="2025-07-18T08:24:00Z" w16du:dateUtc="2025-07-18T05:24:00Z">
              <w:r w:rsidR="004E6CFE" w:rsidRPr="008F6F06">
                <w:rPr>
                  <w:bCs/>
                  <w:i/>
                  <w:noProof/>
                  <w:sz w:val="16"/>
                  <w:szCs w:val="16"/>
                  <w:lang w:val="et-EE"/>
                </w:rPr>
                <w:delText>538</w:delText>
              </w:r>
            </w:del>
          </w:p>
        </w:tc>
        <w:tc>
          <w:tcPr>
            <w:tcW w:w="1295" w:type="pct"/>
            <w:shd w:val="clear" w:color="auto" w:fill="auto"/>
          </w:tcPr>
          <w:p w14:paraId="4D50A046" w14:textId="2CACB6D7" w:rsidR="004E6CFE" w:rsidRPr="008F6F06" w:rsidRDefault="00817C05" w:rsidP="00475153">
            <w:pPr>
              <w:pStyle w:val="Text1"/>
              <w:ind w:left="0"/>
              <w:rPr>
                <w:bCs/>
                <w:i/>
                <w:noProof/>
                <w:sz w:val="16"/>
                <w:szCs w:val="16"/>
                <w:lang w:val="et-EE"/>
              </w:rPr>
            </w:pPr>
            <w:ins w:id="884" w:author="Ave Osman" w:date="2025-07-18T08:24:00Z" w16du:dateUtc="2025-07-18T05:24:00Z">
              <w:r>
                <w:rPr>
                  <w:bCs/>
                  <w:i/>
                  <w:noProof/>
                  <w:sz w:val="16"/>
                  <w:szCs w:val="16"/>
                  <w:lang w:val="et-EE"/>
                </w:rPr>
                <w:t xml:space="preserve">4590 </w:t>
              </w:r>
            </w:ins>
            <w:del w:id="885" w:author="Ave Osman" w:date="2025-07-18T08:24:00Z" w16du:dateUtc="2025-07-18T05:24:00Z">
              <w:r w:rsidR="004E6CFE" w:rsidRPr="008F6F06">
                <w:rPr>
                  <w:bCs/>
                  <w:i/>
                  <w:noProof/>
                  <w:sz w:val="16"/>
                  <w:szCs w:val="16"/>
                  <w:lang w:val="et-EE"/>
                </w:rPr>
                <w:delText>1858</w:delText>
              </w:r>
            </w:del>
          </w:p>
        </w:tc>
      </w:tr>
      <w:tr w:rsidR="009D4A9B" w:rsidRPr="008F6F06" w14:paraId="26DDE739" w14:textId="77777777" w:rsidTr="009D4A9B">
        <w:trPr>
          <w:trHeight w:val="300"/>
        </w:trPr>
        <w:tc>
          <w:tcPr>
            <w:tcW w:w="430" w:type="pct"/>
          </w:tcPr>
          <w:p w14:paraId="03E3A400"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4F174F45"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O.2.3.1</w:t>
            </w:r>
          </w:p>
        </w:tc>
        <w:tc>
          <w:tcPr>
            <w:tcW w:w="1438" w:type="pct"/>
            <w:shd w:val="clear" w:color="auto" w:fill="auto"/>
          </w:tcPr>
          <w:p w14:paraId="4C48D78B" w14:textId="714E5C48" w:rsidR="004E6CFE" w:rsidRPr="008F6F06" w:rsidRDefault="00B35E97" w:rsidP="00D028AF">
            <w:pPr>
              <w:pStyle w:val="Text1"/>
              <w:ind w:left="0"/>
              <w:jc w:val="left"/>
              <w:rPr>
                <w:bCs/>
                <w:i/>
                <w:noProof/>
                <w:sz w:val="16"/>
                <w:szCs w:val="16"/>
                <w:lang w:val="et-EE"/>
              </w:rPr>
            </w:pPr>
            <w:r w:rsidRPr="008F6F06">
              <w:rPr>
                <w:bCs/>
                <w:i/>
                <w:noProof/>
                <w:sz w:val="16"/>
                <w:szCs w:val="16"/>
                <w:lang w:val="et-EE"/>
              </w:rPr>
              <w:t>keelekursu</w:t>
            </w:r>
            <w:r w:rsidR="00F03709">
              <w:rPr>
                <w:bCs/>
                <w:i/>
                <w:noProof/>
                <w:sz w:val="16"/>
                <w:szCs w:val="16"/>
                <w:lang w:val="et-EE"/>
              </w:rPr>
              <w:t>s</w:t>
            </w:r>
            <w:r w:rsidRPr="008F6F06">
              <w:rPr>
                <w:bCs/>
                <w:i/>
                <w:noProof/>
                <w:sz w:val="16"/>
                <w:szCs w:val="16"/>
                <w:lang w:val="et-EE"/>
              </w:rPr>
              <w:t>el osalejate arv</w:t>
            </w:r>
          </w:p>
        </w:tc>
        <w:tc>
          <w:tcPr>
            <w:tcW w:w="549" w:type="pct"/>
          </w:tcPr>
          <w:p w14:paraId="2181C24B" w14:textId="3A822EDF"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0A078613"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70</w:t>
            </w:r>
          </w:p>
        </w:tc>
        <w:tc>
          <w:tcPr>
            <w:tcW w:w="1295" w:type="pct"/>
            <w:shd w:val="clear" w:color="auto" w:fill="auto"/>
          </w:tcPr>
          <w:p w14:paraId="5DAF3DAC" w14:textId="69F4DBAB" w:rsidR="004E6CFE" w:rsidRPr="008F6F06" w:rsidRDefault="00817C05" w:rsidP="00475153">
            <w:pPr>
              <w:pStyle w:val="Text1"/>
              <w:ind w:left="0"/>
              <w:rPr>
                <w:bCs/>
                <w:i/>
                <w:noProof/>
                <w:sz w:val="16"/>
                <w:szCs w:val="16"/>
                <w:lang w:val="et-EE"/>
              </w:rPr>
            </w:pPr>
            <w:ins w:id="886" w:author="Ave Osman" w:date="2025-07-18T08:25:00Z" w16du:dateUtc="2025-07-18T05:25:00Z">
              <w:r>
                <w:rPr>
                  <w:bCs/>
                  <w:i/>
                  <w:noProof/>
                  <w:sz w:val="16"/>
                  <w:szCs w:val="16"/>
                  <w:lang w:val="et-EE"/>
                </w:rPr>
                <w:t xml:space="preserve">2240 </w:t>
              </w:r>
            </w:ins>
            <w:del w:id="887" w:author="Ave Osman" w:date="2025-07-18T08:25:00Z" w16du:dateUtc="2025-07-18T05:25:00Z">
              <w:r w:rsidR="004E6CFE" w:rsidRPr="008F6F06">
                <w:rPr>
                  <w:bCs/>
                  <w:i/>
                  <w:noProof/>
                  <w:sz w:val="16"/>
                  <w:szCs w:val="16"/>
                  <w:lang w:val="et-EE"/>
                </w:rPr>
                <w:delText>340</w:delText>
              </w:r>
            </w:del>
          </w:p>
        </w:tc>
      </w:tr>
      <w:tr w:rsidR="009D4A9B" w:rsidRPr="008F6F06" w14:paraId="6D30D288" w14:textId="77777777" w:rsidTr="009D4A9B">
        <w:trPr>
          <w:trHeight w:val="300"/>
        </w:trPr>
        <w:tc>
          <w:tcPr>
            <w:tcW w:w="430" w:type="pct"/>
          </w:tcPr>
          <w:p w14:paraId="29FC333A"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4B45F06B" w14:textId="236F3DF4" w:rsidR="004E6CFE" w:rsidRPr="008F6F06" w:rsidRDefault="004E6CFE" w:rsidP="00475153">
            <w:pPr>
              <w:pStyle w:val="Text1"/>
              <w:ind w:left="0"/>
              <w:rPr>
                <w:bCs/>
                <w:i/>
                <w:noProof/>
                <w:sz w:val="16"/>
                <w:szCs w:val="16"/>
                <w:lang w:val="et-EE"/>
              </w:rPr>
            </w:pPr>
            <w:r w:rsidRPr="008F6F06">
              <w:rPr>
                <w:bCs/>
                <w:i/>
                <w:noProof/>
                <w:sz w:val="16"/>
                <w:szCs w:val="16"/>
                <w:lang w:val="et-EE"/>
              </w:rPr>
              <w:t>O.2.3.2</w:t>
            </w:r>
          </w:p>
        </w:tc>
        <w:tc>
          <w:tcPr>
            <w:tcW w:w="1438" w:type="pct"/>
            <w:shd w:val="clear" w:color="auto" w:fill="auto"/>
          </w:tcPr>
          <w:p w14:paraId="55250320" w14:textId="51EB31DD" w:rsidR="004E6CFE" w:rsidRPr="008F6F06" w:rsidRDefault="00F03709" w:rsidP="00D028AF">
            <w:pPr>
              <w:pStyle w:val="Text1"/>
              <w:ind w:left="0"/>
              <w:jc w:val="left"/>
              <w:rPr>
                <w:bCs/>
                <w:i/>
                <w:noProof/>
                <w:sz w:val="16"/>
                <w:szCs w:val="16"/>
                <w:lang w:val="et-EE"/>
              </w:rPr>
            </w:pPr>
            <w:r>
              <w:rPr>
                <w:bCs/>
                <w:i/>
                <w:noProof/>
                <w:sz w:val="16"/>
                <w:szCs w:val="16"/>
                <w:lang w:val="et-EE"/>
              </w:rPr>
              <w:t xml:space="preserve">ühiskonnaõpetuse </w:t>
            </w:r>
            <w:r w:rsidR="00B35E97" w:rsidRPr="008F6F06">
              <w:rPr>
                <w:bCs/>
                <w:i/>
                <w:noProof/>
                <w:sz w:val="16"/>
                <w:szCs w:val="16"/>
                <w:lang w:val="et-EE"/>
              </w:rPr>
              <w:t>kursusel osalejate arv</w:t>
            </w:r>
          </w:p>
        </w:tc>
        <w:tc>
          <w:tcPr>
            <w:tcW w:w="549" w:type="pct"/>
          </w:tcPr>
          <w:p w14:paraId="07F5BCB1" w14:textId="33A59862"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79549283"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48</w:t>
            </w:r>
          </w:p>
        </w:tc>
        <w:tc>
          <w:tcPr>
            <w:tcW w:w="1295" w:type="pct"/>
            <w:shd w:val="clear" w:color="auto" w:fill="auto"/>
          </w:tcPr>
          <w:p w14:paraId="3C859EFB" w14:textId="08118B11" w:rsidR="004E6CFE" w:rsidRPr="008F6F06" w:rsidRDefault="00817C05" w:rsidP="00475153">
            <w:pPr>
              <w:pStyle w:val="Text1"/>
              <w:ind w:left="0"/>
              <w:rPr>
                <w:bCs/>
                <w:i/>
                <w:noProof/>
                <w:sz w:val="16"/>
                <w:szCs w:val="16"/>
                <w:lang w:val="et-EE"/>
              </w:rPr>
            </w:pPr>
            <w:ins w:id="888" w:author="Ave Osman" w:date="2025-07-18T08:25:00Z" w16du:dateUtc="2025-07-18T05:25:00Z">
              <w:r>
                <w:rPr>
                  <w:bCs/>
                  <w:i/>
                  <w:noProof/>
                  <w:sz w:val="16"/>
                  <w:szCs w:val="16"/>
                  <w:lang w:val="et-EE"/>
                </w:rPr>
                <w:t xml:space="preserve">2600 </w:t>
              </w:r>
            </w:ins>
            <w:del w:id="889" w:author="Ave Osman" w:date="2025-07-18T08:25:00Z" w16du:dateUtc="2025-07-18T05:25:00Z">
              <w:r w:rsidR="004E6CFE" w:rsidRPr="008F6F06">
                <w:rPr>
                  <w:bCs/>
                  <w:i/>
                  <w:noProof/>
                  <w:sz w:val="16"/>
                  <w:szCs w:val="16"/>
                  <w:lang w:val="et-EE"/>
                </w:rPr>
                <w:delText>168</w:delText>
              </w:r>
            </w:del>
          </w:p>
        </w:tc>
      </w:tr>
      <w:tr w:rsidR="009D4A9B" w:rsidRPr="008F6F06" w14:paraId="60611D7A" w14:textId="77777777" w:rsidTr="009D4A9B">
        <w:trPr>
          <w:trHeight w:val="300"/>
        </w:trPr>
        <w:tc>
          <w:tcPr>
            <w:tcW w:w="430" w:type="pct"/>
          </w:tcPr>
          <w:p w14:paraId="050992F6"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5B579C0A"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O.2.3.3</w:t>
            </w:r>
          </w:p>
        </w:tc>
        <w:tc>
          <w:tcPr>
            <w:tcW w:w="1438" w:type="pct"/>
            <w:shd w:val="clear" w:color="auto" w:fill="auto"/>
          </w:tcPr>
          <w:p w14:paraId="4B0A2012" w14:textId="4D22B4DD" w:rsidR="004E6CFE" w:rsidRPr="008F6F06" w:rsidRDefault="00AC1A17" w:rsidP="00D028AF">
            <w:pPr>
              <w:pStyle w:val="Text1"/>
              <w:ind w:left="0"/>
              <w:jc w:val="left"/>
              <w:rPr>
                <w:bCs/>
                <w:i/>
                <w:noProof/>
                <w:sz w:val="16"/>
                <w:szCs w:val="16"/>
                <w:lang w:val="et-EE"/>
              </w:rPr>
            </w:pPr>
            <w:r w:rsidRPr="008F6F06">
              <w:rPr>
                <w:bCs/>
                <w:i/>
                <w:noProof/>
                <w:sz w:val="16"/>
                <w:szCs w:val="16"/>
                <w:lang w:val="et-EE"/>
              </w:rPr>
              <w:t xml:space="preserve">personaalset </w:t>
            </w:r>
            <w:r w:rsidR="00880893">
              <w:rPr>
                <w:bCs/>
                <w:i/>
                <w:noProof/>
                <w:sz w:val="16"/>
                <w:szCs w:val="16"/>
                <w:lang w:val="et-EE"/>
              </w:rPr>
              <w:t>kutse</w:t>
            </w:r>
            <w:r w:rsidRPr="008F6F06">
              <w:rPr>
                <w:bCs/>
                <w:i/>
                <w:noProof/>
                <w:sz w:val="16"/>
                <w:szCs w:val="16"/>
                <w:lang w:val="et-EE"/>
              </w:rPr>
              <w:t>nõustamist saanud osalejate arv</w:t>
            </w:r>
          </w:p>
        </w:tc>
        <w:tc>
          <w:tcPr>
            <w:tcW w:w="549" w:type="pct"/>
          </w:tcPr>
          <w:p w14:paraId="5E7D36B7" w14:textId="3DA5E0C5"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04A90511" w14:textId="39FE20E3" w:rsidR="004E6CFE" w:rsidRPr="008F6F06" w:rsidRDefault="00817C05" w:rsidP="00475153">
            <w:pPr>
              <w:pStyle w:val="Text1"/>
              <w:ind w:left="0"/>
              <w:rPr>
                <w:bCs/>
                <w:i/>
                <w:noProof/>
                <w:sz w:val="16"/>
                <w:szCs w:val="16"/>
                <w:lang w:val="et-EE"/>
              </w:rPr>
            </w:pPr>
            <w:ins w:id="890" w:author="Ave Osman" w:date="2025-07-18T08:25:00Z" w16du:dateUtc="2025-07-18T05:25:00Z">
              <w:r>
                <w:rPr>
                  <w:bCs/>
                  <w:i/>
                  <w:noProof/>
                  <w:sz w:val="16"/>
                  <w:szCs w:val="16"/>
                  <w:lang w:val="et-EE"/>
                </w:rPr>
                <w:t xml:space="preserve">0 </w:t>
              </w:r>
            </w:ins>
            <w:del w:id="891" w:author="Ave Osman" w:date="2025-07-18T08:25:00Z" w16du:dateUtc="2025-07-18T05:25:00Z">
              <w:r w:rsidR="004E6CFE" w:rsidRPr="008F6F06">
                <w:rPr>
                  <w:bCs/>
                  <w:i/>
                  <w:noProof/>
                  <w:sz w:val="16"/>
                  <w:szCs w:val="16"/>
                  <w:lang w:val="et-EE"/>
                </w:rPr>
                <w:delText>490</w:delText>
              </w:r>
            </w:del>
          </w:p>
        </w:tc>
        <w:tc>
          <w:tcPr>
            <w:tcW w:w="1295" w:type="pct"/>
            <w:shd w:val="clear" w:color="auto" w:fill="auto"/>
          </w:tcPr>
          <w:p w14:paraId="633416F2" w14:textId="4B8D833D" w:rsidR="004E6CFE" w:rsidRPr="008F6F06" w:rsidRDefault="00817C05" w:rsidP="00475153">
            <w:pPr>
              <w:pStyle w:val="Text1"/>
              <w:ind w:left="0"/>
              <w:rPr>
                <w:bCs/>
                <w:i/>
                <w:noProof/>
                <w:sz w:val="16"/>
                <w:szCs w:val="16"/>
                <w:lang w:val="et-EE"/>
              </w:rPr>
            </w:pPr>
            <w:ins w:id="892" w:author="Ave Osman" w:date="2025-07-18T08:25:00Z" w16du:dateUtc="2025-07-18T05:25:00Z">
              <w:r>
                <w:rPr>
                  <w:bCs/>
                  <w:i/>
                  <w:noProof/>
                  <w:sz w:val="16"/>
                  <w:szCs w:val="16"/>
                  <w:lang w:val="et-EE"/>
                </w:rPr>
                <w:t xml:space="preserve">0 </w:t>
              </w:r>
            </w:ins>
            <w:del w:id="893" w:author="Ave Osman" w:date="2025-07-18T08:25:00Z" w16du:dateUtc="2025-07-18T05:25:00Z">
              <w:r w:rsidR="004E6CFE" w:rsidRPr="008F6F06">
                <w:rPr>
                  <w:bCs/>
                  <w:i/>
                  <w:noProof/>
                  <w:sz w:val="16"/>
                  <w:szCs w:val="16"/>
                  <w:lang w:val="et-EE"/>
                </w:rPr>
                <w:delText>1690</w:delText>
              </w:r>
            </w:del>
          </w:p>
        </w:tc>
      </w:tr>
      <w:tr w:rsidR="009D4A9B" w:rsidRPr="008F6F06" w14:paraId="41636C57" w14:textId="77777777" w:rsidTr="009D4A9B">
        <w:trPr>
          <w:trHeight w:val="300"/>
        </w:trPr>
        <w:tc>
          <w:tcPr>
            <w:tcW w:w="430" w:type="pct"/>
          </w:tcPr>
          <w:p w14:paraId="08B4A9D0"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SO2</w:t>
            </w:r>
          </w:p>
        </w:tc>
        <w:tc>
          <w:tcPr>
            <w:tcW w:w="479" w:type="pct"/>
          </w:tcPr>
          <w:p w14:paraId="15E357E6"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O.2.4</w:t>
            </w:r>
          </w:p>
        </w:tc>
        <w:tc>
          <w:tcPr>
            <w:tcW w:w="1438" w:type="pct"/>
            <w:shd w:val="clear" w:color="auto" w:fill="auto"/>
          </w:tcPr>
          <w:p w14:paraId="4DAFC308" w14:textId="2F4B8FDE" w:rsidR="004E6CFE" w:rsidRPr="008F6F06" w:rsidRDefault="00052117" w:rsidP="00D028AF">
            <w:pPr>
              <w:pStyle w:val="Text1"/>
              <w:ind w:left="0"/>
              <w:jc w:val="left"/>
              <w:rPr>
                <w:bCs/>
                <w:i/>
                <w:noProof/>
                <w:sz w:val="16"/>
                <w:szCs w:val="16"/>
                <w:lang w:val="et-EE"/>
              </w:rPr>
            </w:pPr>
            <w:r>
              <w:rPr>
                <w:bCs/>
                <w:i/>
                <w:noProof/>
                <w:sz w:val="16"/>
                <w:szCs w:val="16"/>
                <w:lang w:val="et-EE"/>
              </w:rPr>
              <w:t>Nende t</w:t>
            </w:r>
            <w:r w:rsidR="00AC1A17" w:rsidRPr="008F6F06">
              <w:rPr>
                <w:bCs/>
                <w:i/>
                <w:noProof/>
                <w:sz w:val="16"/>
                <w:szCs w:val="16"/>
                <w:lang w:val="et-EE"/>
              </w:rPr>
              <w:t>eabepakettide ja kampaaniate arv, mille eesmärk on suurendada teadlikkust liitu suunduvatest seaduslikest rändekanalitest</w:t>
            </w:r>
          </w:p>
        </w:tc>
        <w:tc>
          <w:tcPr>
            <w:tcW w:w="549" w:type="pct"/>
          </w:tcPr>
          <w:p w14:paraId="6AD9F7C0" w14:textId="41CD43BA" w:rsidR="004E6CFE" w:rsidRPr="008F6F06" w:rsidRDefault="00B35E97" w:rsidP="00475153">
            <w:pPr>
              <w:pStyle w:val="Text1"/>
              <w:ind w:left="0"/>
              <w:rPr>
                <w:bCs/>
                <w:i/>
                <w:noProof/>
                <w:sz w:val="16"/>
                <w:szCs w:val="16"/>
                <w:lang w:val="et-EE"/>
              </w:rPr>
            </w:pPr>
            <w:r w:rsidRPr="008F6F06">
              <w:rPr>
                <w:bCs/>
                <w:i/>
                <w:noProof/>
                <w:sz w:val="16"/>
                <w:szCs w:val="16"/>
                <w:lang w:val="et-EE"/>
              </w:rPr>
              <w:t>Absoluutarv</w:t>
            </w:r>
          </w:p>
        </w:tc>
        <w:tc>
          <w:tcPr>
            <w:tcW w:w="809" w:type="pct"/>
            <w:shd w:val="clear" w:color="auto" w:fill="auto"/>
          </w:tcPr>
          <w:p w14:paraId="47026587"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2</w:t>
            </w:r>
          </w:p>
        </w:tc>
        <w:tc>
          <w:tcPr>
            <w:tcW w:w="1295" w:type="pct"/>
            <w:shd w:val="clear" w:color="auto" w:fill="auto"/>
          </w:tcPr>
          <w:p w14:paraId="41FDD1B9" w14:textId="77777777" w:rsidR="004E6CFE" w:rsidRPr="008F6F06" w:rsidRDefault="004E6CFE" w:rsidP="00475153">
            <w:pPr>
              <w:pStyle w:val="Text1"/>
              <w:ind w:left="0"/>
              <w:rPr>
                <w:bCs/>
                <w:i/>
                <w:noProof/>
                <w:sz w:val="16"/>
                <w:szCs w:val="16"/>
                <w:lang w:val="et-EE"/>
              </w:rPr>
            </w:pPr>
            <w:r w:rsidRPr="008F6F06">
              <w:rPr>
                <w:bCs/>
                <w:i/>
                <w:noProof/>
                <w:sz w:val="16"/>
                <w:szCs w:val="16"/>
                <w:lang w:val="et-EE"/>
              </w:rPr>
              <w:t>3</w:t>
            </w:r>
          </w:p>
        </w:tc>
      </w:tr>
      <w:bookmarkEnd w:id="881"/>
    </w:tbl>
    <w:p w14:paraId="201D9CEC" w14:textId="77777777" w:rsidR="004E6CFE" w:rsidRPr="008F6F06" w:rsidRDefault="004E6CFE" w:rsidP="004E6CFE">
      <w:pPr>
        <w:spacing w:after="0"/>
        <w:rPr>
          <w:rFonts w:eastAsia="Times New Roman"/>
          <w:b/>
          <w:iCs/>
          <w:noProof/>
          <w:sz w:val="20"/>
          <w:lang w:val="et-EE"/>
        </w:rPr>
      </w:pPr>
    </w:p>
    <w:p w14:paraId="2B19C7C7" w14:textId="77777777" w:rsidR="004E6CFE" w:rsidRPr="008F6F06" w:rsidRDefault="004E6CFE" w:rsidP="004E6CFE">
      <w:pPr>
        <w:spacing w:after="0"/>
        <w:rPr>
          <w:rFonts w:eastAsia="Times New Roman"/>
          <w:b/>
          <w:iCs/>
          <w:noProof/>
          <w:sz w:val="20"/>
          <w:lang w:val="et-EE"/>
        </w:rPr>
      </w:pPr>
    </w:p>
    <w:p w14:paraId="1711E00F" w14:textId="77777777" w:rsidR="004E6CFE" w:rsidRPr="008F6F06" w:rsidRDefault="004E6CFE" w:rsidP="004E6CFE">
      <w:pPr>
        <w:spacing w:after="0"/>
        <w:rPr>
          <w:rFonts w:eastAsia="Times New Roman"/>
          <w:b/>
          <w:iCs/>
          <w:noProof/>
          <w:sz w:val="20"/>
          <w:lang w:val="et-EE"/>
        </w:rPr>
      </w:pPr>
    </w:p>
    <w:p w14:paraId="23CD4CDC" w14:textId="77777777" w:rsidR="004E6CFE" w:rsidRPr="008F6F06" w:rsidRDefault="004E6CFE" w:rsidP="004E6CFE">
      <w:pPr>
        <w:spacing w:after="0"/>
        <w:rPr>
          <w:rFonts w:eastAsia="Times New Roman"/>
          <w:b/>
          <w:iCs/>
          <w:noProof/>
          <w:sz w:val="20"/>
          <w:lang w:val="et-EE"/>
        </w:rPr>
      </w:pPr>
    </w:p>
    <w:p w14:paraId="160A4A3F" w14:textId="77777777" w:rsidR="004E6CFE" w:rsidRPr="008F6F06" w:rsidRDefault="004E6CFE" w:rsidP="004E6CFE">
      <w:pPr>
        <w:spacing w:after="0"/>
        <w:rPr>
          <w:rFonts w:eastAsia="Times New Roman"/>
          <w:b/>
          <w:iCs/>
          <w:noProof/>
          <w:sz w:val="20"/>
          <w:lang w:val="et-EE"/>
        </w:rPr>
      </w:pPr>
    </w:p>
    <w:p w14:paraId="23CF20D0" w14:textId="77777777" w:rsidR="004E6CFE" w:rsidRPr="008F6F06" w:rsidRDefault="004E6CFE" w:rsidP="004E6CFE">
      <w:pPr>
        <w:spacing w:after="0"/>
        <w:rPr>
          <w:rFonts w:eastAsia="Times New Roman"/>
          <w:b/>
          <w:iCs/>
          <w:noProof/>
          <w:sz w:val="20"/>
          <w:lang w:val="et-EE"/>
        </w:rPr>
      </w:pPr>
    </w:p>
    <w:p w14:paraId="5C2AA1CE" w14:textId="77777777" w:rsidR="004E6CFE" w:rsidRPr="008F6F06" w:rsidRDefault="004E6CFE" w:rsidP="004E6CFE">
      <w:pPr>
        <w:spacing w:after="0"/>
        <w:rPr>
          <w:rFonts w:eastAsia="Times New Roman"/>
          <w:b/>
          <w:iCs/>
          <w:noProof/>
          <w:sz w:val="20"/>
          <w:lang w:val="et-EE"/>
        </w:rPr>
      </w:pPr>
    </w:p>
    <w:p w14:paraId="6A8E384C" w14:textId="77777777" w:rsidR="004E6CFE" w:rsidRPr="008F6F06" w:rsidRDefault="004E6CFE" w:rsidP="004E6CFE">
      <w:pPr>
        <w:spacing w:after="0"/>
        <w:rPr>
          <w:rFonts w:eastAsia="Times New Roman"/>
          <w:b/>
          <w:iCs/>
          <w:noProof/>
          <w:sz w:val="20"/>
          <w:lang w:val="et-EE"/>
        </w:rPr>
      </w:pPr>
    </w:p>
    <w:p w14:paraId="6D129AFE" w14:textId="77777777" w:rsidR="004E6CFE" w:rsidRPr="008F6F06" w:rsidRDefault="004E6CFE" w:rsidP="004E6CFE">
      <w:pPr>
        <w:spacing w:after="0"/>
        <w:rPr>
          <w:rFonts w:eastAsia="Times New Roman"/>
          <w:b/>
          <w:iCs/>
          <w:noProof/>
          <w:sz w:val="20"/>
          <w:lang w:val="et-EE"/>
        </w:rPr>
      </w:pPr>
    </w:p>
    <w:p w14:paraId="7DD0E4E0" w14:textId="77777777" w:rsidR="004E6CFE" w:rsidRPr="008F6F06" w:rsidRDefault="004E6CFE" w:rsidP="004E6CFE">
      <w:pPr>
        <w:spacing w:after="0"/>
        <w:rPr>
          <w:rFonts w:eastAsia="Times New Roman"/>
          <w:b/>
          <w:iCs/>
          <w:noProof/>
          <w:sz w:val="20"/>
          <w:lang w:val="et-EE"/>
        </w:rPr>
      </w:pPr>
    </w:p>
    <w:p w14:paraId="51E96713" w14:textId="77777777" w:rsidR="004E6CFE" w:rsidRPr="008F6F06" w:rsidRDefault="004E6CFE" w:rsidP="004E6CFE">
      <w:pPr>
        <w:spacing w:after="0"/>
        <w:rPr>
          <w:rFonts w:eastAsia="Times New Roman"/>
          <w:b/>
          <w:iCs/>
          <w:noProof/>
          <w:sz w:val="20"/>
          <w:lang w:val="et-EE"/>
        </w:rPr>
      </w:pPr>
    </w:p>
    <w:p w14:paraId="0F7225DB" w14:textId="77777777" w:rsidR="00D028AF" w:rsidRPr="008F6F06" w:rsidRDefault="00D028AF" w:rsidP="00F34087">
      <w:pPr>
        <w:spacing w:before="0" w:after="0"/>
        <w:rPr>
          <w:rFonts w:eastAsia="Times New Roman"/>
          <w:b/>
          <w:iCs/>
          <w:noProof/>
          <w:sz w:val="22"/>
          <w:szCs w:val="22"/>
          <w:lang w:val="et-EE"/>
        </w:rPr>
      </w:pPr>
    </w:p>
    <w:p w14:paraId="20508571" w14:textId="00DB03D1" w:rsidR="004E6CFE" w:rsidRPr="008F6F06" w:rsidRDefault="004E6CFE" w:rsidP="00F34087">
      <w:pPr>
        <w:spacing w:before="0" w:after="0"/>
        <w:rPr>
          <w:rFonts w:eastAsia="Times New Roman"/>
          <w:b/>
          <w:iCs/>
          <w:noProof/>
          <w:sz w:val="22"/>
          <w:szCs w:val="22"/>
          <w:lang w:val="et-EE"/>
        </w:rPr>
      </w:pPr>
      <w:r w:rsidRPr="008F6F06">
        <w:rPr>
          <w:rFonts w:eastAsia="Times New Roman"/>
          <w:b/>
          <w:iCs/>
          <w:noProof/>
          <w:sz w:val="22"/>
          <w:szCs w:val="22"/>
          <w:lang w:val="et-EE"/>
        </w:rPr>
        <w:t xml:space="preserve">Tabel </w:t>
      </w:r>
      <w:r w:rsidR="009D4A9B" w:rsidRPr="008F6F06">
        <w:rPr>
          <w:rFonts w:eastAsia="Times New Roman"/>
          <w:b/>
          <w:iCs/>
          <w:noProof/>
          <w:sz w:val="22"/>
          <w:szCs w:val="22"/>
          <w:lang w:val="et-EE"/>
        </w:rPr>
        <w:t>5</w:t>
      </w:r>
      <w:r w:rsidR="00A6700C">
        <w:rPr>
          <w:rFonts w:eastAsia="Times New Roman"/>
          <w:b/>
          <w:iCs/>
          <w:noProof/>
          <w:sz w:val="22"/>
          <w:szCs w:val="22"/>
          <w:lang w:val="et-EE"/>
        </w:rPr>
        <w:t>.</w:t>
      </w:r>
      <w:r w:rsidRPr="008F6F06">
        <w:rPr>
          <w:rFonts w:eastAsia="Times New Roman"/>
          <w:b/>
          <w:iCs/>
          <w:noProof/>
          <w:sz w:val="22"/>
          <w:szCs w:val="22"/>
          <w:lang w:val="et-EE"/>
        </w:rPr>
        <w:t xml:space="preserve"> Tulemusnäitajad</w:t>
      </w:r>
    </w:p>
    <w:p w14:paraId="4C1C031C" w14:textId="77777777" w:rsidR="004E6CFE" w:rsidRPr="008F6F06" w:rsidRDefault="004E6CFE" w:rsidP="00F34087">
      <w:pPr>
        <w:spacing w:before="0" w:after="0"/>
        <w:rPr>
          <w:rFonts w:eastAsia="Times New Roman"/>
          <w:b/>
          <w:iCs/>
          <w:noProof/>
          <w:sz w:val="20"/>
          <w:lang w:val="et-EE"/>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695"/>
        <w:gridCol w:w="1828"/>
        <w:gridCol w:w="695"/>
        <w:gridCol w:w="871"/>
        <w:gridCol w:w="730"/>
        <w:gridCol w:w="1009"/>
        <w:gridCol w:w="869"/>
        <w:gridCol w:w="782"/>
        <w:gridCol w:w="902"/>
      </w:tblGrid>
      <w:tr w:rsidR="009D4A9B" w:rsidRPr="008F6F06" w14:paraId="6BE48439" w14:textId="77777777" w:rsidTr="00731EC2">
        <w:trPr>
          <w:trHeight w:val="675"/>
        </w:trPr>
        <w:tc>
          <w:tcPr>
            <w:tcW w:w="382" w:type="pct"/>
          </w:tcPr>
          <w:p w14:paraId="69B038D0" w14:textId="77777777" w:rsidR="004E6CFE" w:rsidRPr="008F6F06" w:rsidRDefault="004E6CFE" w:rsidP="00475153">
            <w:pPr>
              <w:rPr>
                <w:rFonts w:eastAsiaTheme="minorHAnsi"/>
                <w:b/>
                <w:noProof/>
                <w:sz w:val="16"/>
                <w:szCs w:val="16"/>
                <w:lang w:val="et-EE" w:eastAsia="en-US"/>
              </w:rPr>
            </w:pPr>
            <w:bookmarkStart w:id="894" w:name="_Hlk93413479"/>
            <w:r w:rsidRPr="008F6F06">
              <w:rPr>
                <w:b/>
                <w:noProof/>
                <w:sz w:val="16"/>
                <w:szCs w:val="16"/>
                <w:lang w:val="et-EE"/>
              </w:rPr>
              <w:t>Erieesmärk</w:t>
            </w:r>
          </w:p>
        </w:tc>
        <w:tc>
          <w:tcPr>
            <w:tcW w:w="383" w:type="pct"/>
          </w:tcPr>
          <w:p w14:paraId="28807621" w14:textId="2448CFF0" w:rsidR="004E6CFE" w:rsidRPr="008F6F06" w:rsidRDefault="004E6CFE" w:rsidP="00475153">
            <w:pPr>
              <w:rPr>
                <w:rFonts w:eastAsiaTheme="minorHAnsi"/>
                <w:b/>
                <w:noProof/>
                <w:sz w:val="16"/>
                <w:szCs w:val="16"/>
                <w:lang w:val="et-EE" w:eastAsia="en-US"/>
              </w:rPr>
            </w:pPr>
            <w:r w:rsidRPr="008F6F06">
              <w:rPr>
                <w:b/>
                <w:noProof/>
                <w:sz w:val="16"/>
                <w:szCs w:val="16"/>
                <w:lang w:val="et-EE"/>
              </w:rPr>
              <w:t>Tunnuskood</w:t>
            </w:r>
          </w:p>
        </w:tc>
        <w:tc>
          <w:tcPr>
            <w:tcW w:w="1007" w:type="pct"/>
            <w:shd w:val="clear" w:color="auto" w:fill="auto"/>
          </w:tcPr>
          <w:p w14:paraId="63409F69" w14:textId="141A5134" w:rsidR="004E6CFE" w:rsidRPr="008F6F06" w:rsidRDefault="004E6CFE" w:rsidP="00475153">
            <w:pPr>
              <w:rPr>
                <w:rFonts w:eastAsiaTheme="minorHAnsi"/>
                <w:b/>
                <w:noProof/>
                <w:sz w:val="16"/>
                <w:szCs w:val="16"/>
                <w:lang w:val="et-EE" w:eastAsia="en-US"/>
              </w:rPr>
            </w:pPr>
            <w:r w:rsidRPr="008F6F06">
              <w:rPr>
                <w:b/>
                <w:noProof/>
                <w:sz w:val="16"/>
                <w:szCs w:val="16"/>
                <w:lang w:val="et-EE"/>
              </w:rPr>
              <w:t xml:space="preserve">Näitaja </w:t>
            </w:r>
          </w:p>
        </w:tc>
        <w:tc>
          <w:tcPr>
            <w:tcW w:w="383" w:type="pct"/>
          </w:tcPr>
          <w:p w14:paraId="41306DAA"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Mõõtühik</w:t>
            </w:r>
          </w:p>
        </w:tc>
        <w:tc>
          <w:tcPr>
            <w:tcW w:w="480" w:type="pct"/>
          </w:tcPr>
          <w:p w14:paraId="79EBE986"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Lähtetase</w:t>
            </w:r>
          </w:p>
        </w:tc>
        <w:tc>
          <w:tcPr>
            <w:tcW w:w="402" w:type="pct"/>
          </w:tcPr>
          <w:p w14:paraId="6A6AA08E"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Lähtetaseme mõõtühik</w:t>
            </w:r>
          </w:p>
        </w:tc>
        <w:tc>
          <w:tcPr>
            <w:tcW w:w="556" w:type="pct"/>
            <w:shd w:val="clear" w:color="auto" w:fill="auto"/>
          </w:tcPr>
          <w:p w14:paraId="179E5090"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Võrdlusaasta(d)</w:t>
            </w:r>
          </w:p>
        </w:tc>
        <w:tc>
          <w:tcPr>
            <w:tcW w:w="479" w:type="pct"/>
            <w:shd w:val="clear" w:color="auto" w:fill="auto"/>
          </w:tcPr>
          <w:p w14:paraId="2F856A26" w14:textId="6D2E21AE" w:rsidR="004E6CFE" w:rsidRPr="00C93A76" w:rsidRDefault="004E6CFE" w:rsidP="00475153">
            <w:pPr>
              <w:rPr>
                <w:rFonts w:eastAsiaTheme="minorHAnsi"/>
                <w:b/>
                <w:iCs/>
                <w:noProof/>
                <w:sz w:val="16"/>
                <w:szCs w:val="16"/>
                <w:lang w:val="et-EE" w:eastAsia="en-US"/>
              </w:rPr>
            </w:pPr>
            <w:r w:rsidRPr="00C93A76">
              <w:rPr>
                <w:b/>
                <w:iCs/>
                <w:noProof/>
                <w:sz w:val="16"/>
                <w:szCs w:val="16"/>
                <w:lang w:val="et-EE"/>
              </w:rPr>
              <w:t>Sihtväärtus (2029)</w:t>
            </w:r>
          </w:p>
        </w:tc>
        <w:tc>
          <w:tcPr>
            <w:tcW w:w="431" w:type="pct"/>
            <w:shd w:val="clear" w:color="auto" w:fill="auto"/>
          </w:tcPr>
          <w:p w14:paraId="2C45F25F"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Sihtväärtuse mõõtühik</w:t>
            </w:r>
          </w:p>
        </w:tc>
        <w:tc>
          <w:tcPr>
            <w:tcW w:w="498" w:type="pct"/>
          </w:tcPr>
          <w:p w14:paraId="126FF3B1" w14:textId="77777777" w:rsidR="004E6CFE" w:rsidRPr="008F6F06" w:rsidRDefault="004E6CFE" w:rsidP="00475153">
            <w:pPr>
              <w:rPr>
                <w:rFonts w:eastAsiaTheme="minorHAnsi"/>
                <w:b/>
                <w:noProof/>
                <w:sz w:val="16"/>
                <w:szCs w:val="16"/>
                <w:lang w:val="et-EE" w:eastAsia="en-US"/>
              </w:rPr>
            </w:pPr>
            <w:r w:rsidRPr="008F6F06">
              <w:rPr>
                <w:b/>
                <w:noProof/>
                <w:sz w:val="16"/>
                <w:szCs w:val="16"/>
                <w:lang w:val="et-EE"/>
              </w:rPr>
              <w:t>Andmete allikas</w:t>
            </w:r>
          </w:p>
        </w:tc>
      </w:tr>
      <w:tr w:rsidR="009D4A9B" w:rsidRPr="008F6F06" w14:paraId="45543000" w14:textId="77777777" w:rsidTr="00731EC2">
        <w:trPr>
          <w:trHeight w:val="398"/>
        </w:trPr>
        <w:tc>
          <w:tcPr>
            <w:tcW w:w="382" w:type="pct"/>
          </w:tcPr>
          <w:p w14:paraId="14CFCE7C" w14:textId="77777777"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SO2</w:t>
            </w:r>
          </w:p>
        </w:tc>
        <w:tc>
          <w:tcPr>
            <w:tcW w:w="383" w:type="pct"/>
          </w:tcPr>
          <w:p w14:paraId="033116BC" w14:textId="77777777"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R.2.8</w:t>
            </w:r>
          </w:p>
        </w:tc>
        <w:tc>
          <w:tcPr>
            <w:tcW w:w="1007" w:type="pct"/>
            <w:shd w:val="clear" w:color="auto" w:fill="auto"/>
          </w:tcPr>
          <w:p w14:paraId="0D41D9CE" w14:textId="57CA9F6B"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Nende keelekursustel osalejate arv, kes on parandanud oma vastuvõturiigi keele oskuse taset pärast keelekursuse lõpetamist vähemalt ühe taseme võrra vastavalt Euroopa keeleõppe raamdokumendile või samaväärsele riiklikule näitajale</w:t>
            </w:r>
          </w:p>
        </w:tc>
        <w:tc>
          <w:tcPr>
            <w:tcW w:w="383" w:type="pct"/>
          </w:tcPr>
          <w:p w14:paraId="324D6D76" w14:textId="57473CE9"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Absoluutarv</w:t>
            </w:r>
          </w:p>
        </w:tc>
        <w:tc>
          <w:tcPr>
            <w:tcW w:w="480" w:type="pct"/>
          </w:tcPr>
          <w:p w14:paraId="5F6D061F" w14:textId="3DF4E8E7" w:rsidR="009D4A9B" w:rsidRPr="008F6F06" w:rsidRDefault="00EC3C3D" w:rsidP="009D4A9B">
            <w:pPr>
              <w:rPr>
                <w:rFonts w:eastAsiaTheme="minorHAnsi" w:cstheme="minorBidi"/>
                <w:i/>
                <w:noProof/>
                <w:sz w:val="16"/>
                <w:szCs w:val="16"/>
                <w:lang w:val="et-EE" w:eastAsia="en-US"/>
              </w:rPr>
            </w:pPr>
            <w:r>
              <w:rPr>
                <w:rFonts w:eastAsiaTheme="minorHAnsi" w:cstheme="minorBidi"/>
                <w:i/>
                <w:noProof/>
                <w:sz w:val="16"/>
                <w:szCs w:val="16"/>
                <w:lang w:val="et-EE" w:eastAsia="en-US"/>
              </w:rPr>
              <w:t>0</w:t>
            </w:r>
          </w:p>
        </w:tc>
        <w:tc>
          <w:tcPr>
            <w:tcW w:w="402" w:type="pct"/>
          </w:tcPr>
          <w:p w14:paraId="7490C20A" w14:textId="3669D99D" w:rsidR="009D4A9B" w:rsidRPr="008F6F06" w:rsidRDefault="00147F89" w:rsidP="009D4A9B">
            <w:pPr>
              <w:rPr>
                <w:rFonts w:eastAsiaTheme="minorHAnsi" w:cstheme="minorBidi"/>
                <w:bCs/>
                <w:i/>
                <w:noProof/>
                <w:sz w:val="16"/>
                <w:szCs w:val="16"/>
                <w:lang w:val="et-EE" w:eastAsia="en-US"/>
              </w:rPr>
            </w:pPr>
            <w:r w:rsidRPr="008F6F06">
              <w:rPr>
                <w:rFonts w:eastAsiaTheme="minorHAnsi" w:cstheme="minorBidi"/>
                <w:bCs/>
                <w:i/>
                <w:noProof/>
                <w:sz w:val="16"/>
                <w:szCs w:val="16"/>
                <w:lang w:val="et-EE" w:eastAsia="en-US"/>
              </w:rPr>
              <w:t>Osakaal</w:t>
            </w:r>
          </w:p>
        </w:tc>
        <w:tc>
          <w:tcPr>
            <w:tcW w:w="556" w:type="pct"/>
          </w:tcPr>
          <w:p w14:paraId="7070FC01" w14:textId="65C63F25" w:rsidR="009D4A9B" w:rsidRPr="008F6F06" w:rsidRDefault="00EC3C3D" w:rsidP="009D4A9B">
            <w:pPr>
              <w:jc w:val="center"/>
              <w:rPr>
                <w:rFonts w:eastAsiaTheme="minorHAnsi" w:cstheme="minorBidi"/>
                <w:bCs/>
                <w:i/>
                <w:noProof/>
                <w:sz w:val="16"/>
                <w:szCs w:val="16"/>
                <w:lang w:val="et-EE" w:eastAsia="en-US"/>
              </w:rPr>
            </w:pPr>
            <w:r>
              <w:rPr>
                <w:rFonts w:eastAsiaTheme="minorHAnsi" w:cstheme="minorBidi"/>
                <w:bCs/>
                <w:i/>
                <w:noProof/>
                <w:sz w:val="16"/>
                <w:szCs w:val="16"/>
                <w:lang w:val="et-EE" w:eastAsia="en-US"/>
              </w:rPr>
              <w:t>Ei kohaldu</w:t>
            </w:r>
          </w:p>
        </w:tc>
        <w:tc>
          <w:tcPr>
            <w:tcW w:w="479" w:type="pct"/>
            <w:shd w:val="clear" w:color="auto" w:fill="auto"/>
          </w:tcPr>
          <w:p w14:paraId="3980B4AA" w14:textId="60121B45" w:rsidR="009D4A9B" w:rsidRPr="008F6F06" w:rsidRDefault="00817C05" w:rsidP="009D4A9B">
            <w:pPr>
              <w:jc w:val="center"/>
              <w:rPr>
                <w:rFonts w:eastAsiaTheme="minorHAnsi" w:cstheme="minorBidi"/>
                <w:bCs/>
                <w:i/>
                <w:noProof/>
                <w:sz w:val="16"/>
                <w:szCs w:val="16"/>
                <w:lang w:val="et-EE" w:eastAsia="en-US"/>
              </w:rPr>
            </w:pPr>
            <w:ins w:id="895" w:author="Ave Osman" w:date="2025-07-18T08:26:00Z" w16du:dateUtc="2025-07-18T05:26:00Z">
              <w:r>
                <w:rPr>
                  <w:rFonts w:eastAsiaTheme="minorHAnsi" w:cstheme="minorBidi"/>
                  <w:bCs/>
                  <w:i/>
                  <w:noProof/>
                  <w:sz w:val="16"/>
                  <w:szCs w:val="16"/>
                  <w:lang w:val="et-EE" w:eastAsia="en-US"/>
                </w:rPr>
                <w:t xml:space="preserve">1120 </w:t>
              </w:r>
            </w:ins>
            <w:del w:id="896" w:author="Ave Osman" w:date="2025-07-18T08:26:00Z" w16du:dateUtc="2025-07-18T05:26:00Z">
              <w:r w:rsidR="009D4A9B" w:rsidRPr="008F6F06">
                <w:rPr>
                  <w:rFonts w:eastAsiaTheme="minorHAnsi" w:cstheme="minorBidi"/>
                  <w:bCs/>
                  <w:i/>
                  <w:noProof/>
                  <w:sz w:val="16"/>
                  <w:szCs w:val="16"/>
                  <w:lang w:val="et-EE" w:eastAsia="en-US"/>
                </w:rPr>
                <w:delText>146</w:delText>
              </w:r>
            </w:del>
          </w:p>
        </w:tc>
        <w:tc>
          <w:tcPr>
            <w:tcW w:w="431" w:type="pct"/>
            <w:shd w:val="clear" w:color="auto" w:fill="auto"/>
          </w:tcPr>
          <w:p w14:paraId="199FB2CE" w14:textId="1EDF9A32" w:rsidR="009D4A9B" w:rsidRPr="008F6F06" w:rsidRDefault="009D4A9B" w:rsidP="009D4A9B">
            <w:pPr>
              <w:spacing w:line="480" w:lineRule="auto"/>
              <w:rPr>
                <w:rFonts w:eastAsiaTheme="minorHAnsi" w:cstheme="minorBidi"/>
                <w:i/>
                <w:noProof/>
                <w:sz w:val="16"/>
                <w:szCs w:val="16"/>
                <w:lang w:val="et-EE" w:eastAsia="en-US"/>
              </w:rPr>
            </w:pPr>
            <w:r w:rsidRPr="008F6F06">
              <w:rPr>
                <w:rFonts w:eastAsiaTheme="minorHAnsi" w:cstheme="minorBidi"/>
                <w:bCs/>
                <w:i/>
                <w:noProof/>
                <w:sz w:val="16"/>
                <w:szCs w:val="16"/>
                <w:lang w:val="et-EE" w:eastAsia="en-US"/>
              </w:rPr>
              <w:t>Absoluutarv</w:t>
            </w:r>
          </w:p>
        </w:tc>
        <w:tc>
          <w:tcPr>
            <w:tcW w:w="498" w:type="pct"/>
            <w:shd w:val="clear" w:color="auto" w:fill="auto"/>
          </w:tcPr>
          <w:p w14:paraId="1E9B4288" w14:textId="032B25F7" w:rsidR="009D4A9B" w:rsidRPr="008F6F06" w:rsidRDefault="009D4A9B" w:rsidP="009D4A9B">
            <w:pPr>
              <w:rPr>
                <w:i/>
                <w:noProof/>
                <w:sz w:val="16"/>
                <w:szCs w:val="16"/>
                <w:lang w:val="et-EE"/>
              </w:rPr>
            </w:pPr>
            <w:r w:rsidRPr="008F6F06">
              <w:rPr>
                <w:rFonts w:eastAsiaTheme="minorHAnsi" w:cstheme="minorBidi"/>
                <w:i/>
                <w:noProof/>
                <w:sz w:val="16"/>
                <w:szCs w:val="16"/>
                <w:lang w:val="et-EE" w:eastAsia="en-US"/>
              </w:rPr>
              <w:t>Projektiaruanded</w:t>
            </w:r>
          </w:p>
        </w:tc>
      </w:tr>
      <w:tr w:rsidR="009D4A9B" w:rsidRPr="008F6F06" w14:paraId="3C7E8653" w14:textId="77777777" w:rsidTr="00731EC2">
        <w:trPr>
          <w:trHeight w:val="398"/>
        </w:trPr>
        <w:tc>
          <w:tcPr>
            <w:tcW w:w="382" w:type="pct"/>
          </w:tcPr>
          <w:p w14:paraId="49C24C9C" w14:textId="77777777"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SO2</w:t>
            </w:r>
          </w:p>
        </w:tc>
        <w:tc>
          <w:tcPr>
            <w:tcW w:w="383" w:type="pct"/>
          </w:tcPr>
          <w:p w14:paraId="3E01E9FE" w14:textId="77777777"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R.2.9</w:t>
            </w:r>
          </w:p>
        </w:tc>
        <w:tc>
          <w:tcPr>
            <w:tcW w:w="1007" w:type="pct"/>
            <w:shd w:val="clear" w:color="auto" w:fill="auto"/>
          </w:tcPr>
          <w:p w14:paraId="6A7A8FA2" w14:textId="5879173F"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Nende osalejate arv, kes teatasid, et tegevus aitas nende integreerumisele kaasa</w:t>
            </w:r>
          </w:p>
        </w:tc>
        <w:tc>
          <w:tcPr>
            <w:tcW w:w="383" w:type="pct"/>
          </w:tcPr>
          <w:p w14:paraId="7AE53C4C" w14:textId="6F781C6A" w:rsidR="009D4A9B" w:rsidRPr="008F6F06" w:rsidRDefault="009D4A9B" w:rsidP="009D4A9B">
            <w:pPr>
              <w:rPr>
                <w:rFonts w:eastAsiaTheme="minorHAnsi" w:cstheme="minorBidi"/>
                <w:i/>
                <w:noProof/>
                <w:sz w:val="16"/>
                <w:szCs w:val="16"/>
                <w:lang w:val="et-EE" w:eastAsia="en-US"/>
              </w:rPr>
            </w:pPr>
            <w:r w:rsidRPr="008F6F06">
              <w:rPr>
                <w:rFonts w:eastAsiaTheme="minorHAnsi" w:cstheme="minorBidi"/>
                <w:i/>
                <w:noProof/>
                <w:sz w:val="16"/>
                <w:szCs w:val="16"/>
                <w:lang w:val="et-EE" w:eastAsia="en-US"/>
              </w:rPr>
              <w:t>Absoluutarv</w:t>
            </w:r>
          </w:p>
        </w:tc>
        <w:tc>
          <w:tcPr>
            <w:tcW w:w="480" w:type="pct"/>
          </w:tcPr>
          <w:p w14:paraId="474738E1" w14:textId="01714D4E" w:rsidR="009D4A9B" w:rsidRPr="008F6F06" w:rsidRDefault="00EC3C3D" w:rsidP="009D4A9B">
            <w:pPr>
              <w:rPr>
                <w:rFonts w:eastAsiaTheme="minorHAnsi" w:cstheme="minorBidi"/>
                <w:i/>
                <w:noProof/>
                <w:sz w:val="16"/>
                <w:szCs w:val="16"/>
                <w:lang w:val="et-EE" w:eastAsia="en-US"/>
              </w:rPr>
            </w:pPr>
            <w:r>
              <w:rPr>
                <w:rFonts w:eastAsiaTheme="minorHAnsi" w:cstheme="minorBidi"/>
                <w:i/>
                <w:noProof/>
                <w:sz w:val="16"/>
                <w:szCs w:val="16"/>
                <w:lang w:val="et-EE" w:eastAsia="en-US"/>
              </w:rPr>
              <w:t>0</w:t>
            </w:r>
          </w:p>
        </w:tc>
        <w:tc>
          <w:tcPr>
            <w:tcW w:w="402" w:type="pct"/>
          </w:tcPr>
          <w:p w14:paraId="125DE097" w14:textId="5C1C4650" w:rsidR="009D4A9B" w:rsidRPr="008F6F06" w:rsidRDefault="00147F89" w:rsidP="009D4A9B">
            <w:pPr>
              <w:rPr>
                <w:rFonts w:eastAsiaTheme="minorHAnsi" w:cstheme="minorBidi"/>
                <w:bCs/>
                <w:i/>
                <w:noProof/>
                <w:sz w:val="16"/>
                <w:szCs w:val="16"/>
                <w:lang w:val="et-EE" w:eastAsia="en-US"/>
              </w:rPr>
            </w:pPr>
            <w:r w:rsidRPr="008F6F06">
              <w:rPr>
                <w:rFonts w:eastAsiaTheme="minorHAnsi" w:cstheme="minorBidi"/>
                <w:bCs/>
                <w:i/>
                <w:noProof/>
                <w:sz w:val="16"/>
                <w:szCs w:val="16"/>
                <w:lang w:val="et-EE" w:eastAsia="en-US"/>
              </w:rPr>
              <w:t>Osakaal</w:t>
            </w:r>
          </w:p>
        </w:tc>
        <w:tc>
          <w:tcPr>
            <w:tcW w:w="556" w:type="pct"/>
          </w:tcPr>
          <w:p w14:paraId="367DB3F5" w14:textId="195464FC" w:rsidR="009D4A9B" w:rsidRPr="008F6F06" w:rsidRDefault="00EC3C3D" w:rsidP="009D4A9B">
            <w:pPr>
              <w:jc w:val="center"/>
              <w:rPr>
                <w:rFonts w:eastAsiaTheme="minorHAnsi" w:cstheme="minorBidi"/>
                <w:bCs/>
                <w:i/>
                <w:noProof/>
                <w:sz w:val="16"/>
                <w:szCs w:val="16"/>
                <w:lang w:val="et-EE" w:eastAsia="en-US"/>
              </w:rPr>
            </w:pPr>
            <w:r>
              <w:rPr>
                <w:rFonts w:eastAsiaTheme="minorHAnsi" w:cstheme="minorBidi"/>
                <w:bCs/>
                <w:i/>
                <w:noProof/>
                <w:sz w:val="16"/>
                <w:szCs w:val="16"/>
                <w:lang w:val="et-EE" w:eastAsia="en-US"/>
              </w:rPr>
              <w:t>Ei kohaldu</w:t>
            </w:r>
          </w:p>
        </w:tc>
        <w:tc>
          <w:tcPr>
            <w:tcW w:w="479" w:type="pct"/>
            <w:shd w:val="clear" w:color="auto" w:fill="auto"/>
          </w:tcPr>
          <w:p w14:paraId="0F6D9333" w14:textId="3537AB51" w:rsidR="009D4A9B" w:rsidRPr="008F6F06" w:rsidRDefault="00817C05" w:rsidP="009D4A9B">
            <w:pPr>
              <w:jc w:val="center"/>
              <w:rPr>
                <w:rFonts w:eastAsiaTheme="minorHAnsi" w:cstheme="minorBidi"/>
                <w:bCs/>
                <w:i/>
                <w:noProof/>
                <w:sz w:val="16"/>
                <w:szCs w:val="16"/>
                <w:lang w:val="et-EE" w:eastAsia="en-US"/>
              </w:rPr>
            </w:pPr>
            <w:ins w:id="897" w:author="Ave Osman" w:date="2025-07-18T08:26:00Z" w16du:dateUtc="2025-07-18T05:26:00Z">
              <w:r>
                <w:rPr>
                  <w:rFonts w:eastAsiaTheme="minorHAnsi" w:cstheme="minorBidi"/>
                  <w:bCs/>
                  <w:i/>
                  <w:noProof/>
                  <w:sz w:val="16"/>
                  <w:szCs w:val="16"/>
                  <w:lang w:val="et-EE" w:eastAsia="en-US"/>
                </w:rPr>
                <w:t xml:space="preserve">3052 </w:t>
              </w:r>
            </w:ins>
            <w:del w:id="898" w:author="Ave Osman" w:date="2025-07-18T08:26:00Z" w16du:dateUtc="2025-07-18T05:26:00Z">
              <w:r w:rsidR="009D4A9B" w:rsidRPr="008F6F06">
                <w:rPr>
                  <w:rFonts w:eastAsiaTheme="minorHAnsi" w:cstheme="minorBidi"/>
                  <w:bCs/>
                  <w:i/>
                  <w:noProof/>
                  <w:sz w:val="16"/>
                  <w:szCs w:val="16"/>
                  <w:lang w:val="et-EE" w:eastAsia="en-US"/>
                </w:rPr>
                <w:delText>1382</w:delText>
              </w:r>
            </w:del>
          </w:p>
        </w:tc>
        <w:tc>
          <w:tcPr>
            <w:tcW w:w="431" w:type="pct"/>
            <w:shd w:val="clear" w:color="auto" w:fill="auto"/>
          </w:tcPr>
          <w:p w14:paraId="79B4D328" w14:textId="51E66F40" w:rsidR="009D4A9B" w:rsidRPr="008F6F06" w:rsidRDefault="009D4A9B" w:rsidP="009D4A9B">
            <w:pPr>
              <w:spacing w:line="480" w:lineRule="auto"/>
              <w:rPr>
                <w:rFonts w:eastAsiaTheme="minorHAnsi" w:cstheme="minorBidi"/>
                <w:i/>
                <w:noProof/>
                <w:sz w:val="16"/>
                <w:szCs w:val="16"/>
                <w:lang w:val="et-EE" w:eastAsia="en-US"/>
              </w:rPr>
            </w:pPr>
            <w:r w:rsidRPr="008F6F06">
              <w:rPr>
                <w:rFonts w:eastAsiaTheme="minorHAnsi" w:cstheme="minorBidi"/>
                <w:bCs/>
                <w:i/>
                <w:noProof/>
                <w:sz w:val="16"/>
                <w:szCs w:val="16"/>
                <w:lang w:val="et-EE" w:eastAsia="en-US"/>
              </w:rPr>
              <w:t>Absoluutarv</w:t>
            </w:r>
          </w:p>
        </w:tc>
        <w:tc>
          <w:tcPr>
            <w:tcW w:w="498" w:type="pct"/>
            <w:shd w:val="clear" w:color="auto" w:fill="auto"/>
          </w:tcPr>
          <w:p w14:paraId="29159840" w14:textId="1046DB18" w:rsidR="009D4A9B" w:rsidRPr="008F6F06" w:rsidRDefault="009D4A9B" w:rsidP="009D4A9B">
            <w:pPr>
              <w:rPr>
                <w:i/>
                <w:noProof/>
                <w:sz w:val="16"/>
                <w:szCs w:val="16"/>
                <w:lang w:val="et-EE"/>
              </w:rPr>
            </w:pPr>
            <w:r w:rsidRPr="008F6F06">
              <w:rPr>
                <w:rFonts w:eastAsiaTheme="minorHAnsi" w:cstheme="minorBidi"/>
                <w:i/>
                <w:noProof/>
                <w:sz w:val="16"/>
                <w:szCs w:val="16"/>
                <w:lang w:val="et-EE" w:eastAsia="en-US"/>
              </w:rPr>
              <w:t>Projektiaruanded</w:t>
            </w:r>
          </w:p>
        </w:tc>
      </w:tr>
      <w:bookmarkEnd w:id="894"/>
    </w:tbl>
    <w:p w14:paraId="6149225E" w14:textId="77777777" w:rsidR="004E6CFE" w:rsidRPr="008F6F06" w:rsidRDefault="004E6CFE" w:rsidP="00F34087">
      <w:pPr>
        <w:keepNext/>
        <w:spacing w:before="0" w:after="0"/>
        <w:rPr>
          <w:rFonts w:eastAsia="Times New Roman"/>
          <w:b/>
          <w:iCs/>
          <w:noProof/>
          <w:szCs w:val="24"/>
          <w:lang w:val="et-EE"/>
        </w:rPr>
      </w:pPr>
    </w:p>
    <w:p w14:paraId="4DB86DBA" w14:textId="60BEC777" w:rsidR="004E6CFE" w:rsidRPr="008F6F06" w:rsidRDefault="004E6CFE" w:rsidP="00F34087">
      <w:pPr>
        <w:keepNext/>
        <w:spacing w:before="0" w:after="0"/>
        <w:rPr>
          <w:rFonts w:eastAsia="Times New Roman"/>
          <w:b/>
          <w:iCs/>
          <w:noProof/>
          <w:szCs w:val="24"/>
          <w:lang w:val="et-EE"/>
        </w:rPr>
      </w:pPr>
      <w:r w:rsidRPr="008F6F06">
        <w:rPr>
          <w:rFonts w:eastAsia="Times New Roman"/>
          <w:b/>
          <w:iCs/>
          <w:noProof/>
          <w:szCs w:val="24"/>
          <w:lang w:val="et-EE"/>
        </w:rPr>
        <w:t>2.2.3</w:t>
      </w:r>
      <w:r w:rsidR="00753A7A">
        <w:rPr>
          <w:rFonts w:eastAsia="Times New Roman"/>
          <w:b/>
          <w:iCs/>
          <w:noProof/>
          <w:szCs w:val="24"/>
          <w:lang w:val="et-EE"/>
        </w:rPr>
        <w:t>.</w:t>
      </w:r>
      <w:r w:rsidRPr="008F6F06">
        <w:rPr>
          <w:rFonts w:eastAsia="Times New Roman"/>
          <w:b/>
          <w:iCs/>
          <w:noProof/>
          <w:szCs w:val="24"/>
          <w:lang w:val="et-EE"/>
        </w:rPr>
        <w:t xml:space="preserve"> </w:t>
      </w:r>
      <w:r w:rsidRPr="008F6F06">
        <w:rPr>
          <w:lang w:val="et-EE"/>
        </w:rPr>
        <w:t>Programmile eraldatud vahendite (EL) esialgne jaotus sekkumise liigi kaupa</w:t>
      </w:r>
    </w:p>
    <w:p w14:paraId="360A2CFA" w14:textId="77777777" w:rsidR="00F34087" w:rsidRPr="008F6F06" w:rsidRDefault="00F34087" w:rsidP="00F34087">
      <w:pPr>
        <w:spacing w:before="0" w:after="0"/>
        <w:rPr>
          <w:i/>
          <w:iCs/>
          <w:sz w:val="20"/>
          <w:lang w:val="et-EE"/>
        </w:rPr>
      </w:pPr>
    </w:p>
    <w:p w14:paraId="375662E5" w14:textId="6566940E" w:rsidR="004E6CFE" w:rsidRPr="008F6F06" w:rsidRDefault="004E6CFE" w:rsidP="00F34087">
      <w:pPr>
        <w:spacing w:before="0" w:after="0"/>
        <w:rPr>
          <w:i/>
          <w:iCs/>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lõige 5, </w:t>
      </w:r>
      <w:proofErr w:type="spellStart"/>
      <w:r w:rsidRPr="008F6F06">
        <w:rPr>
          <w:i/>
          <w:iCs/>
          <w:sz w:val="20"/>
          <w:lang w:val="et-EE"/>
        </w:rPr>
        <w:t>AMIF</w:t>
      </w:r>
      <w:r w:rsidR="00CB3205">
        <w:rPr>
          <w:i/>
          <w:iCs/>
          <w:sz w:val="20"/>
          <w:lang w:val="et-EE"/>
        </w:rPr>
        <w:t>i</w:t>
      </w:r>
      <w:proofErr w:type="spellEnd"/>
      <w:r w:rsidRPr="008F6F06">
        <w:rPr>
          <w:i/>
          <w:iCs/>
          <w:sz w:val="20"/>
          <w:lang w:val="et-EE"/>
        </w:rPr>
        <w:t xml:space="preserve"> määruse artikli 16 lõige 12, </w:t>
      </w:r>
      <w:proofErr w:type="spellStart"/>
      <w:r w:rsidRPr="008F6F06">
        <w:rPr>
          <w:i/>
          <w:iCs/>
          <w:sz w:val="20"/>
          <w:lang w:val="et-EE"/>
        </w:rPr>
        <w:t>ISFi</w:t>
      </w:r>
      <w:proofErr w:type="spellEnd"/>
      <w:r w:rsidRPr="008F6F06">
        <w:rPr>
          <w:i/>
          <w:iCs/>
          <w:sz w:val="20"/>
          <w:lang w:val="et-EE"/>
        </w:rPr>
        <w:t xml:space="preserve"> määruse artikli 13 lõige 12 või BMVI määruse artikli 13 lõige 18</w:t>
      </w:r>
    </w:p>
    <w:p w14:paraId="4B305737" w14:textId="77777777" w:rsidR="00F34087" w:rsidRPr="008F6F06" w:rsidRDefault="00F34087" w:rsidP="00F34087">
      <w:pPr>
        <w:spacing w:before="0" w:after="0"/>
        <w:rPr>
          <w:b/>
          <w:bCs/>
          <w:noProof/>
          <w:lang w:val="et-EE"/>
        </w:rPr>
      </w:pPr>
    </w:p>
    <w:p w14:paraId="081CBB5E" w14:textId="2B4ABD85" w:rsidR="004E6CFE" w:rsidRPr="008F6F06" w:rsidRDefault="004E6CFE" w:rsidP="00F34087">
      <w:pPr>
        <w:spacing w:before="0" w:after="0"/>
        <w:rPr>
          <w:b/>
          <w:bCs/>
          <w:noProof/>
          <w:sz w:val="22"/>
          <w:szCs w:val="22"/>
          <w:lang w:val="et-EE"/>
        </w:rPr>
      </w:pPr>
      <w:r w:rsidRPr="008F6F06">
        <w:rPr>
          <w:b/>
          <w:bCs/>
          <w:noProof/>
          <w:sz w:val="22"/>
          <w:szCs w:val="22"/>
          <w:lang w:val="et-EE"/>
        </w:rPr>
        <w:t xml:space="preserve">Tabel </w:t>
      </w:r>
      <w:r w:rsidR="009D4A9B" w:rsidRPr="008F6F06">
        <w:rPr>
          <w:b/>
          <w:bCs/>
          <w:noProof/>
          <w:sz w:val="22"/>
          <w:szCs w:val="22"/>
          <w:lang w:val="et-EE"/>
        </w:rPr>
        <w:t>6</w:t>
      </w:r>
      <w:r w:rsidR="00753A7A">
        <w:rPr>
          <w:b/>
          <w:bCs/>
          <w:noProof/>
          <w:sz w:val="22"/>
          <w:szCs w:val="22"/>
          <w:lang w:val="et-EE"/>
        </w:rPr>
        <w:t>.</w:t>
      </w:r>
      <w:r w:rsidRPr="008F6F06">
        <w:rPr>
          <w:b/>
          <w:bCs/>
          <w:noProof/>
          <w:sz w:val="22"/>
          <w:szCs w:val="22"/>
          <w:lang w:val="et-EE"/>
        </w:rPr>
        <w:t xml:space="preserve"> Esialgne jaotus</w:t>
      </w:r>
    </w:p>
    <w:p w14:paraId="48D14C76" w14:textId="77777777" w:rsidR="002A0FBB" w:rsidRPr="008F6F06" w:rsidRDefault="002A0FBB" w:rsidP="00F34087">
      <w:pPr>
        <w:spacing w:before="0" w:after="0"/>
        <w:rPr>
          <w:b/>
          <w:bCs/>
          <w:noProof/>
          <w:sz w:val="22"/>
          <w:szCs w:val="22"/>
          <w:lang w:val="et-EE"/>
        </w:rPr>
      </w:pPr>
    </w:p>
    <w:tbl>
      <w:tblPr>
        <w:tblStyle w:val="TableGrid"/>
        <w:tblW w:w="0" w:type="auto"/>
        <w:tblInd w:w="-34" w:type="dxa"/>
        <w:tblLook w:val="04A0" w:firstRow="1" w:lastRow="0" w:firstColumn="1" w:lastColumn="0" w:noHBand="0" w:noVBand="1"/>
      </w:tblPr>
      <w:tblGrid>
        <w:gridCol w:w="1921"/>
        <w:gridCol w:w="4590"/>
        <w:gridCol w:w="1178"/>
        <w:gridCol w:w="1973"/>
      </w:tblGrid>
      <w:tr w:rsidR="002A0FBB" w:rsidRPr="008F6F06" w14:paraId="7898867A" w14:textId="77777777" w:rsidTr="00CC6FF0">
        <w:tc>
          <w:tcPr>
            <w:tcW w:w="2073" w:type="dxa"/>
          </w:tcPr>
          <w:p w14:paraId="514CC643" w14:textId="7CF05218" w:rsidR="002A0FBB" w:rsidRPr="008F6F06" w:rsidRDefault="002A0FBB" w:rsidP="002A0FBB">
            <w:pPr>
              <w:pStyle w:val="Text1"/>
              <w:ind w:left="0"/>
              <w:rPr>
                <w:rFonts w:cs="Times New Roman"/>
                <w:b/>
                <w:noProof/>
                <w:sz w:val="16"/>
                <w:szCs w:val="16"/>
                <w:lang w:val="et-EE"/>
              </w:rPr>
            </w:pPr>
            <w:bookmarkStart w:id="899" w:name="_Hlk93413507"/>
            <w:r w:rsidRPr="008F6F06">
              <w:rPr>
                <w:rFonts w:cs="Times New Roman"/>
                <w:b/>
                <w:noProof/>
                <w:sz w:val="16"/>
                <w:szCs w:val="16"/>
                <w:lang w:val="et-EE"/>
              </w:rPr>
              <w:lastRenderedPageBreak/>
              <w:t>Erieesmärk</w:t>
            </w:r>
          </w:p>
        </w:tc>
        <w:tc>
          <w:tcPr>
            <w:tcW w:w="5044" w:type="dxa"/>
          </w:tcPr>
          <w:p w14:paraId="095ECC43" w14:textId="1BD37488" w:rsidR="002A0FBB" w:rsidRPr="008F6F06" w:rsidRDefault="002A0FBB" w:rsidP="002A0FBB">
            <w:pPr>
              <w:pStyle w:val="Text1"/>
              <w:ind w:left="0"/>
              <w:rPr>
                <w:rFonts w:cs="Times New Roman"/>
                <w:b/>
                <w:noProof/>
                <w:sz w:val="16"/>
                <w:szCs w:val="16"/>
                <w:lang w:val="et-EE"/>
              </w:rPr>
            </w:pPr>
            <w:r w:rsidRPr="008F6F06">
              <w:rPr>
                <w:rFonts w:cs="Times New Roman"/>
                <w:b/>
                <w:noProof/>
                <w:sz w:val="16"/>
                <w:szCs w:val="16"/>
                <w:lang w:val="et-EE"/>
              </w:rPr>
              <w:t>Sekkumise liik</w:t>
            </w:r>
          </w:p>
        </w:tc>
        <w:tc>
          <w:tcPr>
            <w:tcW w:w="1276" w:type="dxa"/>
          </w:tcPr>
          <w:p w14:paraId="14CEEA9A" w14:textId="653EB4F2" w:rsidR="002A0FBB" w:rsidRPr="008F6F06" w:rsidRDefault="002A0FBB" w:rsidP="002A0FBB">
            <w:pPr>
              <w:pStyle w:val="Text1"/>
              <w:ind w:left="0"/>
              <w:rPr>
                <w:rFonts w:cs="Times New Roman"/>
                <w:b/>
                <w:noProof/>
                <w:sz w:val="16"/>
                <w:szCs w:val="16"/>
                <w:lang w:val="et-EE"/>
              </w:rPr>
            </w:pPr>
            <w:r w:rsidRPr="008F6F06">
              <w:rPr>
                <w:rFonts w:cs="Times New Roman"/>
                <w:b/>
                <w:noProof/>
                <w:sz w:val="16"/>
                <w:szCs w:val="16"/>
                <w:lang w:val="et-EE"/>
              </w:rPr>
              <w:t>Kood</w:t>
            </w:r>
          </w:p>
        </w:tc>
        <w:tc>
          <w:tcPr>
            <w:tcW w:w="2126" w:type="dxa"/>
          </w:tcPr>
          <w:p w14:paraId="610ADBA0" w14:textId="5FDE07B3" w:rsidR="002A0FBB" w:rsidRPr="008F6F06" w:rsidRDefault="002A0FBB" w:rsidP="002A0FBB">
            <w:pPr>
              <w:pStyle w:val="Text1"/>
              <w:ind w:left="0"/>
              <w:rPr>
                <w:rFonts w:cs="Times New Roman"/>
                <w:b/>
                <w:noProof/>
                <w:sz w:val="16"/>
                <w:szCs w:val="16"/>
                <w:lang w:val="et-EE"/>
              </w:rPr>
            </w:pPr>
            <w:r w:rsidRPr="008F6F06">
              <w:rPr>
                <w:rFonts w:cs="Times New Roman"/>
                <w:b/>
                <w:noProof/>
                <w:sz w:val="16"/>
                <w:szCs w:val="16"/>
                <w:lang w:val="et-EE"/>
              </w:rPr>
              <w:t>Esialgne summa (eurodes)</w:t>
            </w:r>
          </w:p>
        </w:tc>
      </w:tr>
      <w:tr w:rsidR="00CC6FF0" w:rsidRPr="008F6F06" w14:paraId="27624670" w14:textId="77777777" w:rsidTr="00CC6FF0">
        <w:tc>
          <w:tcPr>
            <w:tcW w:w="2073" w:type="dxa"/>
          </w:tcPr>
          <w:p w14:paraId="18F52ECE"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11115A86"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Integratsioonistrateegiate väljatöötamine</w:t>
            </w:r>
          </w:p>
        </w:tc>
        <w:tc>
          <w:tcPr>
            <w:tcW w:w="1276" w:type="dxa"/>
          </w:tcPr>
          <w:p w14:paraId="61CA774E"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001</w:t>
            </w:r>
          </w:p>
        </w:tc>
        <w:tc>
          <w:tcPr>
            <w:tcW w:w="2126" w:type="dxa"/>
          </w:tcPr>
          <w:p w14:paraId="2F4FE71E"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CC6FF0" w:rsidRPr="008F6F06" w14:paraId="35126ACC" w14:textId="77777777" w:rsidTr="00CC6FF0">
        <w:tc>
          <w:tcPr>
            <w:tcW w:w="2073" w:type="dxa"/>
          </w:tcPr>
          <w:p w14:paraId="0034F6AE"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0AE82956"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Inimkaubanduse ohvrid</w:t>
            </w:r>
          </w:p>
        </w:tc>
        <w:tc>
          <w:tcPr>
            <w:tcW w:w="1276" w:type="dxa"/>
          </w:tcPr>
          <w:p w14:paraId="07867D99"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002</w:t>
            </w:r>
          </w:p>
        </w:tc>
        <w:tc>
          <w:tcPr>
            <w:tcW w:w="2126" w:type="dxa"/>
          </w:tcPr>
          <w:p w14:paraId="4D8CFEA9"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171F2D" w:rsidRPr="008F6F06" w14:paraId="79ABB03B" w14:textId="77777777" w:rsidTr="00CC6FF0">
        <w:tc>
          <w:tcPr>
            <w:tcW w:w="2073" w:type="dxa"/>
          </w:tcPr>
          <w:p w14:paraId="45489AA6"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0D61A03C" w14:textId="2345D4AB"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Integratsioonimeetmed – teavitamine ja suunamine, ühtsed kontaktpunktid</w:t>
            </w:r>
          </w:p>
        </w:tc>
        <w:tc>
          <w:tcPr>
            <w:tcW w:w="1276" w:type="dxa"/>
          </w:tcPr>
          <w:p w14:paraId="754CCDAC" w14:textId="6D556863"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003</w:t>
            </w:r>
          </w:p>
        </w:tc>
        <w:tc>
          <w:tcPr>
            <w:tcW w:w="2126" w:type="dxa"/>
          </w:tcPr>
          <w:p w14:paraId="1E7B4250" w14:textId="3D4477BA" w:rsidR="00171F2D" w:rsidRPr="00D96DC2" w:rsidRDefault="00171F2D" w:rsidP="00171F2D">
            <w:pPr>
              <w:jc w:val="right"/>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1</w:t>
            </w:r>
            <w:r w:rsidR="00753A7A" w:rsidRPr="00D96DC2">
              <w:rPr>
                <w:rFonts w:eastAsiaTheme="minorHAnsi" w:cstheme="minorBidi"/>
                <w:i/>
                <w:noProof/>
                <w:sz w:val="16"/>
                <w:szCs w:val="16"/>
                <w:lang w:val="et-EE" w:eastAsia="en-US"/>
              </w:rPr>
              <w:t xml:space="preserve"> </w:t>
            </w:r>
            <w:r w:rsidRPr="00D96DC2">
              <w:rPr>
                <w:rFonts w:eastAsiaTheme="minorHAnsi" w:cstheme="minorBidi"/>
                <w:i/>
                <w:noProof/>
                <w:sz w:val="16"/>
                <w:szCs w:val="16"/>
                <w:lang w:val="et-EE" w:eastAsia="en-US"/>
              </w:rPr>
              <w:t>687</w:t>
            </w:r>
            <w:r w:rsidR="00753A7A" w:rsidRPr="00D96DC2">
              <w:rPr>
                <w:rFonts w:eastAsiaTheme="minorHAnsi" w:cstheme="minorBidi"/>
                <w:i/>
                <w:noProof/>
                <w:sz w:val="16"/>
                <w:szCs w:val="16"/>
                <w:lang w:val="et-EE" w:eastAsia="en-US"/>
              </w:rPr>
              <w:t xml:space="preserve"> </w:t>
            </w:r>
            <w:r w:rsidRPr="00D96DC2">
              <w:rPr>
                <w:rFonts w:eastAsiaTheme="minorHAnsi" w:cstheme="minorBidi"/>
                <w:i/>
                <w:noProof/>
                <w:sz w:val="16"/>
                <w:szCs w:val="16"/>
                <w:lang w:val="et-EE" w:eastAsia="en-US"/>
              </w:rPr>
              <w:t>500,00</w:t>
            </w:r>
          </w:p>
        </w:tc>
      </w:tr>
      <w:tr w:rsidR="00171F2D" w:rsidRPr="008F6F06" w14:paraId="0B46AC10" w14:textId="77777777" w:rsidTr="00CC6FF0">
        <w:tc>
          <w:tcPr>
            <w:tcW w:w="2073" w:type="dxa"/>
          </w:tcPr>
          <w:p w14:paraId="4A94B7FA"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4662C511" w14:textId="48FC6635"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Integratsioonimeetmed – keeleõpe</w:t>
            </w:r>
          </w:p>
        </w:tc>
        <w:tc>
          <w:tcPr>
            <w:tcW w:w="1276" w:type="dxa"/>
          </w:tcPr>
          <w:p w14:paraId="562EEF72" w14:textId="00928C5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004</w:t>
            </w:r>
          </w:p>
        </w:tc>
        <w:tc>
          <w:tcPr>
            <w:tcW w:w="2126" w:type="dxa"/>
          </w:tcPr>
          <w:p w14:paraId="61A4D32F" w14:textId="4E18747C" w:rsidR="00171F2D" w:rsidRPr="00D96DC2" w:rsidRDefault="00817C05" w:rsidP="00171F2D">
            <w:pPr>
              <w:jc w:val="right"/>
              <w:rPr>
                <w:rFonts w:eastAsiaTheme="minorHAnsi" w:cstheme="minorBidi"/>
                <w:i/>
                <w:noProof/>
                <w:sz w:val="16"/>
                <w:szCs w:val="16"/>
                <w:lang w:val="et-EE" w:eastAsia="en-US"/>
              </w:rPr>
            </w:pPr>
            <w:ins w:id="900" w:author="Ave Osman" w:date="2025-07-18T08:27:00Z" w16du:dateUtc="2025-07-18T05:27:00Z">
              <w:r>
                <w:rPr>
                  <w:rFonts w:eastAsiaTheme="minorHAnsi" w:cstheme="minorBidi"/>
                  <w:i/>
                  <w:noProof/>
                  <w:sz w:val="16"/>
                  <w:szCs w:val="16"/>
                  <w:lang w:val="et-EE" w:eastAsia="en-US"/>
                </w:rPr>
                <w:t xml:space="preserve">1 792 500,00 </w:t>
              </w:r>
            </w:ins>
            <w:del w:id="901" w:author="Ave Osman" w:date="2025-07-18T08:27:00Z" w16du:dateUtc="2025-07-18T05:27:00Z">
              <w:r w:rsidR="00171F2D" w:rsidRPr="00D96DC2">
                <w:rPr>
                  <w:rFonts w:eastAsiaTheme="minorHAnsi" w:cstheme="minorBidi"/>
                  <w:i/>
                  <w:noProof/>
                  <w:sz w:val="16"/>
                  <w:szCs w:val="16"/>
                  <w:lang w:val="et-EE" w:eastAsia="en-US"/>
                </w:rPr>
                <w:delText>1</w:delText>
              </w:r>
              <w:r w:rsidR="00753A7A" w:rsidRPr="00D96DC2">
                <w:rPr>
                  <w:rFonts w:eastAsiaTheme="minorHAnsi" w:cstheme="minorBidi"/>
                  <w:i/>
                  <w:noProof/>
                  <w:sz w:val="16"/>
                  <w:szCs w:val="16"/>
                  <w:lang w:val="et-EE" w:eastAsia="en-US"/>
                </w:rPr>
                <w:delText xml:space="preserve"> </w:delText>
              </w:r>
              <w:r w:rsidR="00171F2D" w:rsidRPr="00D96DC2">
                <w:rPr>
                  <w:rFonts w:eastAsiaTheme="minorHAnsi" w:cstheme="minorBidi"/>
                  <w:i/>
                  <w:noProof/>
                  <w:sz w:val="16"/>
                  <w:szCs w:val="16"/>
                  <w:lang w:val="et-EE" w:eastAsia="en-US"/>
                </w:rPr>
                <w:delText>275</w:delText>
              </w:r>
              <w:r w:rsidR="00753A7A" w:rsidRPr="00D96DC2">
                <w:rPr>
                  <w:rFonts w:eastAsiaTheme="minorHAnsi" w:cstheme="minorBidi"/>
                  <w:i/>
                  <w:noProof/>
                  <w:sz w:val="16"/>
                  <w:szCs w:val="16"/>
                  <w:lang w:val="et-EE" w:eastAsia="en-US"/>
                </w:rPr>
                <w:delText xml:space="preserve"> </w:delText>
              </w:r>
              <w:r w:rsidR="00171F2D" w:rsidRPr="00D96DC2">
                <w:rPr>
                  <w:rFonts w:eastAsiaTheme="minorHAnsi" w:cstheme="minorBidi"/>
                  <w:i/>
                  <w:noProof/>
                  <w:sz w:val="16"/>
                  <w:szCs w:val="16"/>
                  <w:lang w:val="et-EE" w:eastAsia="en-US"/>
                </w:rPr>
                <w:delText>000,00</w:delText>
              </w:r>
            </w:del>
          </w:p>
        </w:tc>
      </w:tr>
      <w:tr w:rsidR="00171F2D" w:rsidRPr="008F6F06" w14:paraId="72D5737F" w14:textId="77777777" w:rsidTr="00CC6FF0">
        <w:tc>
          <w:tcPr>
            <w:tcW w:w="2073" w:type="dxa"/>
          </w:tcPr>
          <w:p w14:paraId="31438A33"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07199CB3" w14:textId="5272608F"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Integratsioon</w:t>
            </w:r>
            <w:r w:rsidR="00674748" w:rsidRPr="00D96DC2">
              <w:rPr>
                <w:rFonts w:eastAsiaTheme="minorHAnsi" w:cstheme="minorBidi"/>
                <w:i/>
                <w:noProof/>
                <w:sz w:val="16"/>
                <w:szCs w:val="16"/>
                <w:lang w:val="et-EE" w:eastAsia="en-US"/>
              </w:rPr>
              <w:t>i</w:t>
            </w:r>
            <w:r w:rsidRPr="00D96DC2">
              <w:rPr>
                <w:rFonts w:eastAsiaTheme="minorHAnsi" w:cstheme="minorBidi"/>
                <w:i/>
                <w:noProof/>
                <w:sz w:val="16"/>
                <w:szCs w:val="16"/>
                <w:lang w:val="et-EE" w:eastAsia="en-US"/>
              </w:rPr>
              <w:t>meetmed – ühiskonnaõpetus ja muud koolitused</w:t>
            </w:r>
          </w:p>
        </w:tc>
        <w:tc>
          <w:tcPr>
            <w:tcW w:w="1276" w:type="dxa"/>
          </w:tcPr>
          <w:p w14:paraId="7C9D2E27" w14:textId="111E882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005</w:t>
            </w:r>
          </w:p>
        </w:tc>
        <w:tc>
          <w:tcPr>
            <w:tcW w:w="2126" w:type="dxa"/>
          </w:tcPr>
          <w:p w14:paraId="35009809" w14:textId="4542F6C5" w:rsidR="00171F2D" w:rsidRPr="00D96DC2" w:rsidRDefault="00817C05" w:rsidP="00171F2D">
            <w:pPr>
              <w:jc w:val="right"/>
              <w:rPr>
                <w:rFonts w:eastAsiaTheme="minorHAnsi" w:cstheme="minorBidi"/>
                <w:i/>
                <w:noProof/>
                <w:sz w:val="16"/>
                <w:szCs w:val="16"/>
                <w:lang w:val="et-EE" w:eastAsia="en-US"/>
              </w:rPr>
            </w:pPr>
            <w:ins w:id="902" w:author="Ave Osman" w:date="2025-07-18T08:27:00Z" w16du:dateUtc="2025-07-18T05:27:00Z">
              <w:r>
                <w:rPr>
                  <w:rFonts w:eastAsiaTheme="minorHAnsi" w:cstheme="minorBidi"/>
                  <w:i/>
                  <w:noProof/>
                  <w:sz w:val="16"/>
                  <w:szCs w:val="16"/>
                  <w:lang w:val="et-EE" w:eastAsia="en-US"/>
                </w:rPr>
                <w:t xml:space="preserve">3 203 100,00 </w:t>
              </w:r>
            </w:ins>
            <w:del w:id="903" w:author="Ave Osman" w:date="2025-07-18T08:27:00Z" w16du:dateUtc="2025-07-18T05:27:00Z">
              <w:r w:rsidR="00171F2D" w:rsidRPr="00D96DC2">
                <w:rPr>
                  <w:rFonts w:eastAsiaTheme="minorHAnsi" w:cstheme="minorBidi"/>
                  <w:i/>
                  <w:noProof/>
                  <w:sz w:val="16"/>
                  <w:szCs w:val="16"/>
                  <w:lang w:val="et-EE" w:eastAsia="en-US"/>
                </w:rPr>
                <w:delText>225</w:delText>
              </w:r>
              <w:r w:rsidR="00753A7A" w:rsidRPr="00D96DC2">
                <w:rPr>
                  <w:rFonts w:eastAsiaTheme="minorHAnsi" w:cstheme="minorBidi"/>
                  <w:i/>
                  <w:noProof/>
                  <w:sz w:val="16"/>
                  <w:szCs w:val="16"/>
                  <w:lang w:val="et-EE" w:eastAsia="en-US"/>
                </w:rPr>
                <w:delText xml:space="preserve"> </w:delText>
              </w:r>
              <w:r w:rsidR="00171F2D" w:rsidRPr="00D96DC2">
                <w:rPr>
                  <w:rFonts w:eastAsiaTheme="minorHAnsi" w:cstheme="minorBidi"/>
                  <w:i/>
                  <w:noProof/>
                  <w:sz w:val="16"/>
                  <w:szCs w:val="16"/>
                  <w:lang w:val="et-EE" w:eastAsia="en-US"/>
                </w:rPr>
                <w:delText>000,00</w:delText>
              </w:r>
            </w:del>
          </w:p>
        </w:tc>
      </w:tr>
      <w:tr w:rsidR="00171F2D" w:rsidRPr="008F6F06" w14:paraId="07690C27" w14:textId="77777777" w:rsidTr="00CC6FF0">
        <w:tc>
          <w:tcPr>
            <w:tcW w:w="2073" w:type="dxa"/>
          </w:tcPr>
          <w:p w14:paraId="01BCD45D"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442BA5C3" w14:textId="486AF1AF"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Integratsioonimeetmed – sissejuhatus, osalemine, arvamusevahetused vastuvõtva ühiskonnaga</w:t>
            </w:r>
          </w:p>
        </w:tc>
        <w:tc>
          <w:tcPr>
            <w:tcW w:w="1276" w:type="dxa"/>
          </w:tcPr>
          <w:p w14:paraId="59830999"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006</w:t>
            </w:r>
          </w:p>
        </w:tc>
        <w:tc>
          <w:tcPr>
            <w:tcW w:w="2126" w:type="dxa"/>
          </w:tcPr>
          <w:p w14:paraId="131428AC" w14:textId="7F87A278" w:rsidR="00171F2D" w:rsidRPr="00D96DC2" w:rsidRDefault="00817C05" w:rsidP="00171F2D">
            <w:pPr>
              <w:jc w:val="right"/>
              <w:rPr>
                <w:rFonts w:eastAsiaTheme="minorHAnsi" w:cstheme="minorBidi"/>
                <w:i/>
                <w:noProof/>
                <w:sz w:val="16"/>
                <w:szCs w:val="16"/>
                <w:lang w:val="et-EE" w:eastAsia="en-US"/>
              </w:rPr>
            </w:pPr>
            <w:ins w:id="904" w:author="Ave Osman" w:date="2025-07-18T08:28:00Z" w16du:dateUtc="2025-07-18T05:28:00Z">
              <w:r>
                <w:rPr>
                  <w:rFonts w:eastAsiaTheme="minorHAnsi" w:cstheme="minorBidi"/>
                  <w:i/>
                  <w:noProof/>
                  <w:sz w:val="16"/>
                  <w:szCs w:val="16"/>
                  <w:lang w:val="et-EE" w:eastAsia="en-US"/>
                </w:rPr>
                <w:t xml:space="preserve">1 432 500,00 </w:t>
              </w:r>
            </w:ins>
            <w:del w:id="905" w:author="Ave Osman" w:date="2025-07-18T08:28:00Z" w16du:dateUtc="2025-07-18T05:28:00Z">
              <w:r w:rsidR="00171F2D" w:rsidRPr="00D96DC2">
                <w:rPr>
                  <w:rFonts w:eastAsiaTheme="minorHAnsi" w:cstheme="minorBidi"/>
                  <w:i/>
                  <w:noProof/>
                  <w:sz w:val="16"/>
                  <w:szCs w:val="16"/>
                  <w:lang w:val="et-EE" w:eastAsia="en-US"/>
                </w:rPr>
                <w:delText>1</w:delText>
              </w:r>
              <w:r w:rsidR="00753A7A" w:rsidRPr="00D96DC2">
                <w:rPr>
                  <w:rFonts w:eastAsiaTheme="minorHAnsi" w:cstheme="minorBidi"/>
                  <w:i/>
                  <w:noProof/>
                  <w:sz w:val="16"/>
                  <w:szCs w:val="16"/>
                  <w:lang w:val="et-EE" w:eastAsia="en-US"/>
                </w:rPr>
                <w:delText xml:space="preserve"> </w:delText>
              </w:r>
              <w:r w:rsidR="00171F2D" w:rsidRPr="00D96DC2">
                <w:rPr>
                  <w:rFonts w:eastAsiaTheme="minorHAnsi" w:cstheme="minorBidi"/>
                  <w:i/>
                  <w:noProof/>
                  <w:sz w:val="16"/>
                  <w:szCs w:val="16"/>
                  <w:lang w:val="et-EE" w:eastAsia="en-US"/>
                </w:rPr>
                <w:delText>950</w:delText>
              </w:r>
              <w:r w:rsidR="00753A7A" w:rsidRPr="00D96DC2">
                <w:rPr>
                  <w:rFonts w:eastAsiaTheme="minorHAnsi" w:cstheme="minorBidi"/>
                  <w:i/>
                  <w:noProof/>
                  <w:sz w:val="16"/>
                  <w:szCs w:val="16"/>
                  <w:lang w:val="et-EE" w:eastAsia="en-US"/>
                </w:rPr>
                <w:delText xml:space="preserve"> </w:delText>
              </w:r>
              <w:r w:rsidR="00171F2D" w:rsidRPr="00D96DC2">
                <w:rPr>
                  <w:rFonts w:eastAsiaTheme="minorHAnsi" w:cstheme="minorBidi"/>
                  <w:i/>
                  <w:noProof/>
                  <w:sz w:val="16"/>
                  <w:szCs w:val="16"/>
                  <w:lang w:val="et-EE" w:eastAsia="en-US"/>
                </w:rPr>
                <w:delText>000,00</w:delText>
              </w:r>
            </w:del>
          </w:p>
        </w:tc>
      </w:tr>
      <w:tr w:rsidR="00CC6FF0" w:rsidRPr="008F6F06" w14:paraId="6CDFC0BD" w14:textId="77777777" w:rsidTr="00CC6FF0">
        <w:tc>
          <w:tcPr>
            <w:tcW w:w="2073" w:type="dxa"/>
          </w:tcPr>
          <w:p w14:paraId="66A67ACE"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1BC21F48"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Integratsioonimeetmed – põhivajadused</w:t>
            </w:r>
          </w:p>
        </w:tc>
        <w:tc>
          <w:tcPr>
            <w:tcW w:w="1276" w:type="dxa"/>
          </w:tcPr>
          <w:p w14:paraId="0136DCF6"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007</w:t>
            </w:r>
          </w:p>
        </w:tc>
        <w:tc>
          <w:tcPr>
            <w:tcW w:w="2126" w:type="dxa"/>
          </w:tcPr>
          <w:p w14:paraId="30C767A4"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CC6FF0" w:rsidRPr="008F6F06" w14:paraId="2C1C98DF" w14:textId="77777777" w:rsidTr="00CC6FF0">
        <w:tc>
          <w:tcPr>
            <w:tcW w:w="2073" w:type="dxa"/>
          </w:tcPr>
          <w:p w14:paraId="5EF206E9"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05FFFEA0"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Lahkumiseelsed meetmed</w:t>
            </w:r>
          </w:p>
        </w:tc>
        <w:tc>
          <w:tcPr>
            <w:tcW w:w="1276" w:type="dxa"/>
          </w:tcPr>
          <w:p w14:paraId="48D7FBC5"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008</w:t>
            </w:r>
          </w:p>
        </w:tc>
        <w:tc>
          <w:tcPr>
            <w:tcW w:w="2126" w:type="dxa"/>
          </w:tcPr>
          <w:p w14:paraId="20E27E86"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CC6FF0" w:rsidRPr="008F6F06" w14:paraId="64832F87" w14:textId="77777777" w:rsidTr="00CC6FF0">
        <w:tc>
          <w:tcPr>
            <w:tcW w:w="2073" w:type="dxa"/>
          </w:tcPr>
          <w:p w14:paraId="602173B5"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7E60D8A4"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Liikuvuskavad</w:t>
            </w:r>
          </w:p>
        </w:tc>
        <w:tc>
          <w:tcPr>
            <w:tcW w:w="1276" w:type="dxa"/>
          </w:tcPr>
          <w:p w14:paraId="64640F60"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009</w:t>
            </w:r>
          </w:p>
        </w:tc>
        <w:tc>
          <w:tcPr>
            <w:tcW w:w="2126" w:type="dxa"/>
          </w:tcPr>
          <w:p w14:paraId="6DAEC331"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171F2D" w:rsidRPr="008F6F06" w14:paraId="188AF91A" w14:textId="77777777" w:rsidTr="00CC6FF0">
        <w:tc>
          <w:tcPr>
            <w:tcW w:w="2073" w:type="dxa"/>
          </w:tcPr>
          <w:p w14:paraId="6403FA73" w14:textId="7777777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07ABF628" w14:textId="1E9B70F6"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Seadusliku elamisloa saamine</w:t>
            </w:r>
          </w:p>
        </w:tc>
        <w:tc>
          <w:tcPr>
            <w:tcW w:w="1276" w:type="dxa"/>
          </w:tcPr>
          <w:p w14:paraId="6B0F10FB" w14:textId="5B59E987" w:rsidR="00171F2D" w:rsidRPr="00D96DC2" w:rsidRDefault="00171F2D" w:rsidP="00171F2D">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010</w:t>
            </w:r>
          </w:p>
        </w:tc>
        <w:tc>
          <w:tcPr>
            <w:tcW w:w="2126" w:type="dxa"/>
          </w:tcPr>
          <w:p w14:paraId="3C0B4CB8" w14:textId="568ACA23" w:rsidR="00171F2D" w:rsidRPr="00D96DC2" w:rsidRDefault="00171F2D" w:rsidP="00171F2D">
            <w:pPr>
              <w:jc w:val="right"/>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900</w:t>
            </w:r>
            <w:r w:rsidR="00753A7A" w:rsidRPr="00D96DC2">
              <w:rPr>
                <w:rFonts w:eastAsiaTheme="minorHAnsi" w:cstheme="minorBidi"/>
                <w:i/>
                <w:noProof/>
                <w:sz w:val="16"/>
                <w:szCs w:val="16"/>
                <w:lang w:val="et-EE" w:eastAsia="en-US"/>
              </w:rPr>
              <w:t xml:space="preserve"> </w:t>
            </w:r>
            <w:r w:rsidRPr="00D96DC2">
              <w:rPr>
                <w:rFonts w:eastAsiaTheme="minorHAnsi" w:cstheme="minorBidi"/>
                <w:i/>
                <w:noProof/>
                <w:sz w:val="16"/>
                <w:szCs w:val="16"/>
                <w:lang w:val="et-EE" w:eastAsia="en-US"/>
              </w:rPr>
              <w:t>000,00</w:t>
            </w:r>
          </w:p>
        </w:tc>
      </w:tr>
      <w:bookmarkEnd w:id="899"/>
      <w:tr w:rsidR="00CC6FF0" w:rsidRPr="008F6F06" w14:paraId="3FA75B17" w14:textId="77777777" w:rsidTr="00CC6FF0">
        <w:tc>
          <w:tcPr>
            <w:tcW w:w="2073" w:type="dxa"/>
          </w:tcPr>
          <w:p w14:paraId="57C4FA4D"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3AC343D4"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Haavatavad isikud, sealhulgas saatjata alaealised</w:t>
            </w:r>
          </w:p>
        </w:tc>
        <w:tc>
          <w:tcPr>
            <w:tcW w:w="1276" w:type="dxa"/>
          </w:tcPr>
          <w:p w14:paraId="700DDD0D"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011</w:t>
            </w:r>
          </w:p>
        </w:tc>
        <w:tc>
          <w:tcPr>
            <w:tcW w:w="2126" w:type="dxa"/>
          </w:tcPr>
          <w:p w14:paraId="5EE62F09"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r w:rsidR="00CC6FF0" w:rsidRPr="008F6F06" w14:paraId="15959ACF" w14:textId="77777777" w:rsidTr="00CC6FF0">
        <w:tc>
          <w:tcPr>
            <w:tcW w:w="2073" w:type="dxa"/>
          </w:tcPr>
          <w:p w14:paraId="125E4DA3" w14:textId="77777777" w:rsidR="00CC6FF0" w:rsidRPr="00D96DC2" w:rsidRDefault="00CC6FF0" w:rsidP="009E2B04">
            <w:pPr>
              <w:rPr>
                <w:rFonts w:eastAsiaTheme="minorHAnsi" w:cstheme="minorBidi"/>
                <w:i/>
                <w:noProof/>
                <w:sz w:val="16"/>
                <w:szCs w:val="16"/>
                <w:lang w:val="et-EE" w:eastAsia="en-US"/>
              </w:rPr>
            </w:pPr>
            <w:r w:rsidRPr="00D96DC2">
              <w:rPr>
                <w:rFonts w:eastAsiaTheme="minorHAnsi" w:cstheme="minorBidi"/>
                <w:i/>
                <w:noProof/>
                <w:sz w:val="16"/>
                <w:szCs w:val="16"/>
                <w:lang w:val="et-EE" w:eastAsia="en-US"/>
              </w:rPr>
              <w:t>SO2</w:t>
            </w:r>
          </w:p>
        </w:tc>
        <w:tc>
          <w:tcPr>
            <w:tcW w:w="5044" w:type="dxa"/>
          </w:tcPr>
          <w:p w14:paraId="46D5163E" w14:textId="77777777" w:rsidR="00CC6FF0" w:rsidRPr="00D96DC2" w:rsidRDefault="00CC6FF0" w:rsidP="009E2B04">
            <w:pPr>
              <w:rPr>
                <w:rFonts w:eastAsiaTheme="minorHAnsi" w:cstheme="minorBidi"/>
                <w:i/>
                <w:noProof/>
                <w:sz w:val="16"/>
                <w:szCs w:val="16"/>
                <w:lang w:val="et-EE" w:eastAsia="en-US"/>
              </w:rPr>
            </w:pPr>
            <w:r w:rsidRPr="00D37354">
              <w:rPr>
                <w:rFonts w:eastAsiaTheme="minorHAnsi" w:cstheme="minorBidi"/>
                <w:i/>
                <w:noProof/>
                <w:sz w:val="16"/>
                <w:szCs w:val="16"/>
                <w:lang w:val="et-EE" w:eastAsia="en-US"/>
              </w:rPr>
              <w:t>Tegevustoetus</w:t>
            </w:r>
          </w:p>
        </w:tc>
        <w:tc>
          <w:tcPr>
            <w:tcW w:w="1276" w:type="dxa"/>
          </w:tcPr>
          <w:p w14:paraId="77C332EB" w14:textId="77777777" w:rsidR="00CC6FF0" w:rsidRPr="00D96DC2" w:rsidRDefault="00CC6FF0" w:rsidP="009E2B04">
            <w:pPr>
              <w:rPr>
                <w:rFonts w:eastAsiaTheme="minorHAnsi" w:cstheme="minorBidi"/>
                <w:i/>
                <w:noProof/>
                <w:sz w:val="16"/>
                <w:szCs w:val="16"/>
                <w:lang w:val="et-EE" w:eastAsia="en-US"/>
              </w:rPr>
            </w:pPr>
            <w:r>
              <w:rPr>
                <w:rFonts w:eastAsiaTheme="minorHAnsi" w:cstheme="minorBidi"/>
                <w:i/>
                <w:noProof/>
                <w:sz w:val="16"/>
                <w:szCs w:val="16"/>
                <w:lang w:val="et-EE" w:eastAsia="en-US"/>
              </w:rPr>
              <w:t>012</w:t>
            </w:r>
          </w:p>
        </w:tc>
        <w:tc>
          <w:tcPr>
            <w:tcW w:w="2126" w:type="dxa"/>
          </w:tcPr>
          <w:p w14:paraId="16855EE1" w14:textId="77777777" w:rsidR="00CC6FF0" w:rsidRPr="00D96DC2" w:rsidRDefault="00CC6FF0" w:rsidP="009E2B04">
            <w:pPr>
              <w:jc w:val="right"/>
              <w:rPr>
                <w:rFonts w:eastAsiaTheme="minorHAnsi" w:cstheme="minorBidi"/>
                <w:i/>
                <w:noProof/>
                <w:sz w:val="16"/>
                <w:szCs w:val="16"/>
                <w:lang w:val="et-EE" w:eastAsia="en-US"/>
              </w:rPr>
            </w:pPr>
            <w:r>
              <w:rPr>
                <w:rFonts w:eastAsiaTheme="minorHAnsi" w:cstheme="minorBidi"/>
                <w:i/>
                <w:noProof/>
                <w:sz w:val="16"/>
                <w:szCs w:val="16"/>
                <w:lang w:val="et-EE" w:eastAsia="en-US"/>
              </w:rPr>
              <w:t>0</w:t>
            </w:r>
          </w:p>
        </w:tc>
      </w:tr>
    </w:tbl>
    <w:p w14:paraId="63970821" w14:textId="77777777" w:rsidR="009D4A9B" w:rsidRPr="008F6F06" w:rsidRDefault="009D4A9B" w:rsidP="009A5AAF">
      <w:pPr>
        <w:ind w:firstLine="360"/>
        <w:rPr>
          <w:b/>
          <w:noProof/>
          <w:lang w:val="et-EE"/>
        </w:rPr>
        <w:sectPr w:rsidR="009D4A9B" w:rsidRPr="008F6F06" w:rsidSect="004A6E0A">
          <w:footnotePr>
            <w:numRestart w:val="eachSect"/>
          </w:footnotePr>
          <w:type w:val="continuous"/>
          <w:pgSz w:w="11906" w:h="16838" w:orient="portrait" w:code="9"/>
          <w:pgMar w:top="567" w:right="1134" w:bottom="567" w:left="1134" w:header="709" w:footer="709" w:gutter="0"/>
          <w:cols w:space="708"/>
          <w:titlePg/>
          <w:docGrid w:linePitch="360"/>
          <w:sectPrChange w:id="906" w:author="Ave Osman" w:date="2025-07-21T12:32:00Z" w16du:dateUtc="2025-07-21T09:32:00Z">
            <w:sectPr w:rsidR="009D4A9B" w:rsidRPr="008F6F06" w:rsidSect="004A6E0A">
              <w:type w:val="nextPage"/>
              <w:pgSz w:w="16838" w:h="11906" w:orient="landscape"/>
              <w:pgMar w:top="1134" w:right="567" w:bottom="1134" w:left="567" w:header="709" w:footer="709" w:gutter="0"/>
            </w:sectPr>
          </w:sectPrChange>
        </w:sectPr>
      </w:pPr>
    </w:p>
    <w:p w14:paraId="371034CD" w14:textId="13DEC0CC" w:rsidR="009A5AAF" w:rsidRPr="008F6F06" w:rsidRDefault="009A5AAF" w:rsidP="009A5AAF">
      <w:pPr>
        <w:ind w:firstLine="360"/>
        <w:rPr>
          <w:b/>
          <w:lang w:val="et-EE"/>
        </w:rPr>
      </w:pPr>
      <w:r w:rsidRPr="00DF0C09">
        <w:rPr>
          <w:b/>
          <w:noProof/>
          <w:lang w:val="et-EE"/>
        </w:rPr>
        <w:t xml:space="preserve">2.3. </w:t>
      </w:r>
      <w:r w:rsidRPr="00DF0C09">
        <w:rPr>
          <w:b/>
          <w:lang w:val="et-EE"/>
        </w:rPr>
        <w:t>Erieesmärgi nimetus</w:t>
      </w:r>
    </w:p>
    <w:p w14:paraId="159F5D7E" w14:textId="1674D017" w:rsidR="004E6CFE" w:rsidRPr="008F6F06" w:rsidRDefault="004E6CFE" w:rsidP="004E6CFE">
      <w:pPr>
        <w:spacing w:before="240" w:after="240"/>
        <w:rPr>
          <w:b/>
          <w:bCs/>
          <w:lang w:val="et-EE"/>
        </w:rPr>
      </w:pPr>
      <w:r w:rsidRPr="008F6F06">
        <w:rPr>
          <w:b/>
          <w:bCs/>
          <w:lang w:val="et-EE"/>
        </w:rPr>
        <w:t xml:space="preserve">Aidata võidelda ebaseadusliku rände vastu, edendada tõhusat, turvalist ja väärikat tagasisaatmist ja tagasivõtmist ning edendada ja toetada tulemuslikku esialgset </w:t>
      </w:r>
      <w:proofErr w:type="spellStart"/>
      <w:r w:rsidRPr="008F6F06">
        <w:rPr>
          <w:b/>
          <w:bCs/>
          <w:lang w:val="et-EE"/>
        </w:rPr>
        <w:t>taasintegreerumist</w:t>
      </w:r>
      <w:proofErr w:type="spellEnd"/>
      <w:r w:rsidRPr="008F6F06">
        <w:rPr>
          <w:b/>
          <w:bCs/>
          <w:lang w:val="et-EE"/>
        </w:rPr>
        <w:t xml:space="preserve"> kolmandates riikides</w:t>
      </w:r>
    </w:p>
    <w:p w14:paraId="70BB40F7" w14:textId="25A7D9C8" w:rsidR="009A5AAF" w:rsidRPr="008F6F06" w:rsidRDefault="009A5AAF" w:rsidP="009A5AAF">
      <w:pPr>
        <w:spacing w:before="240" w:after="240"/>
        <w:ind w:left="360"/>
        <w:rPr>
          <w:rFonts w:eastAsia="Times New Roman"/>
          <w:b/>
          <w:iCs/>
          <w:noProof/>
          <w:szCs w:val="24"/>
          <w:lang w:val="et-EE"/>
        </w:rPr>
      </w:pPr>
      <w:r w:rsidRPr="008F6F06">
        <w:rPr>
          <w:rFonts w:eastAsia="Times New Roman"/>
          <w:b/>
          <w:iCs/>
          <w:noProof/>
          <w:szCs w:val="24"/>
          <w:lang w:val="et-EE"/>
        </w:rPr>
        <w:t>2.3.1. Erieesmärgi kirjeldus</w:t>
      </w:r>
    </w:p>
    <w:tbl>
      <w:tblPr>
        <w:tblStyle w:val="TableGrid"/>
        <w:tblW w:w="0" w:type="auto"/>
        <w:tblLook w:val="04A0" w:firstRow="1" w:lastRow="0" w:firstColumn="1" w:lastColumn="0" w:noHBand="0" w:noVBand="1"/>
      </w:tblPr>
      <w:tblGrid>
        <w:gridCol w:w="9628"/>
      </w:tblGrid>
      <w:tr w:rsidR="009A5AAF" w:rsidRPr="008F6F06" w14:paraId="422A47D1" w14:textId="77777777" w:rsidTr="00475153">
        <w:tc>
          <w:tcPr>
            <w:tcW w:w="9628" w:type="dxa"/>
          </w:tcPr>
          <w:p w14:paraId="3369C5C7" w14:textId="08889125" w:rsidR="009A5AAF" w:rsidRPr="008F6F06" w:rsidRDefault="000111E9" w:rsidP="004E6CFE">
            <w:pPr>
              <w:spacing w:before="0" w:after="0"/>
              <w:rPr>
                <w:rFonts w:eastAsia="Times New Roman"/>
                <w:iCs/>
                <w:noProof/>
                <w:lang w:val="et-EE"/>
              </w:rPr>
            </w:pPr>
            <w:r w:rsidRPr="008F6F06">
              <w:rPr>
                <w:rFonts w:eastAsia="Times New Roman"/>
                <w:iCs/>
                <w:noProof/>
                <w:lang w:val="et-EE"/>
              </w:rPr>
              <w:t>AMIFi</w:t>
            </w:r>
            <w:r w:rsidR="009A5AAF" w:rsidRPr="008F6F06">
              <w:rPr>
                <w:rFonts w:eastAsia="Times New Roman"/>
                <w:iCs/>
                <w:noProof/>
                <w:lang w:val="et-EE"/>
              </w:rPr>
              <w:t xml:space="preserve"> </w:t>
            </w:r>
            <w:r w:rsidRPr="008F6F06">
              <w:rPr>
                <w:rFonts w:eastAsia="Times New Roman"/>
                <w:iCs/>
                <w:noProof/>
                <w:lang w:val="et-EE"/>
              </w:rPr>
              <w:t>rakenduskava</w:t>
            </w:r>
            <w:r w:rsidR="009A5AAF" w:rsidRPr="008F6F06">
              <w:rPr>
                <w:rFonts w:eastAsia="Times New Roman"/>
                <w:iCs/>
                <w:noProof/>
                <w:lang w:val="et-EE"/>
              </w:rPr>
              <w:t xml:space="preserve"> aitab </w:t>
            </w:r>
            <w:r w:rsidR="00797A4F">
              <w:rPr>
                <w:rFonts w:eastAsia="Times New Roman"/>
                <w:iCs/>
                <w:noProof/>
                <w:lang w:val="et-EE"/>
              </w:rPr>
              <w:t>saavutada</w:t>
            </w:r>
            <w:r w:rsidR="00797A4F" w:rsidRPr="008F6F06">
              <w:rPr>
                <w:rFonts w:eastAsia="Times New Roman"/>
                <w:iCs/>
                <w:noProof/>
                <w:lang w:val="et-EE"/>
              </w:rPr>
              <w:t xml:space="preserve"> </w:t>
            </w:r>
            <w:r w:rsidR="009A5AAF" w:rsidRPr="008F6F06">
              <w:rPr>
                <w:rFonts w:eastAsia="Times New Roman"/>
                <w:iCs/>
                <w:noProof/>
                <w:lang w:val="et-EE"/>
              </w:rPr>
              <w:t>erieesmär</w:t>
            </w:r>
            <w:r w:rsidR="00797A4F">
              <w:rPr>
                <w:rFonts w:eastAsia="Times New Roman"/>
                <w:iCs/>
                <w:noProof/>
                <w:lang w:val="et-EE"/>
              </w:rPr>
              <w:t>k</w:t>
            </w:r>
            <w:r w:rsidR="009A5AAF" w:rsidRPr="008F6F06">
              <w:rPr>
                <w:rFonts w:eastAsia="Times New Roman"/>
                <w:iCs/>
                <w:noProof/>
                <w:lang w:val="et-EE"/>
              </w:rPr>
              <w:t>i, keskendudes järgmistele</w:t>
            </w:r>
            <w:r w:rsidR="001C44BE">
              <w:rPr>
                <w:rFonts w:eastAsia="Times New Roman"/>
                <w:iCs/>
                <w:noProof/>
                <w:lang w:val="et-EE"/>
              </w:rPr>
              <w:t xml:space="preserve"> AMIFi määruse</w:t>
            </w:r>
            <w:r w:rsidR="009A5AAF" w:rsidRPr="008F6F06">
              <w:rPr>
                <w:rFonts w:eastAsia="Times New Roman"/>
                <w:iCs/>
                <w:noProof/>
                <w:lang w:val="et-EE"/>
              </w:rPr>
              <w:t xml:space="preserve"> II lisas esitatud rakendusmeetmetele</w:t>
            </w:r>
            <w:r w:rsidR="00751D47">
              <w:rPr>
                <w:rFonts w:eastAsia="Times New Roman"/>
                <w:iCs/>
                <w:noProof/>
                <w:lang w:val="et-EE"/>
              </w:rPr>
              <w:t>.</w:t>
            </w:r>
          </w:p>
          <w:p w14:paraId="7BD53C9B" w14:textId="77777777" w:rsidR="009A5AAF" w:rsidRPr="008F6F06" w:rsidRDefault="009A5AAF" w:rsidP="004E6CFE">
            <w:pPr>
              <w:spacing w:before="0" w:after="0"/>
              <w:rPr>
                <w:rFonts w:eastAsia="Times New Roman"/>
                <w:iCs/>
                <w:noProof/>
                <w:lang w:val="et-EE"/>
              </w:rPr>
            </w:pPr>
          </w:p>
          <w:p w14:paraId="3E82F3EE" w14:textId="0BB37298" w:rsidR="009A5AAF" w:rsidRPr="008F6F06" w:rsidRDefault="009A5AAF" w:rsidP="004E6CFE">
            <w:pPr>
              <w:spacing w:before="0" w:after="0"/>
              <w:rPr>
                <w:rFonts w:eastAsia="Times New Roman"/>
                <w:b/>
                <w:bCs/>
                <w:iCs/>
                <w:noProof/>
                <w:lang w:val="et-EE"/>
              </w:rPr>
            </w:pPr>
            <w:r w:rsidRPr="008F6F06">
              <w:rPr>
                <w:rFonts w:eastAsia="Times New Roman"/>
                <w:b/>
                <w:bCs/>
                <w:iCs/>
                <w:noProof/>
                <w:lang w:val="et-EE"/>
              </w:rPr>
              <w:t xml:space="preserve">a) </w:t>
            </w:r>
            <w:r w:rsidR="00751D47">
              <w:rPr>
                <w:rFonts w:eastAsia="Times New Roman"/>
                <w:b/>
                <w:bCs/>
                <w:iCs/>
                <w:noProof/>
                <w:lang w:val="et-EE"/>
              </w:rPr>
              <w:t>T</w:t>
            </w:r>
            <w:r w:rsidR="00313CA1" w:rsidRPr="008F6F06">
              <w:rPr>
                <w:rFonts w:eastAsia="Times New Roman"/>
                <w:b/>
                <w:bCs/>
                <w:iCs/>
                <w:noProof/>
                <w:lang w:val="et-EE"/>
              </w:rPr>
              <w:t xml:space="preserve">agada liidu </w:t>
            </w:r>
            <w:r w:rsidR="00313CA1" w:rsidRPr="008F6F06">
              <w:rPr>
                <w:rFonts w:eastAsia="Times New Roman"/>
                <w:b/>
                <w:bCs/>
                <w:i/>
                <w:noProof/>
                <w:lang w:val="et-EE"/>
              </w:rPr>
              <w:t>acquis</w:t>
            </w:r>
            <w:r w:rsidR="00313CA1" w:rsidRPr="008F6F06">
              <w:rPr>
                <w:rFonts w:eastAsia="Times New Roman"/>
                <w:b/>
                <w:bCs/>
                <w:iCs/>
                <w:noProof/>
                <w:lang w:val="et-EE"/>
              </w:rPr>
              <w:t>’ ja poliitiliste prioriteetide ühetaoline kohaldamine seoses taristu, menetluste ja teenustega</w:t>
            </w:r>
            <w:r w:rsidR="000E5BC4">
              <w:rPr>
                <w:rFonts w:eastAsia="Times New Roman"/>
                <w:b/>
                <w:bCs/>
                <w:iCs/>
                <w:noProof/>
                <w:lang w:val="et-EE"/>
              </w:rPr>
              <w:t>.</w:t>
            </w:r>
          </w:p>
          <w:p w14:paraId="40D4C169" w14:textId="1AF92173" w:rsidR="009A5AAF" w:rsidRPr="008F6F06" w:rsidRDefault="009A5AAF" w:rsidP="004E6CFE">
            <w:pPr>
              <w:spacing w:before="0" w:after="0"/>
              <w:rPr>
                <w:rFonts w:eastAsia="Times New Roman"/>
                <w:b/>
                <w:bCs/>
                <w:iCs/>
                <w:noProof/>
                <w:lang w:val="et-EE"/>
              </w:rPr>
            </w:pPr>
            <w:r w:rsidRPr="008F6F06">
              <w:rPr>
                <w:rFonts w:eastAsia="Times New Roman"/>
                <w:b/>
                <w:bCs/>
                <w:iCs/>
                <w:noProof/>
                <w:lang w:val="et-EE"/>
              </w:rPr>
              <w:t xml:space="preserve">b) </w:t>
            </w:r>
            <w:r w:rsidR="00751D47">
              <w:rPr>
                <w:rFonts w:eastAsia="Times New Roman"/>
                <w:b/>
                <w:bCs/>
                <w:iCs/>
                <w:noProof/>
                <w:lang w:val="et-EE"/>
              </w:rPr>
              <w:t>T</w:t>
            </w:r>
            <w:r w:rsidR="00313CA1" w:rsidRPr="008F6F06">
              <w:rPr>
                <w:rFonts w:eastAsia="Times New Roman"/>
                <w:b/>
                <w:bCs/>
                <w:iCs/>
                <w:noProof/>
                <w:lang w:val="et-EE"/>
              </w:rPr>
              <w:t>oetada integreeritud ja kooskõlastatud käsitust tagasisaatmise haldamisele liidu ja liikmesriikide tasandil ning tõhusa, väärika ja kestliku tagasisaatmise suutlikkuse arendamisele ning vähendada ebaseadusliku rände stiimuleid</w:t>
            </w:r>
            <w:r w:rsidR="000E5BC4">
              <w:rPr>
                <w:rFonts w:eastAsia="Times New Roman"/>
                <w:b/>
                <w:bCs/>
                <w:iCs/>
                <w:noProof/>
                <w:lang w:val="et-EE"/>
              </w:rPr>
              <w:t>.</w:t>
            </w:r>
          </w:p>
          <w:p w14:paraId="3D0CABB7" w14:textId="60290B40" w:rsidR="009A5AAF" w:rsidRPr="008F6F06" w:rsidRDefault="009A5AAF" w:rsidP="004E6CFE">
            <w:pPr>
              <w:spacing w:before="0" w:after="0"/>
              <w:rPr>
                <w:rFonts w:eastAsia="Times New Roman"/>
                <w:b/>
                <w:bCs/>
                <w:iCs/>
                <w:noProof/>
                <w:lang w:val="et-EE"/>
              </w:rPr>
            </w:pPr>
            <w:r w:rsidRPr="008F6F06">
              <w:rPr>
                <w:rFonts w:eastAsia="Times New Roman"/>
                <w:b/>
                <w:bCs/>
                <w:iCs/>
                <w:noProof/>
                <w:lang w:val="et-EE"/>
              </w:rPr>
              <w:t xml:space="preserve">c) </w:t>
            </w:r>
            <w:r w:rsidR="00751D47">
              <w:rPr>
                <w:rFonts w:eastAsia="Times New Roman"/>
                <w:b/>
                <w:bCs/>
                <w:iCs/>
                <w:noProof/>
                <w:lang w:val="et-EE"/>
              </w:rPr>
              <w:t>T</w:t>
            </w:r>
            <w:r w:rsidR="00313CA1" w:rsidRPr="008F6F06">
              <w:rPr>
                <w:rFonts w:eastAsia="Times New Roman"/>
                <w:b/>
                <w:bCs/>
                <w:iCs/>
                <w:noProof/>
                <w:lang w:val="et-EE"/>
              </w:rPr>
              <w:t>oetada vabatahtliku tagasipöördumise soodustamist, pereliikmete otsimist ja taasintegreerimist, võttes samal ajal arvesse lapse parimaid huve</w:t>
            </w:r>
            <w:r w:rsidR="000E5BC4">
              <w:rPr>
                <w:rFonts w:eastAsia="Times New Roman"/>
                <w:b/>
                <w:bCs/>
                <w:iCs/>
                <w:noProof/>
                <w:lang w:val="et-EE"/>
              </w:rPr>
              <w:t>.</w:t>
            </w:r>
          </w:p>
          <w:p w14:paraId="52470157" w14:textId="4318306E" w:rsidR="009A5AAF" w:rsidRPr="008F6F06" w:rsidRDefault="009A5AAF" w:rsidP="004E6CFE">
            <w:pPr>
              <w:spacing w:before="0" w:after="0"/>
              <w:rPr>
                <w:rFonts w:eastAsia="Times New Roman"/>
                <w:b/>
                <w:bCs/>
                <w:iCs/>
                <w:noProof/>
                <w:lang w:val="et-EE"/>
              </w:rPr>
            </w:pPr>
            <w:r w:rsidRPr="008F6F06">
              <w:rPr>
                <w:rFonts w:eastAsia="Times New Roman"/>
                <w:b/>
                <w:bCs/>
                <w:iCs/>
                <w:noProof/>
                <w:lang w:val="et-EE"/>
              </w:rPr>
              <w:t xml:space="preserve">d) </w:t>
            </w:r>
            <w:r w:rsidR="00EF7979">
              <w:rPr>
                <w:rFonts w:eastAsia="Times New Roman"/>
                <w:b/>
                <w:bCs/>
                <w:iCs/>
                <w:noProof/>
                <w:lang w:val="et-EE"/>
              </w:rPr>
              <w:t>T</w:t>
            </w:r>
            <w:r w:rsidR="00313CA1" w:rsidRPr="008F6F06">
              <w:rPr>
                <w:rFonts w:eastAsia="Times New Roman"/>
                <w:b/>
                <w:bCs/>
                <w:iCs/>
                <w:noProof/>
                <w:lang w:val="et-EE"/>
              </w:rPr>
              <w:t xml:space="preserve">ugevdada koostööd kolmandate riikidega ning nende suutlikkust </w:t>
            </w:r>
            <w:r w:rsidR="00313CA1" w:rsidRPr="00751D47">
              <w:rPr>
                <w:rFonts w:eastAsia="Times New Roman"/>
                <w:b/>
                <w:bCs/>
                <w:iCs/>
                <w:noProof/>
                <w:lang w:val="et-EE"/>
              </w:rPr>
              <w:t>seoses</w:t>
            </w:r>
            <w:r w:rsidR="00313CA1" w:rsidRPr="008F6F06">
              <w:rPr>
                <w:rFonts w:eastAsia="Times New Roman"/>
                <w:b/>
                <w:bCs/>
                <w:iCs/>
                <w:noProof/>
                <w:lang w:val="et-EE"/>
              </w:rPr>
              <w:t xml:space="preserve"> tagasivõtmise ja kestliku tagasipöördumisega</w:t>
            </w:r>
            <w:r w:rsidRPr="008F6F06">
              <w:rPr>
                <w:rFonts w:eastAsia="Times New Roman"/>
                <w:b/>
                <w:bCs/>
                <w:iCs/>
                <w:noProof/>
                <w:lang w:val="et-EE"/>
              </w:rPr>
              <w:t>.</w:t>
            </w:r>
          </w:p>
          <w:p w14:paraId="595C3A0E" w14:textId="77777777" w:rsidR="00F551A0" w:rsidRPr="008F6F06" w:rsidRDefault="00F551A0" w:rsidP="004E6CFE">
            <w:pPr>
              <w:spacing w:before="0" w:after="0"/>
              <w:rPr>
                <w:rFonts w:eastAsia="Times New Roman"/>
                <w:iCs/>
                <w:noProof/>
                <w:lang w:val="et-EE"/>
              </w:rPr>
            </w:pPr>
          </w:p>
          <w:p w14:paraId="03E92E9B" w14:textId="11AB39A1" w:rsidR="009A5AAF" w:rsidRPr="008F6F06" w:rsidRDefault="002A158A" w:rsidP="004E6CFE">
            <w:pPr>
              <w:spacing w:before="0" w:after="0"/>
              <w:rPr>
                <w:rFonts w:eastAsia="Times New Roman"/>
                <w:iCs/>
                <w:noProof/>
                <w:lang w:val="et-EE"/>
              </w:rPr>
            </w:pPr>
            <w:r w:rsidRPr="008F6F06">
              <w:rPr>
                <w:rFonts w:eastAsia="Times New Roman"/>
                <w:iCs/>
                <w:noProof/>
                <w:lang w:val="et-EE"/>
              </w:rPr>
              <w:t xml:space="preserve">Lahkumisettekirjutuse </w:t>
            </w:r>
            <w:r w:rsidR="009A5AAF" w:rsidRPr="008F6F06">
              <w:rPr>
                <w:rFonts w:eastAsia="Times New Roman"/>
                <w:iCs/>
                <w:noProof/>
                <w:lang w:val="et-EE"/>
              </w:rPr>
              <w:t xml:space="preserve">või väljasaatmiskorralduse saanud kolmandate riikide kodanike tõhus </w:t>
            </w:r>
            <w:r w:rsidRPr="008F6F06">
              <w:rPr>
                <w:rFonts w:eastAsia="Times New Roman"/>
                <w:iCs/>
                <w:noProof/>
                <w:lang w:val="et-EE"/>
              </w:rPr>
              <w:t xml:space="preserve">tagasipöördumine </w:t>
            </w:r>
            <w:r w:rsidR="009A5AAF" w:rsidRPr="008F6F06">
              <w:rPr>
                <w:rFonts w:eastAsia="Times New Roman"/>
                <w:iCs/>
                <w:noProof/>
                <w:lang w:val="et-EE"/>
              </w:rPr>
              <w:t xml:space="preserve">on </w:t>
            </w:r>
            <w:r w:rsidR="00313CA1" w:rsidRPr="008F6F06">
              <w:rPr>
                <w:rFonts w:eastAsia="Times New Roman"/>
                <w:iCs/>
                <w:noProof/>
                <w:lang w:val="et-EE"/>
              </w:rPr>
              <w:t>STAKi perioodil 2021</w:t>
            </w:r>
            <w:r w:rsidR="00797A4F">
              <w:rPr>
                <w:rFonts w:eastAsia="Times New Roman"/>
                <w:iCs/>
                <w:noProof/>
                <w:lang w:val="et-EE"/>
              </w:rPr>
              <w:t>–</w:t>
            </w:r>
            <w:r w:rsidR="00313CA1" w:rsidRPr="008F6F06">
              <w:rPr>
                <w:rFonts w:eastAsia="Times New Roman"/>
                <w:iCs/>
                <w:noProof/>
                <w:lang w:val="et-EE"/>
              </w:rPr>
              <w:t xml:space="preserve">2030 </w:t>
            </w:r>
            <w:r w:rsidR="00903A6E">
              <w:rPr>
                <w:rFonts w:eastAsia="Times New Roman"/>
                <w:iCs/>
                <w:noProof/>
                <w:lang w:val="et-EE"/>
              </w:rPr>
              <w:t>endiselt</w:t>
            </w:r>
            <w:r w:rsidR="00797A4F" w:rsidRPr="008F6F06">
              <w:rPr>
                <w:rFonts w:eastAsia="Times New Roman"/>
                <w:iCs/>
                <w:noProof/>
                <w:lang w:val="et-EE"/>
              </w:rPr>
              <w:t xml:space="preserve"> </w:t>
            </w:r>
            <w:r w:rsidR="009A5AAF" w:rsidRPr="008F6F06">
              <w:rPr>
                <w:rFonts w:eastAsia="Times New Roman"/>
                <w:iCs/>
                <w:noProof/>
                <w:lang w:val="et-EE"/>
              </w:rPr>
              <w:t xml:space="preserve">väga oluline. Põhitähelepanu </w:t>
            </w:r>
            <w:r w:rsidR="009A5AAF" w:rsidRPr="008F6F06">
              <w:rPr>
                <w:rFonts w:eastAsia="Times New Roman"/>
                <w:iCs/>
                <w:noProof/>
                <w:lang w:val="et-EE"/>
              </w:rPr>
              <w:lastRenderedPageBreak/>
              <w:t>pööratakse riiklike IT-süsteemide arendamisele, tagasisaatmiseelsetele</w:t>
            </w:r>
            <w:r w:rsidR="00797A4F">
              <w:rPr>
                <w:rFonts w:eastAsia="Times New Roman"/>
                <w:iCs/>
                <w:noProof/>
                <w:lang w:val="et-EE"/>
              </w:rPr>
              <w:t xml:space="preserve"> ja</w:t>
            </w:r>
            <w:r w:rsidR="00045F6F" w:rsidRPr="008F6F06">
              <w:rPr>
                <w:rFonts w:eastAsia="Times New Roman"/>
                <w:iCs/>
                <w:noProof/>
                <w:lang w:val="et-EE"/>
              </w:rPr>
              <w:t xml:space="preserve"> </w:t>
            </w:r>
            <w:r w:rsidR="00797A4F">
              <w:rPr>
                <w:rFonts w:eastAsia="Times New Roman"/>
                <w:iCs/>
                <w:noProof/>
                <w:lang w:val="et-EE"/>
              </w:rPr>
              <w:t>-</w:t>
            </w:r>
            <w:r w:rsidR="009A5AAF" w:rsidRPr="008F6F06">
              <w:rPr>
                <w:rFonts w:eastAsia="Times New Roman"/>
                <w:iCs/>
                <w:noProof/>
                <w:lang w:val="et-EE"/>
              </w:rPr>
              <w:t>järgsetele</w:t>
            </w:r>
            <w:r w:rsidR="00797A4F">
              <w:rPr>
                <w:rFonts w:eastAsia="Times New Roman"/>
                <w:iCs/>
                <w:noProof/>
                <w:lang w:val="et-EE"/>
              </w:rPr>
              <w:t xml:space="preserve"> ning</w:t>
            </w:r>
            <w:r w:rsidR="00045F6F" w:rsidRPr="008F6F06">
              <w:rPr>
                <w:rFonts w:eastAsia="Times New Roman"/>
                <w:iCs/>
                <w:noProof/>
                <w:lang w:val="et-EE"/>
              </w:rPr>
              <w:t xml:space="preserve"> </w:t>
            </w:r>
            <w:r w:rsidR="009A5AAF" w:rsidRPr="008F6F06">
              <w:rPr>
                <w:rFonts w:eastAsia="Times New Roman"/>
                <w:iCs/>
                <w:noProof/>
                <w:lang w:val="et-EE"/>
              </w:rPr>
              <w:t>saabumisjärgsetele teenustele ning koostööle kolmandate riikidega.</w:t>
            </w:r>
          </w:p>
          <w:p w14:paraId="1F00EFBA" w14:textId="483867B0" w:rsidR="00F551A0" w:rsidRPr="008F6F06" w:rsidRDefault="00F551A0" w:rsidP="004E6CFE">
            <w:pPr>
              <w:spacing w:before="0" w:after="0"/>
              <w:rPr>
                <w:rFonts w:eastAsia="Times New Roman"/>
                <w:iCs/>
                <w:noProof/>
                <w:lang w:val="et-EE"/>
              </w:rPr>
            </w:pPr>
          </w:p>
          <w:p w14:paraId="6A3705CF" w14:textId="165FF58F" w:rsidR="003724E1" w:rsidRPr="008F6F06" w:rsidRDefault="003724E1" w:rsidP="004E6CFE">
            <w:pPr>
              <w:spacing w:before="0" w:after="0"/>
              <w:rPr>
                <w:rFonts w:eastAsia="Times New Roman"/>
                <w:iCs/>
                <w:noProof/>
                <w:lang w:val="et-EE"/>
              </w:rPr>
            </w:pPr>
            <w:r w:rsidRPr="008F6F06">
              <w:rPr>
                <w:rFonts w:eastAsia="Times New Roman"/>
                <w:iCs/>
                <w:noProof/>
                <w:lang w:val="et-EE"/>
              </w:rPr>
              <w:t>Eesmärk on pakkuda tagasipöördujatele laia valikut teenuseid ja nõu</w:t>
            </w:r>
            <w:r w:rsidR="00045F6F" w:rsidRPr="008F6F06">
              <w:rPr>
                <w:rFonts w:eastAsia="Times New Roman"/>
                <w:iCs/>
                <w:noProof/>
                <w:lang w:val="et-EE"/>
              </w:rPr>
              <w:t>stamist</w:t>
            </w:r>
            <w:r w:rsidRPr="008F6F06">
              <w:rPr>
                <w:rFonts w:eastAsia="Times New Roman"/>
                <w:iCs/>
                <w:noProof/>
                <w:lang w:val="et-EE"/>
              </w:rPr>
              <w:t xml:space="preserve">, sealhulgas eriabi haavatavatele isikutele. </w:t>
            </w:r>
            <w:r w:rsidR="000111E9" w:rsidRPr="008F6F06">
              <w:rPr>
                <w:rFonts w:eastAsia="Times New Roman"/>
                <w:iCs/>
                <w:noProof/>
                <w:lang w:val="et-EE"/>
              </w:rPr>
              <w:t>AMIFist</w:t>
            </w:r>
            <w:r w:rsidRPr="008F6F06">
              <w:rPr>
                <w:rFonts w:eastAsia="Times New Roman"/>
                <w:iCs/>
                <w:noProof/>
                <w:lang w:val="et-EE"/>
              </w:rPr>
              <w:t xml:space="preserve"> </w:t>
            </w:r>
            <w:r w:rsidR="00751D47">
              <w:rPr>
                <w:rFonts w:eastAsia="Times New Roman"/>
                <w:iCs/>
                <w:noProof/>
                <w:lang w:val="et-EE"/>
              </w:rPr>
              <w:t>ja</w:t>
            </w:r>
            <w:r w:rsidR="00751D47" w:rsidRPr="008F6F06">
              <w:rPr>
                <w:rFonts w:eastAsia="Times New Roman"/>
                <w:iCs/>
                <w:noProof/>
                <w:lang w:val="et-EE"/>
              </w:rPr>
              <w:t xml:space="preserve"> </w:t>
            </w:r>
            <w:r w:rsidRPr="008F6F06">
              <w:rPr>
                <w:rFonts w:eastAsia="Times New Roman"/>
                <w:iCs/>
                <w:noProof/>
                <w:lang w:val="et-EE"/>
              </w:rPr>
              <w:t>riigieelarvest kaetakse järgmis</w:t>
            </w:r>
            <w:r w:rsidR="00313CA1" w:rsidRPr="008F6F06">
              <w:rPr>
                <w:rFonts w:eastAsia="Times New Roman"/>
                <w:iCs/>
                <w:noProof/>
                <w:lang w:val="et-EE"/>
              </w:rPr>
              <w:t>ed</w:t>
            </w:r>
            <w:r w:rsidRPr="008F6F06">
              <w:rPr>
                <w:rFonts w:eastAsia="Times New Roman"/>
                <w:iCs/>
                <w:noProof/>
                <w:lang w:val="et-EE"/>
              </w:rPr>
              <w:t xml:space="preserve"> tegevused: investeeringud ebaseaduslike </w:t>
            </w:r>
            <w:r w:rsidR="00313CA1" w:rsidRPr="008F6F06">
              <w:rPr>
                <w:rFonts w:eastAsia="Times New Roman"/>
                <w:iCs/>
                <w:noProof/>
                <w:lang w:val="et-EE"/>
              </w:rPr>
              <w:t>sisse</w:t>
            </w:r>
            <w:r w:rsidRPr="008F6F06">
              <w:rPr>
                <w:rFonts w:eastAsia="Times New Roman"/>
                <w:iCs/>
                <w:noProof/>
                <w:lang w:val="et-EE"/>
              </w:rPr>
              <w:t xml:space="preserve">rändajate kinnipidamisse (kinnipidamiskeskuse hooldamine, </w:t>
            </w:r>
            <w:r w:rsidR="00313CA1" w:rsidRPr="008F6F06">
              <w:rPr>
                <w:rFonts w:eastAsia="Times New Roman"/>
                <w:iCs/>
                <w:noProof/>
                <w:lang w:val="et-EE"/>
              </w:rPr>
              <w:t>sisse</w:t>
            </w:r>
            <w:r w:rsidRPr="008F6F06">
              <w:rPr>
                <w:rFonts w:eastAsia="Times New Roman"/>
                <w:iCs/>
                <w:noProof/>
                <w:lang w:val="et-EE"/>
              </w:rPr>
              <w:t>rändajate</w:t>
            </w:r>
            <w:r w:rsidR="00313CA1" w:rsidRPr="008F6F06">
              <w:rPr>
                <w:rFonts w:eastAsia="Times New Roman"/>
                <w:iCs/>
                <w:noProof/>
                <w:lang w:val="et-EE"/>
              </w:rPr>
              <w:t>ga seotud</w:t>
            </w:r>
            <w:r w:rsidRPr="008F6F06">
              <w:rPr>
                <w:rFonts w:eastAsia="Times New Roman"/>
                <w:iCs/>
                <w:noProof/>
                <w:lang w:val="et-EE"/>
              </w:rPr>
              <w:t xml:space="preserve"> kulud kinnipidamiskeskuses</w:t>
            </w:r>
            <w:r w:rsidR="00313CA1" w:rsidRPr="008F6F06">
              <w:rPr>
                <w:rFonts w:eastAsia="Times New Roman"/>
                <w:iCs/>
                <w:noProof/>
                <w:lang w:val="et-EE"/>
              </w:rPr>
              <w:t xml:space="preserve"> jm</w:t>
            </w:r>
            <w:r w:rsidR="00045F6F" w:rsidRPr="008F6F06">
              <w:rPr>
                <w:rFonts w:eastAsia="Times New Roman"/>
                <w:iCs/>
                <w:noProof/>
                <w:lang w:val="et-EE"/>
              </w:rPr>
              <w:t>s</w:t>
            </w:r>
            <w:r w:rsidRPr="008F6F06">
              <w:rPr>
                <w:rFonts w:eastAsia="Times New Roman"/>
                <w:iCs/>
                <w:noProof/>
                <w:lang w:val="et-EE"/>
              </w:rPr>
              <w:t xml:space="preserve">), tagasisaatmisprotsessis osalevate töötajate </w:t>
            </w:r>
            <w:r w:rsidR="00045F6F" w:rsidRPr="008F6F06">
              <w:rPr>
                <w:rFonts w:eastAsia="Times New Roman"/>
                <w:iCs/>
                <w:noProof/>
                <w:lang w:val="et-EE"/>
              </w:rPr>
              <w:t>töötasu</w:t>
            </w:r>
            <w:r w:rsidRPr="008F6F06">
              <w:rPr>
                <w:rFonts w:eastAsia="Times New Roman"/>
                <w:iCs/>
                <w:noProof/>
                <w:lang w:val="et-EE"/>
              </w:rPr>
              <w:t>, IT-süsteemide arendamine ja haldamine, tagasisaatmise ettevalmistamine, tõlkekulud, tagasisaatmisdirektiivi nõuete rakendamine jne.</w:t>
            </w:r>
          </w:p>
          <w:p w14:paraId="3C793A5A" w14:textId="77777777" w:rsidR="00F551A0" w:rsidRPr="008F6F06" w:rsidRDefault="00F551A0" w:rsidP="004E6CFE">
            <w:pPr>
              <w:spacing w:before="0" w:after="0"/>
              <w:rPr>
                <w:rFonts w:eastAsia="Times New Roman"/>
                <w:iCs/>
                <w:noProof/>
                <w:lang w:val="et-EE"/>
              </w:rPr>
            </w:pPr>
          </w:p>
          <w:p w14:paraId="19B3D187" w14:textId="0787212F" w:rsidR="00F551A0" w:rsidRPr="008F6F06" w:rsidRDefault="003724E1" w:rsidP="004E6CFE">
            <w:pPr>
              <w:spacing w:before="0" w:after="0"/>
              <w:rPr>
                <w:rFonts w:eastAsia="Times New Roman"/>
                <w:iCs/>
                <w:noProof/>
                <w:lang w:val="et-EE"/>
              </w:rPr>
            </w:pPr>
            <w:r w:rsidRPr="008F6F06">
              <w:rPr>
                <w:rFonts w:eastAsia="Times New Roman"/>
                <w:iCs/>
                <w:noProof/>
                <w:lang w:val="et-EE"/>
              </w:rPr>
              <w:t>Eesti õiguse kohaselt on isiku kinnipidamine äärmuslik meede, mida võib kohaldada üksnes viimase abinõuna, kui muud jälgimismeetmed ei taga tagasisaatmisotsuse täitmist. Kinnipidamise</w:t>
            </w:r>
            <w:r w:rsidR="005B162A">
              <w:rPr>
                <w:rFonts w:eastAsia="Times New Roman"/>
                <w:iCs/>
                <w:noProof/>
                <w:lang w:val="et-EE"/>
              </w:rPr>
              <w:t xml:space="preserve"> korra</w:t>
            </w:r>
            <w:r w:rsidRPr="008F6F06">
              <w:rPr>
                <w:rFonts w:eastAsia="Times New Roman"/>
                <w:iCs/>
                <w:noProof/>
                <w:lang w:val="et-EE"/>
              </w:rPr>
              <w:t xml:space="preserve">l </w:t>
            </w:r>
            <w:r w:rsidR="00045F6F" w:rsidRPr="008F6F06">
              <w:rPr>
                <w:rFonts w:eastAsia="Times New Roman"/>
                <w:iCs/>
                <w:noProof/>
                <w:lang w:val="et-EE"/>
              </w:rPr>
              <w:t>arvestatakse iga</w:t>
            </w:r>
            <w:r w:rsidRPr="008F6F06">
              <w:rPr>
                <w:rFonts w:eastAsia="Times New Roman"/>
                <w:iCs/>
                <w:noProof/>
                <w:lang w:val="et-EE"/>
              </w:rPr>
              <w:t xml:space="preserve"> tagasipöörduja olukorda</w:t>
            </w:r>
            <w:r w:rsidR="00045F6F" w:rsidRPr="008F6F06">
              <w:rPr>
                <w:rFonts w:eastAsia="Times New Roman"/>
                <w:iCs/>
                <w:noProof/>
                <w:lang w:val="et-EE"/>
              </w:rPr>
              <w:t xml:space="preserve"> eraldi</w:t>
            </w:r>
            <w:r w:rsidRPr="008F6F06">
              <w:rPr>
                <w:rFonts w:eastAsia="Times New Roman"/>
                <w:iCs/>
                <w:noProof/>
                <w:lang w:val="et-EE"/>
              </w:rPr>
              <w:t xml:space="preserve">. </w:t>
            </w:r>
            <w:r w:rsidR="00313CA1" w:rsidRPr="008F6F06">
              <w:rPr>
                <w:rFonts w:eastAsia="Times New Roman"/>
                <w:iCs/>
                <w:noProof/>
                <w:lang w:val="et-EE"/>
              </w:rPr>
              <w:t>Isiku</w:t>
            </w:r>
            <w:r w:rsidRPr="008F6F06">
              <w:rPr>
                <w:rFonts w:eastAsia="Times New Roman"/>
                <w:iCs/>
                <w:noProof/>
                <w:lang w:val="et-EE"/>
              </w:rPr>
              <w:t xml:space="preserve"> </w:t>
            </w:r>
            <w:r w:rsidR="00B11F1B" w:rsidRPr="008F6F06">
              <w:rPr>
                <w:rFonts w:eastAsia="Times New Roman"/>
                <w:iCs/>
                <w:noProof/>
                <w:lang w:val="et-EE"/>
              </w:rPr>
              <w:t>üle 48</w:t>
            </w:r>
            <w:r w:rsidR="005B162A">
              <w:rPr>
                <w:rFonts w:eastAsia="Times New Roman"/>
                <w:iCs/>
                <w:noProof/>
                <w:lang w:val="et-EE"/>
              </w:rPr>
              <w:t>-</w:t>
            </w:r>
            <w:r w:rsidR="00B11F1B" w:rsidRPr="008F6F06">
              <w:rPr>
                <w:rFonts w:eastAsia="Times New Roman"/>
                <w:iCs/>
                <w:noProof/>
                <w:lang w:val="et-EE"/>
              </w:rPr>
              <w:t>tunni</w:t>
            </w:r>
            <w:r w:rsidR="00B11F1B">
              <w:rPr>
                <w:rFonts w:eastAsia="Times New Roman"/>
                <w:iCs/>
                <w:noProof/>
                <w:lang w:val="et-EE"/>
              </w:rPr>
              <w:t>se</w:t>
            </w:r>
            <w:r w:rsidR="00B11F1B" w:rsidRPr="008F6F06">
              <w:rPr>
                <w:rFonts w:eastAsia="Times New Roman"/>
                <w:iCs/>
                <w:noProof/>
                <w:lang w:val="et-EE"/>
              </w:rPr>
              <w:t xml:space="preserve"> </w:t>
            </w:r>
            <w:r w:rsidRPr="008F6F06">
              <w:rPr>
                <w:rFonts w:eastAsia="Times New Roman"/>
                <w:iCs/>
                <w:noProof/>
                <w:lang w:val="et-EE"/>
              </w:rPr>
              <w:t>kinnipidamise otsustab halduskohus.</w:t>
            </w:r>
          </w:p>
          <w:p w14:paraId="6DB3B427" w14:textId="77777777" w:rsidR="00385DBE" w:rsidRPr="008F6F06" w:rsidRDefault="00385DBE" w:rsidP="004E6CFE">
            <w:pPr>
              <w:spacing w:before="0" w:after="0"/>
              <w:rPr>
                <w:rFonts w:eastAsia="Times New Roman"/>
                <w:iCs/>
                <w:noProof/>
                <w:lang w:val="et-EE"/>
              </w:rPr>
            </w:pPr>
          </w:p>
          <w:p w14:paraId="692555A3" w14:textId="6612312A" w:rsidR="003724E1" w:rsidRPr="008F6F06" w:rsidRDefault="003724E1" w:rsidP="004E6CFE">
            <w:pPr>
              <w:spacing w:before="0" w:after="0"/>
              <w:rPr>
                <w:rFonts w:eastAsia="Times New Roman"/>
                <w:iCs/>
                <w:noProof/>
                <w:lang w:val="et-EE"/>
              </w:rPr>
            </w:pPr>
            <w:r w:rsidRPr="008F6F06">
              <w:rPr>
                <w:rFonts w:eastAsia="Times New Roman"/>
                <w:iCs/>
                <w:noProof/>
                <w:lang w:val="et-EE"/>
              </w:rPr>
              <w:t>Eesti tagasisaatmise süsteemi tule</w:t>
            </w:r>
            <w:r w:rsidR="00666B85" w:rsidRPr="008F6F06">
              <w:rPr>
                <w:rFonts w:eastAsia="Times New Roman"/>
                <w:iCs/>
                <w:noProof/>
                <w:lang w:val="et-EE"/>
              </w:rPr>
              <w:t>b</w:t>
            </w:r>
            <w:r w:rsidRPr="008F6F06">
              <w:rPr>
                <w:rFonts w:eastAsia="Times New Roman"/>
                <w:iCs/>
                <w:noProof/>
                <w:lang w:val="et-EE"/>
              </w:rPr>
              <w:t xml:space="preserve"> arendada </w:t>
            </w:r>
            <w:r w:rsidR="005B162A" w:rsidRPr="008F6F06">
              <w:rPr>
                <w:rFonts w:eastAsia="Times New Roman"/>
                <w:iCs/>
                <w:noProof/>
                <w:lang w:val="et-EE"/>
              </w:rPr>
              <w:t xml:space="preserve">edasi </w:t>
            </w:r>
            <w:r w:rsidRPr="008F6F06">
              <w:rPr>
                <w:rFonts w:eastAsia="Times New Roman"/>
                <w:iCs/>
                <w:noProof/>
                <w:lang w:val="et-EE"/>
              </w:rPr>
              <w:t>kooskõlas</w:t>
            </w:r>
            <w:r w:rsidR="007D551E">
              <w:rPr>
                <w:rFonts w:eastAsia="Times New Roman"/>
                <w:iCs/>
                <w:noProof/>
                <w:lang w:val="et-EE"/>
              </w:rPr>
              <w:t xml:space="preserve"> Frontexi välja töötatud taga</w:t>
            </w:r>
            <w:r w:rsidR="00822C24">
              <w:rPr>
                <w:rFonts w:eastAsia="Times New Roman"/>
                <w:iCs/>
                <w:noProof/>
                <w:lang w:val="et-EE"/>
              </w:rPr>
              <w:t>s</w:t>
            </w:r>
            <w:r w:rsidR="007D551E">
              <w:rPr>
                <w:rFonts w:eastAsia="Times New Roman"/>
                <w:iCs/>
                <w:noProof/>
                <w:lang w:val="et-EE"/>
              </w:rPr>
              <w:t xml:space="preserve">isaatmise süsteemi </w:t>
            </w:r>
            <w:r w:rsidRPr="008F6F06">
              <w:rPr>
                <w:rFonts w:eastAsia="Times New Roman"/>
                <w:iCs/>
                <w:noProof/>
                <w:lang w:val="et-EE"/>
              </w:rPr>
              <w:t>RECAMAS</w:t>
            </w:r>
            <w:r w:rsidR="00B11F1B">
              <w:rPr>
                <w:rFonts w:eastAsia="Times New Roman"/>
                <w:iCs/>
                <w:noProof/>
                <w:lang w:val="et-EE"/>
              </w:rPr>
              <w:t>i</w:t>
            </w:r>
            <w:r w:rsidRPr="008F6F06">
              <w:rPr>
                <w:rFonts w:eastAsia="Times New Roman"/>
                <w:iCs/>
                <w:noProof/>
                <w:lang w:val="et-EE"/>
              </w:rPr>
              <w:t xml:space="preserve"> mudeliga, et võimaldada kiiret tagasisaatmismenetlust</w:t>
            </w:r>
            <w:r w:rsidR="00B11F1B">
              <w:rPr>
                <w:rFonts w:eastAsia="Times New Roman"/>
                <w:iCs/>
                <w:noProof/>
                <w:lang w:val="et-EE"/>
              </w:rPr>
              <w:t xml:space="preserve">, </w:t>
            </w:r>
            <w:r w:rsidRPr="008F6F06">
              <w:rPr>
                <w:rFonts w:eastAsia="Times New Roman"/>
                <w:iCs/>
                <w:noProof/>
                <w:lang w:val="et-EE"/>
              </w:rPr>
              <w:t xml:space="preserve">nt väljastada </w:t>
            </w:r>
            <w:r w:rsidR="00666B85" w:rsidRPr="008F6F06">
              <w:rPr>
                <w:rFonts w:eastAsia="Times New Roman"/>
                <w:iCs/>
                <w:noProof/>
                <w:lang w:val="et-EE"/>
              </w:rPr>
              <w:t xml:space="preserve">ühes haldusaktis </w:t>
            </w:r>
            <w:r w:rsidRPr="008F6F06">
              <w:rPr>
                <w:rFonts w:eastAsia="Times New Roman"/>
                <w:iCs/>
                <w:noProof/>
                <w:lang w:val="et-EE"/>
              </w:rPr>
              <w:t>tagasisaatmisotsused koos otsusega seadusliku riigis viibimise lõpetamise kohta</w:t>
            </w:r>
            <w:r w:rsidR="00B11F1B">
              <w:rPr>
                <w:rFonts w:eastAsia="Times New Roman"/>
                <w:iCs/>
                <w:noProof/>
                <w:lang w:val="et-EE"/>
              </w:rPr>
              <w:t>,</w:t>
            </w:r>
            <w:r w:rsidRPr="008F6F06">
              <w:rPr>
                <w:rFonts w:eastAsia="Times New Roman"/>
                <w:iCs/>
                <w:noProof/>
                <w:lang w:val="et-EE"/>
              </w:rPr>
              <w:t xml:space="preserve"> ning vahetada andmeid ja teavet</w:t>
            </w:r>
            <w:r w:rsidR="00B11F1B">
              <w:rPr>
                <w:rFonts w:eastAsia="Times New Roman"/>
                <w:iCs/>
                <w:noProof/>
                <w:lang w:val="et-EE"/>
              </w:rPr>
              <w:t xml:space="preserve">, </w:t>
            </w:r>
            <w:r w:rsidRPr="008F6F06">
              <w:rPr>
                <w:rFonts w:eastAsia="Times New Roman"/>
                <w:iCs/>
                <w:noProof/>
                <w:lang w:val="et-EE"/>
              </w:rPr>
              <w:t xml:space="preserve">nt suurendada koostalitlusvõimet </w:t>
            </w:r>
            <w:r w:rsidR="005B162A" w:rsidRPr="005B162A">
              <w:rPr>
                <w:rFonts w:eastAsia="Times New Roman"/>
                <w:iCs/>
                <w:noProof/>
                <w:lang w:val="et-EE"/>
              </w:rPr>
              <w:t>Schengeni infosüsteem</w:t>
            </w:r>
            <w:r w:rsidR="005B162A">
              <w:rPr>
                <w:rFonts w:eastAsia="Times New Roman"/>
                <w:iCs/>
                <w:noProof/>
                <w:lang w:val="et-EE"/>
              </w:rPr>
              <w:t>i</w:t>
            </w:r>
            <w:r w:rsidRPr="008F6F06">
              <w:rPr>
                <w:rFonts w:eastAsia="Times New Roman"/>
                <w:iCs/>
                <w:noProof/>
                <w:lang w:val="et-EE"/>
              </w:rPr>
              <w:t xml:space="preserve"> </w:t>
            </w:r>
            <w:r w:rsidR="00B11F1B">
              <w:rPr>
                <w:rFonts w:eastAsia="Times New Roman"/>
                <w:iCs/>
                <w:noProof/>
                <w:lang w:val="et-EE"/>
              </w:rPr>
              <w:t>ning</w:t>
            </w:r>
            <w:r w:rsidR="00B11F1B" w:rsidRPr="008F6F06">
              <w:rPr>
                <w:rFonts w:eastAsia="Times New Roman"/>
                <w:iCs/>
                <w:noProof/>
                <w:lang w:val="et-EE"/>
              </w:rPr>
              <w:t xml:space="preserve"> </w:t>
            </w:r>
            <w:r w:rsidRPr="008F6F06">
              <w:rPr>
                <w:rFonts w:eastAsia="Times New Roman"/>
                <w:iCs/>
                <w:noProof/>
                <w:lang w:val="et-EE"/>
              </w:rPr>
              <w:t>muude ELi IT-süsteemide ja Frontexi väljatöötatud IT-lahenduste</w:t>
            </w:r>
            <w:r w:rsidR="00666B85" w:rsidRPr="008F6F06">
              <w:rPr>
                <w:rFonts w:eastAsia="Times New Roman"/>
                <w:iCs/>
                <w:noProof/>
                <w:lang w:val="et-EE"/>
              </w:rPr>
              <w:t xml:space="preserve"> vahel</w:t>
            </w:r>
            <w:r w:rsidRPr="008F6F06">
              <w:rPr>
                <w:rFonts w:eastAsia="Times New Roman"/>
                <w:iCs/>
                <w:noProof/>
                <w:lang w:val="et-EE"/>
              </w:rPr>
              <w:t xml:space="preserve">. </w:t>
            </w:r>
            <w:ins w:id="907" w:author="Ave Osman" w:date="2025-07-18T08:54:00Z" w16du:dateUtc="2025-07-18T05:54:00Z">
              <w:r w:rsidR="0034013A">
                <w:rPr>
                  <w:rFonts w:eastAsia="Times New Roman"/>
                  <w:iCs/>
                  <w:noProof/>
                  <w:lang w:val="et-EE"/>
                </w:rPr>
                <w:t>2024. aasta</w:t>
              </w:r>
            </w:ins>
            <w:ins w:id="908" w:author="Ave Osman" w:date="2025-07-18T09:00:00Z" w16du:dateUtc="2025-07-18T06:00:00Z">
              <w:r w:rsidR="00791E92">
                <w:rPr>
                  <w:rFonts w:eastAsia="Times New Roman"/>
                  <w:iCs/>
                  <w:noProof/>
                  <w:lang w:val="et-EE"/>
                </w:rPr>
                <w:t>st on Eestil</w:t>
              </w:r>
            </w:ins>
            <w:ins w:id="909" w:author="Ave Osman" w:date="2025-07-18T08:59:00Z" w16du:dateUtc="2025-07-18T05:59:00Z">
              <w:r w:rsidR="00791E92">
                <w:rPr>
                  <w:rFonts w:eastAsia="Times New Roman"/>
                  <w:iCs/>
                  <w:noProof/>
                  <w:lang w:val="et-EE"/>
                </w:rPr>
                <w:t xml:space="preserve"> lood</w:t>
              </w:r>
            </w:ins>
            <w:ins w:id="910" w:author="Ave Osman" w:date="2025-07-18T09:00:00Z" w16du:dateUtc="2025-07-18T06:00:00Z">
              <w:r w:rsidR="00791E92">
                <w:rPr>
                  <w:rFonts w:eastAsia="Times New Roman"/>
                  <w:iCs/>
                  <w:noProof/>
                  <w:lang w:val="et-EE"/>
                </w:rPr>
                <w:t>ud</w:t>
              </w:r>
            </w:ins>
            <w:ins w:id="911" w:author="Ave Osman" w:date="2025-07-18T08:59:00Z" w16du:dateUtc="2025-07-18T05:59:00Z">
              <w:r w:rsidR="00791E92">
                <w:rPr>
                  <w:rFonts w:eastAsia="Times New Roman"/>
                  <w:iCs/>
                  <w:noProof/>
                  <w:lang w:val="et-EE"/>
                </w:rPr>
                <w:t xml:space="preserve"> ühendus</w:t>
              </w:r>
            </w:ins>
            <w:ins w:id="912" w:author="Ave Osman" w:date="2025-07-18T08:54:00Z" w16du:dateUtc="2025-07-18T05:54:00Z">
              <w:r w:rsidR="0034013A">
                <w:rPr>
                  <w:rFonts w:eastAsia="Times New Roman"/>
                  <w:iCs/>
                  <w:noProof/>
                  <w:lang w:val="et-EE"/>
                </w:rPr>
                <w:t xml:space="preserve"> </w:t>
              </w:r>
            </w:ins>
            <w:ins w:id="913" w:author="Ave Osman" w:date="2025-07-18T09:00:00Z" w16du:dateUtc="2025-07-18T06:00:00Z">
              <w:r w:rsidR="00791E92">
                <w:rPr>
                  <w:rFonts w:eastAsia="Times New Roman"/>
                  <w:iCs/>
                  <w:noProof/>
                  <w:lang w:val="et-EE"/>
                </w:rPr>
                <w:t xml:space="preserve">tagasisaatmise juhtumite haldamise süsteemi (RCMS) vahendusel </w:t>
              </w:r>
            </w:ins>
            <w:ins w:id="914" w:author="Ave Osman" w:date="2025-07-18T08:57:00Z" w16du:dateUtc="2025-07-18T05:57:00Z">
              <w:r w:rsidR="00791E92">
                <w:rPr>
                  <w:rFonts w:eastAsia="Times New Roman"/>
                  <w:iCs/>
                  <w:noProof/>
                  <w:lang w:val="et-EE"/>
                </w:rPr>
                <w:t xml:space="preserve">Armeenia, Bangladeshi, Gruusia ja Pakistaniga. </w:t>
              </w:r>
            </w:ins>
            <w:r w:rsidRPr="008F6F06">
              <w:rPr>
                <w:rFonts w:eastAsia="Times New Roman"/>
                <w:iCs/>
                <w:noProof/>
                <w:lang w:val="et-EE"/>
              </w:rPr>
              <w:t xml:space="preserve">Lisaks on eesmärk </w:t>
            </w:r>
            <w:r w:rsidR="00B11F1B">
              <w:rPr>
                <w:rFonts w:eastAsia="Times New Roman"/>
                <w:iCs/>
                <w:noProof/>
                <w:lang w:val="et-EE"/>
              </w:rPr>
              <w:t>suurendada</w:t>
            </w:r>
            <w:r w:rsidR="00B11F1B" w:rsidRPr="008F6F06">
              <w:rPr>
                <w:rFonts w:eastAsia="Times New Roman"/>
                <w:iCs/>
                <w:noProof/>
                <w:lang w:val="et-EE"/>
              </w:rPr>
              <w:t xml:space="preserve"> </w:t>
            </w:r>
            <w:r w:rsidRPr="008F6F06">
              <w:rPr>
                <w:rFonts w:eastAsia="Times New Roman"/>
                <w:iCs/>
                <w:noProof/>
                <w:lang w:val="et-EE"/>
              </w:rPr>
              <w:t>tagasisaatmisega seotud ametiasutuste ja organisatsioonide suutlikkust.</w:t>
            </w:r>
          </w:p>
          <w:p w14:paraId="4BD0E533" w14:textId="77777777" w:rsidR="00F551A0" w:rsidRPr="008F6F06" w:rsidRDefault="00F551A0" w:rsidP="004E6CFE">
            <w:pPr>
              <w:spacing w:before="0" w:after="0"/>
              <w:rPr>
                <w:rFonts w:eastAsia="Times New Roman"/>
                <w:iCs/>
                <w:noProof/>
                <w:lang w:val="et-EE"/>
              </w:rPr>
            </w:pPr>
          </w:p>
          <w:p w14:paraId="28438619" w14:textId="3B6523FC" w:rsidR="003724E1" w:rsidRPr="008F6F06" w:rsidRDefault="003724E1" w:rsidP="004E6CFE">
            <w:pPr>
              <w:spacing w:before="0" w:after="0"/>
              <w:rPr>
                <w:rFonts w:eastAsia="Times New Roman"/>
                <w:iCs/>
                <w:noProof/>
                <w:lang w:val="et-EE"/>
              </w:rPr>
            </w:pPr>
            <w:r w:rsidRPr="008F6F06">
              <w:rPr>
                <w:rFonts w:eastAsia="Times New Roman"/>
                <w:iCs/>
                <w:noProof/>
                <w:lang w:val="et-EE"/>
              </w:rPr>
              <w:t>Eesti seab prioriteediks kolmandate riikide kodanike vabatahtliku tagasipöördumise ja taasintegreerimise päritoluriigis kui kõige inimlikuma ja kulutõhusama tagasisaatmismeetodi. Kolmandate riikide kodanike vabatahtlikku tagasipöördumist korraldatakse riigieelarvest, toetatud vabatahtlikku tagasipöördumist ja taasintegreerimist rahasta</w:t>
            </w:r>
            <w:r w:rsidR="00666B85" w:rsidRPr="008F6F06">
              <w:rPr>
                <w:rFonts w:eastAsia="Times New Roman"/>
                <w:iCs/>
                <w:noProof/>
                <w:lang w:val="et-EE"/>
              </w:rPr>
              <w:t>takse</w:t>
            </w:r>
            <w:r w:rsidRPr="008F6F06">
              <w:rPr>
                <w:rFonts w:eastAsia="Times New Roman"/>
                <w:iCs/>
                <w:noProof/>
                <w:lang w:val="et-EE"/>
              </w:rPr>
              <w:t xml:space="preserve"> </w:t>
            </w:r>
            <w:r w:rsidR="000111E9" w:rsidRPr="008F6F06">
              <w:rPr>
                <w:rFonts w:eastAsia="Times New Roman"/>
                <w:iCs/>
                <w:noProof/>
                <w:lang w:val="et-EE"/>
              </w:rPr>
              <w:t>AMIF</w:t>
            </w:r>
            <w:r w:rsidR="003A259F" w:rsidRPr="008F6F06">
              <w:rPr>
                <w:rFonts w:eastAsia="Times New Roman"/>
                <w:iCs/>
                <w:noProof/>
                <w:lang w:val="et-EE"/>
              </w:rPr>
              <w:t>i</w:t>
            </w:r>
            <w:r w:rsidR="00666B85" w:rsidRPr="008F6F06">
              <w:rPr>
                <w:rFonts w:eastAsia="Times New Roman"/>
                <w:iCs/>
                <w:noProof/>
                <w:lang w:val="et-EE"/>
              </w:rPr>
              <w:t>st</w:t>
            </w:r>
            <w:r w:rsidRPr="008F6F06">
              <w:rPr>
                <w:rFonts w:eastAsia="Times New Roman"/>
                <w:iCs/>
                <w:noProof/>
                <w:lang w:val="et-EE"/>
              </w:rPr>
              <w:t>.</w:t>
            </w:r>
          </w:p>
          <w:p w14:paraId="0211DD7C" w14:textId="77777777" w:rsidR="00F551A0" w:rsidRPr="008F6F06" w:rsidRDefault="00F551A0" w:rsidP="004E6CFE">
            <w:pPr>
              <w:spacing w:before="0" w:after="0"/>
              <w:rPr>
                <w:rFonts w:eastAsia="Times New Roman"/>
                <w:iCs/>
                <w:noProof/>
                <w:lang w:val="et-EE"/>
              </w:rPr>
            </w:pPr>
          </w:p>
          <w:p w14:paraId="61649C31" w14:textId="4BA6B70D"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Alates 2009. aastast </w:t>
            </w:r>
            <w:r w:rsidR="00806B17" w:rsidRPr="008F6F06">
              <w:rPr>
                <w:rFonts w:eastAsia="Times New Roman"/>
                <w:iCs/>
                <w:noProof/>
                <w:lang w:val="et-EE"/>
              </w:rPr>
              <w:t>on</w:t>
            </w:r>
            <w:r w:rsidR="007D551E">
              <w:rPr>
                <w:rFonts w:eastAsia="Times New Roman"/>
                <w:iCs/>
                <w:noProof/>
                <w:lang w:val="et-EE"/>
              </w:rPr>
              <w:t xml:space="preserve"> toetatud</w:t>
            </w:r>
            <w:r w:rsidR="00806B17" w:rsidRPr="008F6F06">
              <w:rPr>
                <w:rFonts w:eastAsia="Times New Roman"/>
                <w:iCs/>
                <w:noProof/>
                <w:lang w:val="et-EE"/>
              </w:rPr>
              <w:t xml:space="preserve"> </w:t>
            </w:r>
            <w:r w:rsidRPr="008F6F06">
              <w:rPr>
                <w:rFonts w:eastAsia="Times New Roman"/>
                <w:iCs/>
                <w:noProof/>
                <w:lang w:val="et-EE"/>
              </w:rPr>
              <w:t>vabatahtliku tagasipöördumise ja taasintegreerimise programmi</w:t>
            </w:r>
            <w:r w:rsidR="007D551E">
              <w:rPr>
                <w:rFonts w:eastAsia="Times New Roman"/>
                <w:iCs/>
                <w:noProof/>
                <w:lang w:val="et-EE"/>
              </w:rPr>
              <w:t xml:space="preserve"> (</w:t>
            </w:r>
            <w:r w:rsidR="00997C2D">
              <w:rPr>
                <w:rFonts w:eastAsia="Times New Roman"/>
                <w:iCs/>
                <w:noProof/>
                <w:lang w:val="et-EE"/>
              </w:rPr>
              <w:t xml:space="preserve">edaspidi </w:t>
            </w:r>
            <w:r w:rsidR="007D551E" w:rsidRPr="007E60EC">
              <w:rPr>
                <w:rFonts w:eastAsia="Times New Roman"/>
                <w:i/>
                <w:noProof/>
                <w:lang w:val="et-EE"/>
              </w:rPr>
              <w:t>VARRE</w:t>
            </w:r>
            <w:r w:rsidR="007D551E">
              <w:rPr>
                <w:rFonts w:eastAsia="Times New Roman"/>
                <w:iCs/>
                <w:noProof/>
                <w:lang w:val="et-EE"/>
              </w:rPr>
              <w:t>)</w:t>
            </w:r>
            <w:r w:rsidRPr="008F6F06">
              <w:rPr>
                <w:rFonts w:eastAsia="Times New Roman"/>
                <w:iCs/>
                <w:noProof/>
                <w:lang w:val="et-EE"/>
              </w:rPr>
              <w:t xml:space="preserve"> </w:t>
            </w:r>
            <w:r w:rsidR="00806B17" w:rsidRPr="008F6F06">
              <w:rPr>
                <w:rFonts w:eastAsia="Times New Roman"/>
                <w:iCs/>
                <w:noProof/>
                <w:lang w:val="et-EE"/>
              </w:rPr>
              <w:t xml:space="preserve">rahastatud </w:t>
            </w:r>
            <w:r w:rsidRPr="008F6F06">
              <w:rPr>
                <w:rFonts w:eastAsia="Times New Roman"/>
                <w:iCs/>
                <w:noProof/>
                <w:lang w:val="et-EE"/>
              </w:rPr>
              <w:t xml:space="preserve">Euroopa Tagasipöördumisfondist või </w:t>
            </w:r>
            <w:r w:rsidR="00806B17" w:rsidRPr="008F6F06">
              <w:rPr>
                <w:rFonts w:eastAsia="Times New Roman"/>
                <w:iCs/>
                <w:noProof/>
                <w:lang w:val="et-EE"/>
              </w:rPr>
              <w:t>AMIFist</w:t>
            </w:r>
            <w:r w:rsidRPr="008F6F06">
              <w:rPr>
                <w:rFonts w:eastAsia="Times New Roman"/>
                <w:iCs/>
                <w:noProof/>
                <w:lang w:val="et-EE"/>
              </w:rPr>
              <w:t xml:space="preserve">. Olemasolevat programmi on vaja arendada </w:t>
            </w:r>
            <w:r w:rsidR="008F4364" w:rsidRPr="008F6F06">
              <w:rPr>
                <w:rFonts w:eastAsia="Times New Roman"/>
                <w:iCs/>
                <w:noProof/>
                <w:lang w:val="et-EE"/>
              </w:rPr>
              <w:t xml:space="preserve">edasi </w:t>
            </w:r>
            <w:r w:rsidRPr="008F6F06">
              <w:rPr>
                <w:rFonts w:eastAsia="Times New Roman"/>
                <w:iCs/>
                <w:noProof/>
                <w:lang w:val="et-EE"/>
              </w:rPr>
              <w:t>ja teenusevalikut laiendada. Esmatähtis on pakkuda tagasipöördujatele asjakohaseid ja kvaliteetseid teenuseid, sealhulgas nõustamist vabatahtliku tagasipöördumise ja taasintegreerimise võimaluste kohta, arstiabi, eri</w:t>
            </w:r>
            <w:r w:rsidR="00903A6E">
              <w:rPr>
                <w:rFonts w:eastAsia="Times New Roman"/>
                <w:iCs/>
                <w:noProof/>
                <w:lang w:val="et-EE"/>
              </w:rPr>
              <w:t>abi</w:t>
            </w:r>
            <w:r w:rsidRPr="008F6F06">
              <w:rPr>
                <w:rFonts w:eastAsia="Times New Roman"/>
                <w:iCs/>
                <w:noProof/>
                <w:lang w:val="et-EE"/>
              </w:rPr>
              <w:t xml:space="preserve"> haavatavatele isikutele, abi reisi ettevalmistamisel ja vajalike dokumentide hankimisel, piiratud rahalist abi</w:t>
            </w:r>
            <w:r w:rsidR="00E364BF">
              <w:rPr>
                <w:rFonts w:eastAsia="Times New Roman"/>
                <w:iCs/>
                <w:noProof/>
                <w:lang w:val="et-EE"/>
              </w:rPr>
              <w:t xml:space="preserve"> ning</w:t>
            </w:r>
            <w:r w:rsidRPr="008F6F06">
              <w:rPr>
                <w:rFonts w:eastAsia="Times New Roman"/>
                <w:iCs/>
                <w:noProof/>
                <w:lang w:val="et-EE"/>
              </w:rPr>
              <w:t xml:space="preserve"> majutust enne ja pärast tagasipöördumist. Tagasipöördumise </w:t>
            </w:r>
            <w:r w:rsidR="00E364BF">
              <w:rPr>
                <w:rFonts w:eastAsia="Times New Roman"/>
                <w:iCs/>
                <w:noProof/>
                <w:lang w:val="et-EE"/>
              </w:rPr>
              <w:t>kestlikkuse</w:t>
            </w:r>
            <w:r w:rsidR="00E364BF" w:rsidRPr="008F6F06">
              <w:rPr>
                <w:rFonts w:eastAsia="Times New Roman"/>
                <w:iCs/>
                <w:noProof/>
                <w:lang w:val="et-EE"/>
              </w:rPr>
              <w:t xml:space="preserve"> </w:t>
            </w:r>
            <w:r w:rsidRPr="008F6F06">
              <w:rPr>
                <w:rFonts w:eastAsia="Times New Roman"/>
                <w:iCs/>
                <w:noProof/>
                <w:lang w:val="et-EE"/>
              </w:rPr>
              <w:t>tagamiseks on vaja aidata inimestel</w:t>
            </w:r>
            <w:r w:rsidR="003A259F" w:rsidRPr="008F6F06">
              <w:rPr>
                <w:rFonts w:eastAsia="Times New Roman"/>
                <w:iCs/>
                <w:noProof/>
                <w:lang w:val="et-EE"/>
              </w:rPr>
              <w:t xml:space="preserve"> päritoluriigis</w:t>
            </w:r>
            <w:r w:rsidRPr="008F6F06">
              <w:rPr>
                <w:rFonts w:eastAsia="Times New Roman"/>
                <w:iCs/>
                <w:noProof/>
                <w:lang w:val="et-EE"/>
              </w:rPr>
              <w:t xml:space="preserve"> taasintegreeruda. Vajaduse</w:t>
            </w:r>
            <w:r w:rsidR="008F4364">
              <w:rPr>
                <w:rFonts w:eastAsia="Times New Roman"/>
                <w:iCs/>
                <w:noProof/>
                <w:lang w:val="et-EE"/>
              </w:rPr>
              <w:t xml:space="preserve"> korra</w:t>
            </w:r>
            <w:r w:rsidR="00806B17" w:rsidRPr="008F6F06">
              <w:rPr>
                <w:rFonts w:eastAsia="Times New Roman"/>
                <w:iCs/>
                <w:noProof/>
                <w:lang w:val="et-EE"/>
              </w:rPr>
              <w:t xml:space="preserve">l </w:t>
            </w:r>
            <w:r w:rsidRPr="008F6F06">
              <w:rPr>
                <w:rFonts w:eastAsia="Times New Roman"/>
                <w:iCs/>
                <w:noProof/>
                <w:lang w:val="et-EE"/>
              </w:rPr>
              <w:t>osutatakse tagasipöördujatele pereliikmete otsimis</w:t>
            </w:r>
            <w:r w:rsidR="00806B17" w:rsidRPr="008F6F06">
              <w:rPr>
                <w:rFonts w:eastAsia="Times New Roman"/>
                <w:iCs/>
                <w:noProof/>
                <w:lang w:val="et-EE"/>
              </w:rPr>
              <w:t>e</w:t>
            </w:r>
            <w:r w:rsidRPr="008F6F06">
              <w:rPr>
                <w:rFonts w:eastAsia="Times New Roman"/>
                <w:iCs/>
                <w:noProof/>
                <w:lang w:val="et-EE"/>
              </w:rPr>
              <w:t xml:space="preserve"> ja muid vajalikke teenuseid. </w:t>
            </w:r>
            <w:r w:rsidR="00DB2A24" w:rsidRPr="008F6F06">
              <w:rPr>
                <w:rFonts w:eastAsia="Times New Roman"/>
                <w:iCs/>
                <w:noProof/>
                <w:lang w:val="et-EE"/>
              </w:rPr>
              <w:t>Oluline</w:t>
            </w:r>
            <w:r w:rsidRPr="008F6F06">
              <w:rPr>
                <w:rFonts w:eastAsia="Times New Roman"/>
                <w:iCs/>
                <w:noProof/>
                <w:lang w:val="et-EE"/>
              </w:rPr>
              <w:t xml:space="preserve"> on</w:t>
            </w:r>
            <w:r w:rsidR="00DB2A24" w:rsidRPr="008F6F06">
              <w:rPr>
                <w:rFonts w:eastAsia="Times New Roman"/>
                <w:iCs/>
                <w:noProof/>
                <w:lang w:val="et-EE"/>
              </w:rPr>
              <w:t xml:space="preserve"> ka</w:t>
            </w:r>
            <w:r w:rsidRPr="008F6F06">
              <w:rPr>
                <w:rFonts w:eastAsia="Times New Roman"/>
                <w:iCs/>
                <w:noProof/>
                <w:lang w:val="et-EE"/>
              </w:rPr>
              <w:t xml:space="preserve"> </w:t>
            </w:r>
            <w:r w:rsidR="00DB2A24" w:rsidRPr="008F6F06">
              <w:rPr>
                <w:rFonts w:eastAsia="Times New Roman"/>
                <w:iCs/>
                <w:noProof/>
                <w:lang w:val="et-EE"/>
              </w:rPr>
              <w:t>edasta</w:t>
            </w:r>
            <w:r w:rsidR="00E364BF">
              <w:rPr>
                <w:rFonts w:eastAsia="Times New Roman"/>
                <w:iCs/>
                <w:noProof/>
                <w:lang w:val="et-EE"/>
              </w:rPr>
              <w:t>da</w:t>
            </w:r>
            <w:r w:rsidR="00DB2A24" w:rsidRPr="008F6F06">
              <w:rPr>
                <w:rFonts w:eastAsia="Times New Roman"/>
                <w:iCs/>
                <w:noProof/>
                <w:lang w:val="et-EE"/>
              </w:rPr>
              <w:t xml:space="preserve"> </w:t>
            </w:r>
            <w:r w:rsidR="00E364BF" w:rsidRPr="008F6F06">
              <w:rPr>
                <w:rFonts w:eastAsia="Times New Roman"/>
                <w:iCs/>
                <w:noProof/>
                <w:lang w:val="et-EE"/>
              </w:rPr>
              <w:t>tea</w:t>
            </w:r>
            <w:r w:rsidR="00E364BF">
              <w:rPr>
                <w:rFonts w:eastAsia="Times New Roman"/>
                <w:iCs/>
                <w:noProof/>
                <w:lang w:val="et-EE"/>
              </w:rPr>
              <w:t>vet</w:t>
            </w:r>
            <w:r w:rsidR="00E364BF" w:rsidRPr="008F6F06">
              <w:rPr>
                <w:rFonts w:eastAsia="Times New Roman"/>
                <w:iCs/>
                <w:noProof/>
                <w:lang w:val="et-EE"/>
              </w:rPr>
              <w:t xml:space="preserve"> </w:t>
            </w:r>
            <w:r w:rsidRPr="008F6F06">
              <w:rPr>
                <w:rFonts w:eastAsia="Times New Roman"/>
                <w:iCs/>
                <w:noProof/>
                <w:lang w:val="et-EE"/>
              </w:rPr>
              <w:t xml:space="preserve">vabatahtliku tagasipöördumise kohta </w:t>
            </w:r>
            <w:r w:rsidR="00DB2A24" w:rsidRPr="008F6F06">
              <w:rPr>
                <w:rFonts w:eastAsia="Times New Roman"/>
                <w:iCs/>
                <w:noProof/>
                <w:lang w:val="et-EE"/>
              </w:rPr>
              <w:t xml:space="preserve">võimalikele </w:t>
            </w:r>
            <w:r w:rsidRPr="008F6F06">
              <w:rPr>
                <w:rFonts w:eastAsia="Times New Roman"/>
                <w:iCs/>
                <w:noProof/>
                <w:lang w:val="et-EE"/>
              </w:rPr>
              <w:t>sihtrühmadele ja pädevate asutuste töötajatele.</w:t>
            </w:r>
          </w:p>
          <w:p w14:paraId="6BC8F22B" w14:textId="77777777" w:rsidR="003724E1" w:rsidRPr="008F6F06" w:rsidRDefault="003724E1" w:rsidP="004E6CFE">
            <w:pPr>
              <w:spacing w:before="0" w:after="0"/>
              <w:rPr>
                <w:rFonts w:eastAsia="Times New Roman"/>
                <w:iCs/>
                <w:noProof/>
                <w:lang w:val="et-EE"/>
              </w:rPr>
            </w:pPr>
          </w:p>
          <w:p w14:paraId="441B875D" w14:textId="0831CFB3"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2019. aastal väljastas Eesti 1208 </w:t>
            </w:r>
            <w:r w:rsidR="00DB2A24" w:rsidRPr="008F6F06">
              <w:rPr>
                <w:rFonts w:eastAsia="Times New Roman"/>
                <w:iCs/>
                <w:noProof/>
                <w:lang w:val="et-EE"/>
              </w:rPr>
              <w:t>lahkumisettekirjutust</w:t>
            </w:r>
            <w:r w:rsidRPr="008F6F06">
              <w:rPr>
                <w:rFonts w:eastAsia="Times New Roman"/>
                <w:iCs/>
                <w:noProof/>
                <w:lang w:val="et-EE"/>
              </w:rPr>
              <w:t xml:space="preserve">, millest 1000 </w:t>
            </w:r>
            <w:r w:rsidR="00DB2A24" w:rsidRPr="008F6F06">
              <w:rPr>
                <w:rFonts w:eastAsia="Times New Roman"/>
                <w:iCs/>
                <w:noProof/>
                <w:lang w:val="et-EE"/>
              </w:rPr>
              <w:t xml:space="preserve">täideti vabatahtlikult </w:t>
            </w:r>
            <w:r w:rsidRPr="008F6F06">
              <w:rPr>
                <w:rFonts w:eastAsia="Times New Roman"/>
                <w:iCs/>
                <w:noProof/>
                <w:lang w:val="et-EE"/>
              </w:rPr>
              <w:t xml:space="preserve">ja 208 </w:t>
            </w:r>
            <w:r w:rsidR="00DB2A24" w:rsidRPr="008F6F06">
              <w:rPr>
                <w:rFonts w:eastAsia="Times New Roman"/>
                <w:iCs/>
                <w:noProof/>
                <w:lang w:val="et-EE"/>
              </w:rPr>
              <w:t>sunniviisiliselt</w:t>
            </w:r>
            <w:r w:rsidRPr="008F6F06">
              <w:rPr>
                <w:rFonts w:eastAsia="Times New Roman"/>
                <w:iCs/>
                <w:noProof/>
                <w:lang w:val="et-EE"/>
              </w:rPr>
              <w:t xml:space="preserve">. </w:t>
            </w:r>
            <w:r w:rsidR="00DB2A24" w:rsidRPr="008F6F06">
              <w:rPr>
                <w:rFonts w:eastAsia="Times New Roman"/>
                <w:iCs/>
                <w:noProof/>
                <w:lang w:val="et-EE"/>
              </w:rPr>
              <w:t xml:space="preserve">VARRE </w:t>
            </w:r>
            <w:r w:rsidR="007D551E" w:rsidRPr="008F6F06">
              <w:rPr>
                <w:rFonts w:eastAsia="Times New Roman"/>
                <w:iCs/>
                <w:noProof/>
                <w:lang w:val="et-EE"/>
              </w:rPr>
              <w:t xml:space="preserve">programmis </w:t>
            </w:r>
            <w:r w:rsidR="00DB2A24" w:rsidRPr="008F6F06">
              <w:rPr>
                <w:rFonts w:eastAsia="Times New Roman"/>
                <w:iCs/>
                <w:noProof/>
                <w:lang w:val="et-EE"/>
              </w:rPr>
              <w:t>osales 132 kolmanda riigi kodanikku</w:t>
            </w:r>
            <w:r w:rsidRPr="008F6F06">
              <w:rPr>
                <w:rFonts w:eastAsia="Times New Roman"/>
                <w:iCs/>
                <w:noProof/>
                <w:lang w:val="et-EE"/>
              </w:rPr>
              <w:t>. Vabatahtlik tagasipöördumi</w:t>
            </w:r>
            <w:r w:rsidR="00DB2A24" w:rsidRPr="008F6F06">
              <w:rPr>
                <w:rFonts w:eastAsia="Times New Roman"/>
                <w:iCs/>
                <w:noProof/>
                <w:lang w:val="et-EE"/>
              </w:rPr>
              <w:t>ne</w:t>
            </w:r>
            <w:r w:rsidRPr="008F6F06">
              <w:rPr>
                <w:rFonts w:eastAsia="Times New Roman"/>
                <w:iCs/>
                <w:noProof/>
                <w:lang w:val="et-EE"/>
              </w:rPr>
              <w:t xml:space="preserve"> on </w:t>
            </w:r>
            <w:r w:rsidR="00DB2A24" w:rsidRPr="008F6F06">
              <w:rPr>
                <w:rFonts w:eastAsia="Times New Roman"/>
                <w:iCs/>
                <w:noProof/>
                <w:lang w:val="et-EE"/>
              </w:rPr>
              <w:t>aja jooksul kasvanud</w:t>
            </w:r>
            <w:r w:rsidRPr="008F6F06">
              <w:rPr>
                <w:rFonts w:eastAsia="Times New Roman"/>
                <w:iCs/>
                <w:noProof/>
                <w:lang w:val="et-EE"/>
              </w:rPr>
              <w:t xml:space="preserve">, näiteks </w:t>
            </w:r>
            <w:r w:rsidR="00E364BF" w:rsidRPr="008F6F06">
              <w:rPr>
                <w:rFonts w:eastAsia="Times New Roman"/>
                <w:iCs/>
                <w:noProof/>
                <w:lang w:val="et-EE"/>
              </w:rPr>
              <w:t xml:space="preserve">oli </w:t>
            </w:r>
            <w:r w:rsidRPr="008F6F06">
              <w:rPr>
                <w:rFonts w:eastAsia="Times New Roman"/>
                <w:iCs/>
                <w:noProof/>
                <w:lang w:val="et-EE"/>
              </w:rPr>
              <w:t>2014. aastal 313 sunniviisilist, 174 vabatahtlikku ja 23</w:t>
            </w:r>
            <w:r w:rsidR="00806B17" w:rsidRPr="008F6F06">
              <w:rPr>
                <w:rFonts w:eastAsia="Times New Roman"/>
                <w:iCs/>
                <w:noProof/>
                <w:lang w:val="et-EE"/>
              </w:rPr>
              <w:t xml:space="preserve"> </w:t>
            </w:r>
            <w:r w:rsidR="00DB2A24" w:rsidRPr="008F6F06">
              <w:rPr>
                <w:rFonts w:eastAsia="Times New Roman"/>
                <w:iCs/>
                <w:noProof/>
                <w:lang w:val="et-EE"/>
              </w:rPr>
              <w:t>VARRE</w:t>
            </w:r>
            <w:r w:rsidRPr="008F6F06">
              <w:rPr>
                <w:rFonts w:eastAsia="Times New Roman"/>
                <w:iCs/>
                <w:noProof/>
                <w:lang w:val="et-EE"/>
              </w:rPr>
              <w:t xml:space="preserve"> </w:t>
            </w:r>
            <w:r w:rsidR="00DB2A24" w:rsidRPr="008F6F06">
              <w:rPr>
                <w:rFonts w:eastAsia="Times New Roman"/>
                <w:iCs/>
                <w:noProof/>
                <w:lang w:val="et-EE"/>
              </w:rPr>
              <w:t>kaasabil tagasipöördumist</w:t>
            </w:r>
            <w:r w:rsidRPr="008F6F06">
              <w:rPr>
                <w:rFonts w:eastAsia="Times New Roman"/>
                <w:iCs/>
                <w:noProof/>
                <w:lang w:val="et-EE"/>
              </w:rPr>
              <w:t xml:space="preserve">. COVID-19 pandeemia on </w:t>
            </w:r>
            <w:r w:rsidR="00DB2A24" w:rsidRPr="008F6F06">
              <w:rPr>
                <w:rFonts w:eastAsia="Times New Roman"/>
                <w:iCs/>
                <w:noProof/>
                <w:lang w:val="et-EE"/>
              </w:rPr>
              <w:t xml:space="preserve">kohati </w:t>
            </w:r>
            <w:r w:rsidRPr="008F6F06">
              <w:rPr>
                <w:rFonts w:eastAsia="Times New Roman"/>
                <w:iCs/>
                <w:noProof/>
                <w:lang w:val="et-EE"/>
              </w:rPr>
              <w:t xml:space="preserve">mõjutanud </w:t>
            </w:r>
            <w:r w:rsidR="00622151" w:rsidRPr="008F6F06">
              <w:rPr>
                <w:rFonts w:eastAsia="Times New Roman"/>
                <w:iCs/>
                <w:noProof/>
                <w:lang w:val="et-EE"/>
              </w:rPr>
              <w:t xml:space="preserve">tagasisaatmistegevusi </w:t>
            </w:r>
            <w:r w:rsidR="00806B17" w:rsidRPr="008F6F06">
              <w:rPr>
                <w:rFonts w:eastAsia="Times New Roman"/>
                <w:iCs/>
                <w:noProof/>
                <w:lang w:val="et-EE"/>
              </w:rPr>
              <w:t>aastatel 2020–2021</w:t>
            </w:r>
            <w:r w:rsidRPr="008F6F06">
              <w:rPr>
                <w:rFonts w:eastAsia="Times New Roman"/>
                <w:iCs/>
                <w:noProof/>
                <w:lang w:val="et-EE"/>
              </w:rPr>
              <w:t xml:space="preserve">. Mõnel juhul on kolmandate riikide kodanike tagasisaatmist </w:t>
            </w:r>
            <w:r w:rsidR="00E25B46" w:rsidRPr="008F6F06">
              <w:rPr>
                <w:rFonts w:eastAsia="Times New Roman"/>
                <w:iCs/>
                <w:noProof/>
                <w:lang w:val="et-EE"/>
              </w:rPr>
              <w:t xml:space="preserve">olnud keerulisem korraldada </w:t>
            </w:r>
            <w:r w:rsidRPr="008F6F06">
              <w:rPr>
                <w:rFonts w:eastAsia="Times New Roman"/>
                <w:iCs/>
                <w:noProof/>
                <w:lang w:val="et-EE"/>
              </w:rPr>
              <w:t>lendude nappuse või tühistamise, ebaselgete karantiinimeetmete jms tõttu. Pandeemia võib mõjutada tagasisaatmistegevus</w:t>
            </w:r>
            <w:r w:rsidR="00DB2A24" w:rsidRPr="008F6F06">
              <w:rPr>
                <w:rFonts w:eastAsia="Times New Roman"/>
                <w:iCs/>
                <w:noProof/>
                <w:lang w:val="et-EE"/>
              </w:rPr>
              <w:t>i</w:t>
            </w:r>
            <w:r w:rsidRPr="008F6F06">
              <w:rPr>
                <w:rFonts w:eastAsia="Times New Roman"/>
                <w:iCs/>
                <w:noProof/>
                <w:lang w:val="et-EE"/>
              </w:rPr>
              <w:t xml:space="preserve"> ka eelseisval </w:t>
            </w:r>
            <w:r w:rsidRPr="008F6F06">
              <w:rPr>
                <w:rFonts w:eastAsia="Times New Roman"/>
                <w:iCs/>
                <w:noProof/>
                <w:lang w:val="et-EE"/>
              </w:rPr>
              <w:lastRenderedPageBreak/>
              <w:t>programmi</w:t>
            </w:r>
            <w:r w:rsidR="001E40EC">
              <w:rPr>
                <w:rFonts w:eastAsia="Times New Roman"/>
                <w:iCs/>
                <w:noProof/>
                <w:lang w:val="et-EE"/>
              </w:rPr>
              <w:t xml:space="preserve">töö </w:t>
            </w:r>
            <w:r w:rsidRPr="008F6F06">
              <w:rPr>
                <w:rFonts w:eastAsia="Times New Roman"/>
                <w:iCs/>
                <w:noProof/>
                <w:lang w:val="et-EE"/>
              </w:rPr>
              <w:t>perioodil, kuid PPA ja Eestis tagasisaatmis</w:t>
            </w:r>
            <w:r w:rsidR="00DB2A24" w:rsidRPr="008F6F06">
              <w:rPr>
                <w:rFonts w:eastAsia="Times New Roman"/>
                <w:iCs/>
                <w:noProof/>
                <w:lang w:val="et-EE"/>
              </w:rPr>
              <w:t>ega</w:t>
            </w:r>
            <w:r w:rsidRPr="008F6F06">
              <w:rPr>
                <w:rFonts w:eastAsia="Times New Roman"/>
                <w:iCs/>
                <w:noProof/>
                <w:lang w:val="et-EE"/>
              </w:rPr>
              <w:t xml:space="preserve"> tegelevad rahvusvahelised organisatsioonid on</w:t>
            </w:r>
            <w:r w:rsidR="00DB2A24" w:rsidRPr="008F6F06">
              <w:rPr>
                <w:rFonts w:eastAsia="Times New Roman"/>
                <w:iCs/>
                <w:noProof/>
                <w:lang w:val="et-EE"/>
              </w:rPr>
              <w:t xml:space="preserve"> selleks</w:t>
            </w:r>
            <w:r w:rsidRPr="008F6F06">
              <w:rPr>
                <w:rFonts w:eastAsia="Times New Roman"/>
                <w:iCs/>
                <w:noProof/>
                <w:lang w:val="et-EE"/>
              </w:rPr>
              <w:t xml:space="preserve"> paremini ette valmistatud.</w:t>
            </w:r>
          </w:p>
          <w:p w14:paraId="3AA4621D" w14:textId="77777777" w:rsidR="00F551A0" w:rsidRPr="008F6F06" w:rsidRDefault="00F551A0" w:rsidP="004E6CFE">
            <w:pPr>
              <w:spacing w:before="0" w:after="0"/>
              <w:rPr>
                <w:rFonts w:eastAsia="Times New Roman"/>
                <w:iCs/>
                <w:noProof/>
                <w:lang w:val="et-EE"/>
              </w:rPr>
            </w:pPr>
          </w:p>
          <w:p w14:paraId="2324F065" w14:textId="5CECC10D" w:rsidR="003724E1" w:rsidRPr="008F6F06" w:rsidRDefault="003724E1" w:rsidP="004E6CFE">
            <w:pPr>
              <w:spacing w:before="0" w:after="0"/>
              <w:rPr>
                <w:rFonts w:eastAsia="Times New Roman"/>
                <w:iCs/>
                <w:noProof/>
                <w:lang w:val="et-EE"/>
              </w:rPr>
            </w:pPr>
            <w:r w:rsidRPr="008F6F06">
              <w:rPr>
                <w:rFonts w:eastAsia="Times New Roman"/>
                <w:iCs/>
                <w:noProof/>
                <w:lang w:val="et-EE"/>
              </w:rPr>
              <w:t>Sunniviisiline tagasisaatmine on osa tõhusast tagasisaatmispoliitikast</w:t>
            </w:r>
            <w:r w:rsidR="00806B17" w:rsidRPr="008F6F06">
              <w:rPr>
                <w:rFonts w:eastAsia="Times New Roman"/>
                <w:iCs/>
                <w:noProof/>
                <w:lang w:val="et-EE"/>
              </w:rPr>
              <w:t>.</w:t>
            </w:r>
            <w:r w:rsidR="000111E9" w:rsidRPr="008F6F06">
              <w:rPr>
                <w:rFonts w:eastAsia="Times New Roman"/>
                <w:iCs/>
                <w:noProof/>
                <w:lang w:val="et-EE"/>
              </w:rPr>
              <w:t xml:space="preserve"> </w:t>
            </w:r>
            <w:r w:rsidR="00452DF1" w:rsidRPr="008F6F06">
              <w:rPr>
                <w:rFonts w:eastAsia="Times New Roman"/>
                <w:iCs/>
                <w:noProof/>
                <w:lang w:val="et-EE"/>
              </w:rPr>
              <w:t>S</w:t>
            </w:r>
            <w:r w:rsidRPr="008F6F06">
              <w:rPr>
                <w:rFonts w:eastAsia="Times New Roman"/>
                <w:iCs/>
                <w:noProof/>
                <w:lang w:val="et-EE"/>
              </w:rPr>
              <w:t xml:space="preserve">unniviisilise tagasisaatmise </w:t>
            </w:r>
            <w:r w:rsidR="00452DF1" w:rsidRPr="008F6F06">
              <w:rPr>
                <w:rFonts w:eastAsia="Times New Roman"/>
                <w:iCs/>
                <w:noProof/>
                <w:lang w:val="et-EE"/>
              </w:rPr>
              <w:t xml:space="preserve">tegevusi rahastatakse </w:t>
            </w:r>
            <w:r w:rsidRPr="008F6F06">
              <w:rPr>
                <w:rFonts w:eastAsia="Times New Roman"/>
                <w:iCs/>
                <w:noProof/>
                <w:lang w:val="et-EE"/>
              </w:rPr>
              <w:t>osaliselt</w:t>
            </w:r>
            <w:r w:rsidR="00452DF1" w:rsidRPr="008F6F06">
              <w:rPr>
                <w:rFonts w:eastAsia="Times New Roman"/>
                <w:iCs/>
                <w:noProof/>
                <w:lang w:val="et-EE"/>
              </w:rPr>
              <w:t xml:space="preserve"> AMIFist</w:t>
            </w:r>
            <w:r w:rsidRPr="008F6F06">
              <w:rPr>
                <w:rFonts w:eastAsia="Times New Roman"/>
                <w:iCs/>
                <w:noProof/>
                <w:lang w:val="et-EE"/>
              </w:rPr>
              <w:t xml:space="preserve">, </w:t>
            </w:r>
            <w:r w:rsidR="00806B17" w:rsidRPr="008F6F06">
              <w:rPr>
                <w:rFonts w:eastAsia="Times New Roman"/>
                <w:iCs/>
                <w:noProof/>
                <w:lang w:val="et-EE"/>
              </w:rPr>
              <w:t xml:space="preserve">lisaks </w:t>
            </w:r>
            <w:r w:rsidRPr="008F6F06">
              <w:rPr>
                <w:rFonts w:eastAsia="Times New Roman"/>
                <w:iCs/>
                <w:noProof/>
                <w:lang w:val="et-EE"/>
              </w:rPr>
              <w:t xml:space="preserve">riigieelarvest ja Frontexist. </w:t>
            </w:r>
            <w:r w:rsidR="00756CC7">
              <w:rPr>
                <w:rFonts w:eastAsia="Times New Roman"/>
                <w:iCs/>
                <w:noProof/>
                <w:lang w:val="et-EE"/>
              </w:rPr>
              <w:t>Peale</w:t>
            </w:r>
            <w:r w:rsidR="00756CC7" w:rsidRPr="008F6F06">
              <w:rPr>
                <w:rFonts w:eastAsia="Times New Roman"/>
                <w:iCs/>
                <w:noProof/>
                <w:lang w:val="et-EE"/>
              </w:rPr>
              <w:t xml:space="preserve"> </w:t>
            </w:r>
            <w:r w:rsidRPr="008F6F06">
              <w:rPr>
                <w:rFonts w:eastAsia="Times New Roman"/>
                <w:iCs/>
                <w:noProof/>
                <w:lang w:val="et-EE"/>
              </w:rPr>
              <w:t>sunniviisilise tagasisaatmise</w:t>
            </w:r>
            <w:r w:rsidR="00452DF1" w:rsidRPr="008F6F06">
              <w:rPr>
                <w:rFonts w:eastAsia="Times New Roman"/>
                <w:iCs/>
                <w:noProof/>
                <w:lang w:val="et-EE"/>
              </w:rPr>
              <w:t>ga seotud</w:t>
            </w:r>
            <w:r w:rsidRPr="008F6F06">
              <w:rPr>
                <w:rFonts w:eastAsia="Times New Roman"/>
                <w:iCs/>
                <w:noProof/>
                <w:lang w:val="et-EE"/>
              </w:rPr>
              <w:t xml:space="preserve"> </w:t>
            </w:r>
            <w:r w:rsidR="00452DF1" w:rsidRPr="008F6F06">
              <w:rPr>
                <w:rFonts w:eastAsia="Times New Roman"/>
                <w:iCs/>
                <w:noProof/>
                <w:lang w:val="et-EE"/>
              </w:rPr>
              <w:t>transpordi</w:t>
            </w:r>
            <w:r w:rsidRPr="008F6F06">
              <w:rPr>
                <w:rFonts w:eastAsia="Times New Roman"/>
                <w:iCs/>
                <w:noProof/>
                <w:lang w:val="et-EE"/>
              </w:rPr>
              <w:t xml:space="preserve"> korraldamise on oluline pakkuda sihtrühmale vajalikku abi, sealhulgas </w:t>
            </w:r>
            <w:r w:rsidR="00974422" w:rsidRPr="008F6F06">
              <w:rPr>
                <w:rFonts w:eastAsia="Times New Roman"/>
                <w:iCs/>
                <w:noProof/>
                <w:lang w:val="et-EE"/>
              </w:rPr>
              <w:t xml:space="preserve">pärast tagasipöördumist esmakulude katmiseks </w:t>
            </w:r>
            <w:r w:rsidRPr="008F6F06">
              <w:rPr>
                <w:rFonts w:eastAsia="Times New Roman"/>
                <w:iCs/>
                <w:noProof/>
                <w:lang w:val="et-EE"/>
              </w:rPr>
              <w:t xml:space="preserve">piiratud rahalist abi </w:t>
            </w:r>
            <w:r w:rsidR="00974422">
              <w:rPr>
                <w:rFonts w:eastAsia="Times New Roman"/>
                <w:iCs/>
                <w:noProof/>
                <w:lang w:val="et-EE"/>
              </w:rPr>
              <w:t>ja</w:t>
            </w:r>
            <w:r w:rsidR="00974422" w:rsidRPr="008F6F06">
              <w:rPr>
                <w:rFonts w:eastAsia="Times New Roman"/>
                <w:iCs/>
                <w:noProof/>
                <w:lang w:val="et-EE"/>
              </w:rPr>
              <w:t xml:space="preserve"> </w:t>
            </w:r>
            <w:r w:rsidRPr="008F6F06">
              <w:rPr>
                <w:rFonts w:eastAsia="Times New Roman"/>
                <w:iCs/>
                <w:noProof/>
                <w:lang w:val="et-EE"/>
              </w:rPr>
              <w:t>eri</w:t>
            </w:r>
            <w:r w:rsidR="00903A6E">
              <w:rPr>
                <w:rFonts w:eastAsia="Times New Roman"/>
                <w:iCs/>
                <w:noProof/>
                <w:lang w:val="et-EE"/>
              </w:rPr>
              <w:t>abi</w:t>
            </w:r>
            <w:r w:rsidRPr="008F6F06">
              <w:rPr>
                <w:rFonts w:eastAsia="Times New Roman"/>
                <w:iCs/>
                <w:noProof/>
                <w:lang w:val="et-EE"/>
              </w:rPr>
              <w:t xml:space="preserve"> haavatavatele isikutele. Vajaduse</w:t>
            </w:r>
            <w:r w:rsidR="00756CC7">
              <w:rPr>
                <w:rFonts w:eastAsia="Times New Roman"/>
                <w:iCs/>
                <w:noProof/>
                <w:lang w:val="et-EE"/>
              </w:rPr>
              <w:t xml:space="preserve"> korra</w:t>
            </w:r>
            <w:r w:rsidR="00806B17" w:rsidRPr="008F6F06">
              <w:rPr>
                <w:rFonts w:eastAsia="Times New Roman"/>
                <w:iCs/>
                <w:noProof/>
                <w:lang w:val="et-EE"/>
              </w:rPr>
              <w:t>l</w:t>
            </w:r>
            <w:r w:rsidRPr="008F6F06">
              <w:rPr>
                <w:rFonts w:eastAsia="Times New Roman"/>
                <w:iCs/>
                <w:noProof/>
                <w:lang w:val="et-EE"/>
              </w:rPr>
              <w:t xml:space="preserve"> osutatakse sihtrühmale </w:t>
            </w:r>
            <w:r w:rsidR="00806B17" w:rsidRPr="008F6F06">
              <w:rPr>
                <w:rFonts w:eastAsia="Times New Roman"/>
                <w:iCs/>
                <w:noProof/>
                <w:lang w:val="et-EE"/>
              </w:rPr>
              <w:t xml:space="preserve">ka </w:t>
            </w:r>
            <w:r w:rsidRPr="008F6F06">
              <w:rPr>
                <w:rFonts w:eastAsia="Times New Roman"/>
                <w:iCs/>
                <w:noProof/>
                <w:lang w:val="et-EE"/>
              </w:rPr>
              <w:t>muid teenuseid</w:t>
            </w:r>
            <w:r w:rsidR="00806B17" w:rsidRPr="008F6F06">
              <w:rPr>
                <w:rFonts w:eastAsia="Times New Roman"/>
                <w:iCs/>
                <w:noProof/>
                <w:lang w:val="et-EE"/>
              </w:rPr>
              <w:t xml:space="preserve">, </w:t>
            </w:r>
            <w:r w:rsidRPr="008F6F06">
              <w:rPr>
                <w:rFonts w:eastAsia="Times New Roman"/>
                <w:iCs/>
                <w:noProof/>
                <w:lang w:val="et-EE"/>
              </w:rPr>
              <w:t xml:space="preserve">nt arstiabi. Haavatavatele isikutele pakutakse </w:t>
            </w:r>
            <w:r w:rsidR="00756CC7">
              <w:rPr>
                <w:rFonts w:eastAsia="Times New Roman"/>
                <w:iCs/>
                <w:noProof/>
                <w:lang w:val="et-EE"/>
              </w:rPr>
              <w:t>lisa</w:t>
            </w:r>
            <w:r w:rsidRPr="008F6F06">
              <w:rPr>
                <w:rFonts w:eastAsia="Times New Roman"/>
                <w:iCs/>
                <w:noProof/>
                <w:lang w:val="et-EE"/>
              </w:rPr>
              <w:t xml:space="preserve">abi. </w:t>
            </w:r>
            <w:r w:rsidR="000111E9" w:rsidRPr="008F6F06">
              <w:rPr>
                <w:rFonts w:eastAsia="Times New Roman"/>
                <w:iCs/>
                <w:noProof/>
                <w:lang w:val="et-EE"/>
              </w:rPr>
              <w:t>AMIF</w:t>
            </w:r>
            <w:r w:rsidRPr="008F6F06">
              <w:rPr>
                <w:rFonts w:eastAsia="Times New Roman"/>
                <w:iCs/>
                <w:noProof/>
                <w:lang w:val="et-EE"/>
              </w:rPr>
              <w:t>i meetmed täiendavad riigieelarvest rahastatavaid</w:t>
            </w:r>
            <w:r w:rsidR="00756CC7">
              <w:rPr>
                <w:rFonts w:eastAsia="Times New Roman"/>
                <w:iCs/>
                <w:noProof/>
                <w:lang w:val="et-EE"/>
              </w:rPr>
              <w:t xml:space="preserve"> meetmeid</w:t>
            </w:r>
            <w:r w:rsidRPr="008F6F06">
              <w:rPr>
                <w:rFonts w:eastAsia="Times New Roman"/>
                <w:iCs/>
                <w:noProof/>
                <w:lang w:val="et-EE"/>
              </w:rPr>
              <w:t xml:space="preserve">. </w:t>
            </w:r>
            <w:r w:rsidR="00946F46" w:rsidRPr="008F6F06">
              <w:rPr>
                <w:rFonts w:eastAsia="Times New Roman"/>
                <w:iCs/>
                <w:noProof/>
                <w:lang w:val="et-EE"/>
              </w:rPr>
              <w:t>AMIFi toel arendatakse edasi s</w:t>
            </w:r>
            <w:r w:rsidRPr="008F6F06">
              <w:rPr>
                <w:rFonts w:eastAsia="Times New Roman"/>
                <w:iCs/>
                <w:noProof/>
                <w:lang w:val="et-EE"/>
              </w:rPr>
              <w:t>unniviisilise tagasisaatmise</w:t>
            </w:r>
            <w:r w:rsidR="00946F46" w:rsidRPr="008F6F06">
              <w:rPr>
                <w:rFonts w:eastAsia="Times New Roman"/>
                <w:iCs/>
                <w:noProof/>
                <w:lang w:val="et-EE"/>
              </w:rPr>
              <w:t xml:space="preserve"> kõiki etappe hõlmavat</w:t>
            </w:r>
            <w:r w:rsidRPr="008F6F06">
              <w:rPr>
                <w:rFonts w:eastAsia="Times New Roman"/>
                <w:iCs/>
                <w:noProof/>
                <w:lang w:val="et-EE"/>
              </w:rPr>
              <w:t xml:space="preserve"> </w:t>
            </w:r>
            <w:r w:rsidR="00946F46" w:rsidRPr="008F6F06">
              <w:rPr>
                <w:rFonts w:eastAsia="Times New Roman"/>
                <w:iCs/>
                <w:noProof/>
                <w:lang w:val="et-EE"/>
              </w:rPr>
              <w:t xml:space="preserve">sõltumatu vaatlemise </w:t>
            </w:r>
            <w:r w:rsidRPr="008F6F06">
              <w:rPr>
                <w:rFonts w:eastAsia="Times New Roman"/>
                <w:iCs/>
                <w:noProof/>
                <w:lang w:val="et-EE"/>
              </w:rPr>
              <w:t>süsteemi.</w:t>
            </w:r>
          </w:p>
          <w:p w14:paraId="5B270784" w14:textId="77777777" w:rsidR="003724E1" w:rsidRPr="008F6F06" w:rsidRDefault="003724E1" w:rsidP="004E6CFE">
            <w:pPr>
              <w:spacing w:before="0" w:after="0"/>
              <w:rPr>
                <w:rFonts w:eastAsia="Times New Roman"/>
                <w:iCs/>
                <w:noProof/>
                <w:lang w:val="et-EE"/>
              </w:rPr>
            </w:pPr>
          </w:p>
          <w:p w14:paraId="6F909616" w14:textId="27025246"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2018. aastal avati uus kinnipidamiskeskus, </w:t>
            </w:r>
            <w:r w:rsidR="00946F46" w:rsidRPr="008F6F06">
              <w:rPr>
                <w:rFonts w:eastAsia="Times New Roman"/>
                <w:iCs/>
                <w:noProof/>
                <w:lang w:val="et-EE"/>
              </w:rPr>
              <w:t>ku</w:t>
            </w:r>
            <w:r w:rsidR="00756CC7">
              <w:rPr>
                <w:rFonts w:eastAsia="Times New Roman"/>
                <w:iCs/>
                <w:noProof/>
                <w:lang w:val="et-EE"/>
              </w:rPr>
              <w:t>hu</w:t>
            </w:r>
            <w:r w:rsidR="00946F46" w:rsidRPr="008F6F06">
              <w:rPr>
                <w:rFonts w:eastAsia="Times New Roman"/>
                <w:iCs/>
                <w:noProof/>
                <w:lang w:val="et-EE"/>
              </w:rPr>
              <w:t xml:space="preserve"> saab majutada</w:t>
            </w:r>
            <w:r w:rsidRPr="008F6F06">
              <w:rPr>
                <w:rFonts w:eastAsia="Times New Roman"/>
                <w:iCs/>
                <w:noProof/>
                <w:lang w:val="et-EE"/>
              </w:rPr>
              <w:t xml:space="preserve"> kuni 123 tagasipöördujat ja </w:t>
            </w:r>
            <w:r w:rsidR="007F42A0" w:rsidRPr="008F6F06">
              <w:rPr>
                <w:rFonts w:eastAsia="Times New Roman"/>
                <w:iCs/>
                <w:noProof/>
                <w:lang w:val="et-EE"/>
              </w:rPr>
              <w:t xml:space="preserve">rahvusvahelise kaitse </w:t>
            </w:r>
            <w:r w:rsidRPr="008F6F06">
              <w:rPr>
                <w:rFonts w:eastAsia="Times New Roman"/>
                <w:iCs/>
                <w:noProof/>
                <w:lang w:val="et-EE"/>
              </w:rPr>
              <w:t>taotlejat</w:t>
            </w:r>
            <w:r w:rsidR="00756CC7">
              <w:rPr>
                <w:rFonts w:eastAsia="Times New Roman"/>
                <w:iCs/>
                <w:noProof/>
                <w:lang w:val="et-EE"/>
              </w:rPr>
              <w:t>.</w:t>
            </w:r>
            <w:r w:rsidRPr="008F6F06">
              <w:rPr>
                <w:rFonts w:eastAsia="Times New Roman"/>
                <w:iCs/>
                <w:noProof/>
                <w:lang w:val="et-EE"/>
              </w:rPr>
              <w:t xml:space="preserve"> </w:t>
            </w:r>
            <w:r w:rsidR="00756CC7">
              <w:rPr>
                <w:rFonts w:eastAsia="Times New Roman"/>
                <w:iCs/>
                <w:noProof/>
                <w:lang w:val="et-EE"/>
              </w:rPr>
              <w:t>E</w:t>
            </w:r>
            <w:r w:rsidRPr="008F6F06">
              <w:rPr>
                <w:rFonts w:eastAsia="Times New Roman"/>
                <w:iCs/>
                <w:noProof/>
                <w:lang w:val="et-EE"/>
              </w:rPr>
              <w:t>elmises oli kohti 80 inimesele. Kuigi uues keskuses on vana</w:t>
            </w:r>
            <w:r w:rsidR="00946F46" w:rsidRPr="008F6F06">
              <w:rPr>
                <w:rFonts w:eastAsia="Times New Roman"/>
                <w:iCs/>
                <w:noProof/>
                <w:lang w:val="et-EE"/>
              </w:rPr>
              <w:t>ga</w:t>
            </w:r>
            <w:r w:rsidRPr="008F6F06">
              <w:rPr>
                <w:rFonts w:eastAsia="Times New Roman"/>
                <w:iCs/>
                <w:noProof/>
                <w:lang w:val="et-EE"/>
              </w:rPr>
              <w:t xml:space="preserve"> võrreldes mugavamad elutingimused, on siiski oluline </w:t>
            </w:r>
            <w:r w:rsidR="00756CC7" w:rsidRPr="008F6F06">
              <w:rPr>
                <w:rFonts w:eastAsia="Times New Roman"/>
                <w:iCs/>
                <w:noProof/>
                <w:lang w:val="et-EE"/>
              </w:rPr>
              <w:t xml:space="preserve">arendada </w:t>
            </w:r>
            <w:r w:rsidRPr="008F6F06">
              <w:rPr>
                <w:rFonts w:eastAsia="Times New Roman"/>
                <w:iCs/>
                <w:noProof/>
                <w:lang w:val="et-EE"/>
              </w:rPr>
              <w:t xml:space="preserve">kinnipidamistingimusi </w:t>
            </w:r>
            <w:r w:rsidR="00946F46" w:rsidRPr="008F6F06">
              <w:rPr>
                <w:rFonts w:eastAsia="Times New Roman"/>
                <w:iCs/>
                <w:noProof/>
                <w:lang w:val="et-EE"/>
              </w:rPr>
              <w:t xml:space="preserve">edasi </w:t>
            </w:r>
            <w:r w:rsidRPr="008F6F06">
              <w:rPr>
                <w:rFonts w:eastAsia="Times New Roman"/>
                <w:iCs/>
                <w:noProof/>
                <w:lang w:val="et-EE"/>
              </w:rPr>
              <w:t xml:space="preserve">ja osutada </w:t>
            </w:r>
            <w:r w:rsidR="00946F46" w:rsidRPr="008F6F06">
              <w:rPr>
                <w:rFonts w:eastAsia="Times New Roman"/>
                <w:iCs/>
                <w:noProof/>
                <w:lang w:val="et-EE"/>
              </w:rPr>
              <w:t xml:space="preserve">vajalikke </w:t>
            </w:r>
            <w:r w:rsidRPr="008F6F06">
              <w:rPr>
                <w:rFonts w:eastAsia="Times New Roman"/>
                <w:iCs/>
                <w:noProof/>
                <w:lang w:val="et-EE"/>
              </w:rPr>
              <w:t>teenuseid (nt tervishoiuteenused, nõustamine</w:t>
            </w:r>
            <w:r w:rsidR="00756CC7">
              <w:rPr>
                <w:rFonts w:eastAsia="Times New Roman"/>
                <w:iCs/>
                <w:noProof/>
                <w:lang w:val="et-EE"/>
              </w:rPr>
              <w:t xml:space="preserve"> ja</w:t>
            </w:r>
            <w:r w:rsidRPr="008F6F06">
              <w:rPr>
                <w:rFonts w:eastAsia="Times New Roman"/>
                <w:iCs/>
                <w:noProof/>
                <w:lang w:val="et-EE"/>
              </w:rPr>
              <w:t xml:space="preserve"> vaba aja tegevused), võttes arvesse õiguskantsleri soovitusi ning 2018. aasta</w:t>
            </w:r>
            <w:r w:rsidR="00946F46" w:rsidRPr="008F6F06">
              <w:rPr>
                <w:rFonts w:eastAsia="Times New Roman"/>
                <w:iCs/>
                <w:noProof/>
                <w:lang w:val="et-EE"/>
              </w:rPr>
              <w:t>l</w:t>
            </w:r>
            <w:r w:rsidRPr="008F6F06">
              <w:rPr>
                <w:rFonts w:eastAsia="Times New Roman"/>
                <w:iCs/>
                <w:noProof/>
                <w:lang w:val="et-EE"/>
              </w:rPr>
              <w:t xml:space="preserve"> </w:t>
            </w:r>
            <w:r w:rsidR="00946F46" w:rsidRPr="008F6F06">
              <w:rPr>
                <w:rFonts w:eastAsia="Times New Roman"/>
                <w:iCs/>
                <w:noProof/>
                <w:lang w:val="et-EE"/>
              </w:rPr>
              <w:t>Eesti</w:t>
            </w:r>
            <w:r w:rsidR="00A21806" w:rsidRPr="008F6F06">
              <w:rPr>
                <w:rFonts w:eastAsia="Times New Roman"/>
                <w:iCs/>
                <w:noProof/>
                <w:lang w:val="et-EE"/>
              </w:rPr>
              <w:t>le antud</w:t>
            </w:r>
            <w:r w:rsidR="00946F46" w:rsidRPr="008F6F06">
              <w:rPr>
                <w:rFonts w:eastAsia="Times New Roman"/>
                <w:iCs/>
                <w:noProof/>
                <w:lang w:val="et-EE"/>
              </w:rPr>
              <w:t xml:space="preserve"> </w:t>
            </w:r>
            <w:r w:rsidRPr="008F6F06">
              <w:rPr>
                <w:rFonts w:eastAsia="Times New Roman"/>
                <w:iCs/>
                <w:noProof/>
                <w:lang w:val="et-EE"/>
              </w:rPr>
              <w:t xml:space="preserve">hinnanguid Schengeni </w:t>
            </w:r>
            <w:r w:rsidRPr="008F6F06">
              <w:rPr>
                <w:rFonts w:eastAsia="Times New Roman"/>
                <w:i/>
                <w:noProof/>
                <w:lang w:val="et-EE"/>
              </w:rPr>
              <w:t>acquis</w:t>
            </w:r>
            <w:r w:rsidRPr="008F6F06">
              <w:rPr>
                <w:rFonts w:eastAsia="Times New Roman"/>
                <w:iCs/>
                <w:noProof/>
                <w:lang w:val="et-EE"/>
              </w:rPr>
              <w:t>’ kohaldamise kohta tagasisaatmise valdkonnas.</w:t>
            </w:r>
          </w:p>
          <w:p w14:paraId="5E9E4F4F" w14:textId="77777777" w:rsidR="00F551A0" w:rsidRPr="008F6F06" w:rsidRDefault="00F551A0" w:rsidP="004E6CFE">
            <w:pPr>
              <w:spacing w:before="0" w:after="0"/>
              <w:rPr>
                <w:rFonts w:eastAsia="Times New Roman"/>
                <w:iCs/>
                <w:noProof/>
                <w:lang w:val="et-EE"/>
              </w:rPr>
            </w:pPr>
          </w:p>
          <w:p w14:paraId="7F8C0BA8" w14:textId="284333AF" w:rsidR="003724E1" w:rsidRDefault="003724E1" w:rsidP="004E6CFE">
            <w:pPr>
              <w:spacing w:before="0" w:after="0"/>
              <w:rPr>
                <w:rFonts w:eastAsia="Times New Roman"/>
                <w:iCs/>
                <w:noProof/>
                <w:lang w:val="et-EE"/>
              </w:rPr>
            </w:pPr>
            <w:r w:rsidRPr="008F6F06">
              <w:rPr>
                <w:rFonts w:eastAsia="Times New Roman"/>
                <w:iCs/>
                <w:noProof/>
                <w:lang w:val="et-EE"/>
              </w:rPr>
              <w:t xml:space="preserve">Järgmised tegevused on kaetud riigieelarvest </w:t>
            </w:r>
            <w:r w:rsidR="00806B17" w:rsidRPr="008F6F06">
              <w:rPr>
                <w:rFonts w:eastAsia="Times New Roman"/>
                <w:iCs/>
                <w:noProof/>
                <w:lang w:val="et-EE"/>
              </w:rPr>
              <w:t xml:space="preserve">ja täiendavad </w:t>
            </w:r>
            <w:r w:rsidR="000111E9" w:rsidRPr="008F6F06">
              <w:rPr>
                <w:rFonts w:eastAsia="Times New Roman"/>
                <w:iCs/>
                <w:noProof/>
                <w:lang w:val="et-EE"/>
              </w:rPr>
              <w:t>AMIFi</w:t>
            </w:r>
            <w:r w:rsidR="00806B17" w:rsidRPr="008F6F06">
              <w:rPr>
                <w:rFonts w:eastAsia="Times New Roman"/>
                <w:iCs/>
                <w:noProof/>
                <w:lang w:val="et-EE"/>
              </w:rPr>
              <w:t>t</w:t>
            </w:r>
            <w:r w:rsidRPr="008F6F06">
              <w:rPr>
                <w:rFonts w:eastAsia="Times New Roman"/>
                <w:iCs/>
                <w:noProof/>
                <w:lang w:val="et-EE"/>
              </w:rPr>
              <w:t>: tagasisaatmisoperatsioonide ettevalmistamine</w:t>
            </w:r>
            <w:r w:rsidR="00756CC7">
              <w:rPr>
                <w:rFonts w:eastAsia="Times New Roman"/>
                <w:iCs/>
                <w:noProof/>
                <w:lang w:val="et-EE"/>
              </w:rPr>
              <w:t>,</w:t>
            </w:r>
            <w:r w:rsidR="00806B17" w:rsidRPr="008F6F06">
              <w:rPr>
                <w:rFonts w:eastAsia="Times New Roman"/>
                <w:iCs/>
                <w:noProof/>
                <w:lang w:val="et-EE"/>
              </w:rPr>
              <w:t xml:space="preserve"> sh </w:t>
            </w:r>
            <w:r w:rsidRPr="008F6F06">
              <w:rPr>
                <w:rFonts w:eastAsia="Times New Roman"/>
                <w:iCs/>
                <w:noProof/>
                <w:lang w:val="et-EE"/>
              </w:rPr>
              <w:t xml:space="preserve">kolmandate riikide kodanike </w:t>
            </w:r>
            <w:r w:rsidR="00B71B05">
              <w:rPr>
                <w:rFonts w:eastAsia="Times New Roman"/>
                <w:iCs/>
                <w:noProof/>
                <w:lang w:val="et-EE"/>
              </w:rPr>
              <w:t>tuvastamine</w:t>
            </w:r>
            <w:r w:rsidRPr="008F6F06">
              <w:rPr>
                <w:rFonts w:eastAsia="Times New Roman"/>
                <w:iCs/>
                <w:noProof/>
                <w:lang w:val="et-EE"/>
              </w:rPr>
              <w:t>, reisidokumentide hankimine, väljasaatmine</w:t>
            </w:r>
            <w:r w:rsidR="00A21806" w:rsidRPr="008F6F06">
              <w:rPr>
                <w:rFonts w:eastAsia="Times New Roman"/>
                <w:iCs/>
                <w:noProof/>
                <w:lang w:val="et-EE"/>
              </w:rPr>
              <w:t xml:space="preserve"> (osaliselt)</w:t>
            </w:r>
            <w:r w:rsidR="00756CC7">
              <w:rPr>
                <w:rFonts w:eastAsia="Times New Roman"/>
                <w:iCs/>
                <w:noProof/>
                <w:lang w:val="et-EE"/>
              </w:rPr>
              <w:t xml:space="preserve"> </w:t>
            </w:r>
            <w:r w:rsidR="00097568">
              <w:rPr>
                <w:rFonts w:eastAsia="Times New Roman"/>
                <w:iCs/>
                <w:noProof/>
                <w:lang w:val="et-EE"/>
              </w:rPr>
              <w:t>ja</w:t>
            </w:r>
            <w:r w:rsidRPr="008F6F06">
              <w:rPr>
                <w:rFonts w:eastAsia="Times New Roman"/>
                <w:iCs/>
                <w:noProof/>
                <w:lang w:val="et-EE"/>
              </w:rPr>
              <w:t xml:space="preserve"> abi kolmandate riikide kodanikele, kes </w:t>
            </w:r>
            <w:r w:rsidR="00A21806" w:rsidRPr="008F6F06">
              <w:rPr>
                <w:rFonts w:eastAsia="Times New Roman"/>
                <w:iCs/>
                <w:noProof/>
                <w:lang w:val="et-EE"/>
              </w:rPr>
              <w:t>ei kuulu VARRE sihtrühma</w:t>
            </w:r>
            <w:r w:rsidRPr="008F6F06">
              <w:rPr>
                <w:rFonts w:eastAsia="Times New Roman"/>
                <w:iCs/>
                <w:noProof/>
                <w:lang w:val="et-EE"/>
              </w:rPr>
              <w:t>.</w:t>
            </w:r>
            <w:r w:rsidR="00756CC7" w:rsidRPr="008F6F06">
              <w:rPr>
                <w:rFonts w:eastAsia="Times New Roman"/>
                <w:iCs/>
                <w:noProof/>
                <w:lang w:val="et-EE"/>
              </w:rPr>
              <w:t xml:space="preserve"> </w:t>
            </w:r>
            <w:r w:rsidR="00756CC7">
              <w:rPr>
                <w:rFonts w:eastAsia="Times New Roman"/>
                <w:iCs/>
                <w:noProof/>
                <w:lang w:val="et-EE"/>
              </w:rPr>
              <w:t>L</w:t>
            </w:r>
            <w:r w:rsidR="00756CC7" w:rsidRPr="008F6F06">
              <w:rPr>
                <w:rFonts w:eastAsia="Times New Roman"/>
                <w:iCs/>
                <w:noProof/>
                <w:lang w:val="et-EE"/>
              </w:rPr>
              <w:t xml:space="preserve">oetelu ei ole </w:t>
            </w:r>
            <w:r w:rsidR="007D551E">
              <w:rPr>
                <w:rFonts w:eastAsia="Times New Roman"/>
                <w:iCs/>
                <w:noProof/>
                <w:lang w:val="et-EE"/>
              </w:rPr>
              <w:t>lõplik</w:t>
            </w:r>
            <w:r w:rsidR="00756CC7">
              <w:rPr>
                <w:rFonts w:eastAsia="Times New Roman"/>
                <w:iCs/>
                <w:noProof/>
                <w:lang w:val="et-EE"/>
              </w:rPr>
              <w:t>.</w:t>
            </w:r>
          </w:p>
          <w:p w14:paraId="35229518" w14:textId="77777777" w:rsidR="00C347A4" w:rsidRPr="008F6F06" w:rsidRDefault="00C347A4" w:rsidP="004E6CFE">
            <w:pPr>
              <w:spacing w:before="0" w:after="0"/>
              <w:rPr>
                <w:rFonts w:eastAsia="Times New Roman"/>
                <w:iCs/>
                <w:noProof/>
                <w:lang w:val="et-EE"/>
              </w:rPr>
            </w:pPr>
          </w:p>
          <w:p w14:paraId="34723B04" w14:textId="2C1228FF" w:rsidR="00971F66" w:rsidRDefault="00B71B05" w:rsidP="004E6CFE">
            <w:pPr>
              <w:spacing w:before="0" w:after="0"/>
              <w:rPr>
                <w:rFonts w:eastAsia="Times New Roman"/>
                <w:iCs/>
                <w:noProof/>
                <w:lang w:val="et-EE"/>
              </w:rPr>
            </w:pPr>
            <w:r>
              <w:rPr>
                <w:rFonts w:eastAsia="Times New Roman"/>
                <w:iCs/>
                <w:noProof/>
                <w:lang w:val="et-EE"/>
              </w:rPr>
              <w:t>Nende s</w:t>
            </w:r>
            <w:r w:rsidR="00806B17" w:rsidRPr="008F6F06">
              <w:rPr>
                <w:rFonts w:eastAsia="Times New Roman"/>
                <w:iCs/>
                <w:noProof/>
                <w:lang w:val="et-EE"/>
              </w:rPr>
              <w:t>isse</w:t>
            </w:r>
            <w:r w:rsidR="003724E1" w:rsidRPr="008F6F06">
              <w:rPr>
                <w:rFonts w:eastAsia="Times New Roman"/>
                <w:iCs/>
                <w:noProof/>
                <w:lang w:val="et-EE"/>
              </w:rPr>
              <w:t>rändajate arv, kelle</w:t>
            </w:r>
            <w:r w:rsidR="00445842" w:rsidRPr="008F6F06">
              <w:rPr>
                <w:rFonts w:eastAsia="Times New Roman"/>
                <w:iCs/>
                <w:noProof/>
                <w:lang w:val="et-EE"/>
              </w:rPr>
              <w:t>le</w:t>
            </w:r>
            <w:r w:rsidR="003724E1" w:rsidRPr="008F6F06">
              <w:rPr>
                <w:rFonts w:eastAsia="Times New Roman"/>
                <w:iCs/>
                <w:noProof/>
                <w:lang w:val="et-EE"/>
              </w:rPr>
              <w:t xml:space="preserve"> on tehtud </w:t>
            </w:r>
            <w:r w:rsidR="00445842" w:rsidRPr="008F6F06">
              <w:rPr>
                <w:rFonts w:eastAsia="Times New Roman"/>
                <w:iCs/>
                <w:noProof/>
                <w:lang w:val="et-EE"/>
              </w:rPr>
              <w:t>lahkumisettekirjutus</w:t>
            </w:r>
            <w:r w:rsidR="003724E1" w:rsidRPr="008F6F06">
              <w:rPr>
                <w:rFonts w:eastAsia="Times New Roman"/>
                <w:iCs/>
                <w:noProof/>
                <w:lang w:val="et-EE"/>
              </w:rPr>
              <w:t>, on aasta-aastalt suurenenud. 2016.</w:t>
            </w:r>
            <w:r w:rsidR="00B83272">
              <w:rPr>
                <w:rFonts w:eastAsia="Times New Roman"/>
                <w:iCs/>
                <w:noProof/>
                <w:lang w:val="et-EE"/>
              </w:rPr>
              <w:t> </w:t>
            </w:r>
            <w:r w:rsidR="003724E1" w:rsidRPr="008F6F06">
              <w:rPr>
                <w:rFonts w:eastAsia="Times New Roman"/>
                <w:iCs/>
                <w:noProof/>
                <w:lang w:val="et-EE"/>
              </w:rPr>
              <w:t xml:space="preserve">aastal väljastas </w:t>
            </w:r>
            <w:r w:rsidR="00806B17" w:rsidRPr="008F6F06">
              <w:rPr>
                <w:rFonts w:eastAsia="Times New Roman"/>
                <w:iCs/>
                <w:noProof/>
                <w:lang w:val="et-EE"/>
              </w:rPr>
              <w:t>PPA</w:t>
            </w:r>
            <w:r w:rsidR="003724E1" w:rsidRPr="008F6F06">
              <w:rPr>
                <w:rFonts w:eastAsia="Times New Roman"/>
                <w:iCs/>
                <w:noProof/>
                <w:lang w:val="et-EE"/>
              </w:rPr>
              <w:t xml:space="preserve"> 507 </w:t>
            </w:r>
            <w:r w:rsidR="00445842" w:rsidRPr="008F6F06">
              <w:rPr>
                <w:rFonts w:eastAsia="Times New Roman"/>
                <w:iCs/>
                <w:noProof/>
                <w:lang w:val="et-EE"/>
              </w:rPr>
              <w:t>lahkumisettekirjutust,</w:t>
            </w:r>
            <w:r w:rsidR="003724E1" w:rsidRPr="008F6F06">
              <w:rPr>
                <w:rFonts w:eastAsia="Times New Roman"/>
                <w:iCs/>
                <w:noProof/>
                <w:lang w:val="et-EE"/>
              </w:rPr>
              <w:t xml:space="preserve"> 2020. aastal </w:t>
            </w:r>
            <w:r w:rsidR="00445842" w:rsidRPr="008F6F06">
              <w:rPr>
                <w:rFonts w:eastAsia="Times New Roman"/>
                <w:iCs/>
                <w:noProof/>
                <w:lang w:val="et-EE"/>
              </w:rPr>
              <w:t xml:space="preserve">juba </w:t>
            </w:r>
            <w:r w:rsidR="003724E1" w:rsidRPr="008F6F06">
              <w:rPr>
                <w:rFonts w:eastAsia="Times New Roman"/>
                <w:iCs/>
                <w:noProof/>
                <w:lang w:val="et-EE"/>
              </w:rPr>
              <w:t xml:space="preserve">1232. Aastate jooksul on Eestis kinnipeetud </w:t>
            </w:r>
            <w:r w:rsidR="001B5F3F" w:rsidRPr="008F6F06">
              <w:rPr>
                <w:rFonts w:eastAsia="Times New Roman"/>
                <w:iCs/>
                <w:noProof/>
                <w:lang w:val="et-EE"/>
              </w:rPr>
              <w:t>seadusliku aluseta viibivate</w:t>
            </w:r>
            <w:r w:rsidR="003724E1" w:rsidRPr="008F6F06">
              <w:rPr>
                <w:rFonts w:eastAsia="Times New Roman"/>
                <w:iCs/>
                <w:noProof/>
                <w:lang w:val="et-EE"/>
              </w:rPr>
              <w:t xml:space="preserve"> kolmandate riikide kodanike arvu mõjutanud </w:t>
            </w:r>
            <w:r w:rsidR="003724E1" w:rsidRPr="00A83F96">
              <w:rPr>
                <w:rFonts w:eastAsia="Times New Roman"/>
                <w:iCs/>
                <w:noProof/>
                <w:lang w:val="et-EE"/>
              </w:rPr>
              <w:t>Vene</w:t>
            </w:r>
            <w:r w:rsidR="007D551E" w:rsidRPr="00A83F96">
              <w:rPr>
                <w:rFonts w:eastAsia="Times New Roman"/>
                <w:iCs/>
                <w:noProof/>
                <w:lang w:val="et-EE"/>
              </w:rPr>
              <w:t>maa</w:t>
            </w:r>
            <w:r w:rsidR="003724E1" w:rsidRPr="00A83F96">
              <w:rPr>
                <w:rFonts w:eastAsia="Times New Roman"/>
                <w:iCs/>
                <w:noProof/>
                <w:lang w:val="et-EE"/>
              </w:rPr>
              <w:t xml:space="preserve"> ja Ukraina lähedus</w:t>
            </w:r>
            <w:r w:rsidR="00756CC7" w:rsidRPr="00A83F96">
              <w:rPr>
                <w:rFonts w:eastAsia="Times New Roman"/>
                <w:iCs/>
                <w:noProof/>
                <w:lang w:val="et-EE"/>
              </w:rPr>
              <w:t xml:space="preserve"> – need </w:t>
            </w:r>
            <w:r w:rsidR="003724E1" w:rsidRPr="00A83F96">
              <w:rPr>
                <w:rFonts w:eastAsia="Times New Roman"/>
                <w:iCs/>
                <w:noProof/>
                <w:lang w:val="et-EE"/>
              </w:rPr>
              <w:t>on endiselt Eestisse suundu</w:t>
            </w:r>
            <w:r w:rsidRPr="00A83F96">
              <w:rPr>
                <w:rFonts w:eastAsia="Times New Roman"/>
                <w:iCs/>
                <w:noProof/>
                <w:lang w:val="et-EE"/>
              </w:rPr>
              <w:t>misel</w:t>
            </w:r>
            <w:r w:rsidR="003724E1" w:rsidRPr="00A83F96">
              <w:rPr>
                <w:rFonts w:eastAsia="Times New Roman"/>
                <w:iCs/>
                <w:noProof/>
                <w:lang w:val="et-EE"/>
              </w:rPr>
              <w:t xml:space="preserve"> </w:t>
            </w:r>
            <w:r w:rsidRPr="00A83F96">
              <w:rPr>
                <w:rFonts w:eastAsia="Times New Roman"/>
                <w:iCs/>
                <w:noProof/>
                <w:lang w:val="et-EE"/>
              </w:rPr>
              <w:t xml:space="preserve">peamised </w:t>
            </w:r>
            <w:r w:rsidR="001B5F3F" w:rsidRPr="00A83F96">
              <w:rPr>
                <w:rFonts w:eastAsia="Times New Roman"/>
                <w:iCs/>
                <w:noProof/>
                <w:lang w:val="et-EE"/>
              </w:rPr>
              <w:t>lähte</w:t>
            </w:r>
            <w:r w:rsidR="003724E1" w:rsidRPr="00A83F96">
              <w:rPr>
                <w:rFonts w:eastAsia="Times New Roman"/>
                <w:iCs/>
                <w:noProof/>
                <w:lang w:val="et-EE"/>
              </w:rPr>
              <w:t xml:space="preserve">- või transiidiriigid. </w:t>
            </w:r>
            <w:r w:rsidR="000C343D" w:rsidRPr="00A83F96">
              <w:rPr>
                <w:rFonts w:eastAsia="Times New Roman"/>
                <w:iCs/>
                <w:noProof/>
                <w:lang w:val="et-EE"/>
              </w:rPr>
              <w:t xml:space="preserve">Euroopa Liidu sõlmitud viisavabastuslepingud on suurendanud </w:t>
            </w:r>
            <w:r w:rsidR="00971F66" w:rsidRPr="00A83F96">
              <w:rPr>
                <w:rFonts w:eastAsia="Times New Roman"/>
                <w:iCs/>
                <w:noProof/>
                <w:lang w:val="et-EE"/>
              </w:rPr>
              <w:t>sisserännet Gruusiast, Ukrainast ja Molodvast ning sellega seoses ka nendes riikidest pärit kodanike viibimisaja rikkumiste arvu</w:t>
            </w:r>
            <w:r w:rsidR="003724E1" w:rsidRPr="00A83F96">
              <w:rPr>
                <w:rFonts w:eastAsia="Times New Roman"/>
                <w:iCs/>
                <w:noProof/>
                <w:lang w:val="et-EE"/>
              </w:rPr>
              <w:t>.</w:t>
            </w:r>
            <w:r w:rsidR="003724E1" w:rsidRPr="008F6F06">
              <w:rPr>
                <w:rFonts w:eastAsia="Times New Roman"/>
                <w:iCs/>
                <w:noProof/>
                <w:lang w:val="et-EE"/>
              </w:rPr>
              <w:t xml:space="preserve"> Viimastel aastatel on aga märkimisväärselt suurenenud ka Aasiast (Vietnam, Bangladesh, Afganistan) ja Aafrikast (Nige</w:t>
            </w:r>
            <w:r w:rsidR="00756CC7">
              <w:rPr>
                <w:rFonts w:eastAsia="Times New Roman"/>
                <w:iCs/>
                <w:noProof/>
                <w:lang w:val="et-EE"/>
              </w:rPr>
              <w:t>e</w:t>
            </w:r>
            <w:r w:rsidR="003724E1" w:rsidRPr="008F6F06">
              <w:rPr>
                <w:rFonts w:eastAsia="Times New Roman"/>
                <w:iCs/>
                <w:noProof/>
                <w:lang w:val="et-EE"/>
              </w:rPr>
              <w:t xml:space="preserve">ria, Kamerun) pärit </w:t>
            </w:r>
            <w:r w:rsidR="00DE3553" w:rsidRPr="008F6F06">
              <w:rPr>
                <w:rFonts w:eastAsia="Times New Roman"/>
                <w:iCs/>
                <w:noProof/>
                <w:lang w:val="et-EE"/>
              </w:rPr>
              <w:t xml:space="preserve">seadusliku aluseta viibivate </w:t>
            </w:r>
            <w:r w:rsidR="003724E1" w:rsidRPr="008F6F06">
              <w:rPr>
                <w:rFonts w:eastAsia="Times New Roman"/>
                <w:iCs/>
                <w:noProof/>
                <w:lang w:val="et-EE"/>
              </w:rPr>
              <w:t xml:space="preserve">kolmandate riikide kodanike arv. </w:t>
            </w:r>
            <w:r w:rsidR="00971F66" w:rsidRPr="008F6F06">
              <w:rPr>
                <w:rFonts w:eastAsia="Times New Roman"/>
                <w:iCs/>
                <w:noProof/>
                <w:lang w:val="et-EE"/>
              </w:rPr>
              <w:t>Kuna ebaseaduslikult saabuvate kolmandate riikide kodanike arv kasvab üha erinevamate päritoluriikide tõttu, muutu</w:t>
            </w:r>
            <w:r w:rsidR="00EC7FFC">
              <w:rPr>
                <w:rFonts w:eastAsia="Times New Roman"/>
                <w:iCs/>
                <w:noProof/>
                <w:lang w:val="et-EE"/>
              </w:rPr>
              <w:t>b</w:t>
            </w:r>
            <w:r w:rsidR="00971F66" w:rsidRPr="008F6F06">
              <w:rPr>
                <w:rFonts w:eastAsia="Times New Roman"/>
                <w:iCs/>
                <w:noProof/>
                <w:lang w:val="et-EE"/>
              </w:rPr>
              <w:t xml:space="preserve"> tagasisaatmisprotsess keerukamaks ja ka kulukamaks.</w:t>
            </w:r>
          </w:p>
          <w:p w14:paraId="76888633" w14:textId="77777777" w:rsidR="00971F66" w:rsidRDefault="00971F66" w:rsidP="004E6CFE">
            <w:pPr>
              <w:spacing w:before="0" w:after="0"/>
              <w:rPr>
                <w:rFonts w:eastAsia="Times New Roman"/>
                <w:iCs/>
                <w:noProof/>
                <w:lang w:val="et-EE"/>
              </w:rPr>
            </w:pPr>
          </w:p>
          <w:p w14:paraId="551CE47A" w14:textId="02E60165"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Lähiaastatel </w:t>
            </w:r>
            <w:r w:rsidR="00E27FCF" w:rsidRPr="008F6F06">
              <w:rPr>
                <w:rFonts w:eastAsia="Times New Roman"/>
                <w:iCs/>
                <w:noProof/>
                <w:lang w:val="et-EE"/>
              </w:rPr>
              <w:t>võivad</w:t>
            </w:r>
            <w:r w:rsidRPr="008F6F06">
              <w:rPr>
                <w:rFonts w:eastAsia="Times New Roman"/>
                <w:iCs/>
                <w:noProof/>
                <w:lang w:val="et-EE"/>
              </w:rPr>
              <w:t xml:space="preserve"> ebaseadusliku rände</w:t>
            </w:r>
            <w:r w:rsidR="00DE3553" w:rsidRPr="008F6F06">
              <w:rPr>
                <w:rFonts w:eastAsia="Times New Roman"/>
                <w:iCs/>
                <w:noProof/>
                <w:lang w:val="et-EE"/>
              </w:rPr>
              <w:t xml:space="preserve"> </w:t>
            </w:r>
            <w:r w:rsidRPr="008F6F06">
              <w:rPr>
                <w:rFonts w:eastAsia="Times New Roman"/>
                <w:iCs/>
                <w:noProof/>
                <w:lang w:val="et-EE"/>
              </w:rPr>
              <w:t xml:space="preserve">vood ELi naaberriikide poliitilise ja majandusliku olukorra tõttu </w:t>
            </w:r>
            <w:r w:rsidR="00E27FCF" w:rsidRPr="008F6F06">
              <w:rPr>
                <w:rFonts w:eastAsia="Times New Roman"/>
                <w:iCs/>
                <w:noProof/>
                <w:lang w:val="et-EE"/>
              </w:rPr>
              <w:t xml:space="preserve">veelgi </w:t>
            </w:r>
            <w:r w:rsidRPr="008F6F06">
              <w:rPr>
                <w:rFonts w:eastAsia="Times New Roman"/>
                <w:iCs/>
                <w:noProof/>
                <w:lang w:val="et-EE"/>
              </w:rPr>
              <w:t>suurene</w:t>
            </w:r>
            <w:r w:rsidR="00E27FCF" w:rsidRPr="008F6F06">
              <w:rPr>
                <w:rFonts w:eastAsia="Times New Roman"/>
                <w:iCs/>
                <w:noProof/>
                <w:lang w:val="et-EE"/>
              </w:rPr>
              <w:t>d</w:t>
            </w:r>
            <w:r w:rsidRPr="008F6F06">
              <w:rPr>
                <w:rFonts w:eastAsia="Times New Roman"/>
                <w:iCs/>
                <w:noProof/>
                <w:lang w:val="et-EE"/>
              </w:rPr>
              <w:t xml:space="preserve">a. </w:t>
            </w:r>
            <w:r w:rsidR="00A83F96" w:rsidRPr="00BE4A50">
              <w:rPr>
                <w:rFonts w:eastAsia="Times New Roman"/>
                <w:iCs/>
                <w:noProof/>
                <w:lang w:val="et-EE"/>
              </w:rPr>
              <w:t xml:space="preserve">Täiendava riskina peab Eesti olema valmis olukordadeks, kus sisserändajaid kasutatakse ära Euroopa Liidu liikmesriikide destabiliseerimise eesmärgil. </w:t>
            </w:r>
            <w:r w:rsidR="00A83F96" w:rsidRPr="00BE4A50">
              <w:rPr>
                <w:szCs w:val="24"/>
                <w:lang w:val="et-EE"/>
              </w:rPr>
              <w:t>Katsumuseks on ka põgenike kriis, mille on põhjustanud Venemaa agressioon Ukraina vastu.</w:t>
            </w:r>
            <w:r w:rsidR="00A83F96" w:rsidRPr="00BE4A50">
              <w:rPr>
                <w:rFonts w:eastAsia="Times New Roman"/>
                <w:iCs/>
                <w:noProof/>
                <w:lang w:val="et-EE"/>
              </w:rPr>
              <w:t xml:space="preserve"> </w:t>
            </w:r>
          </w:p>
          <w:p w14:paraId="31604AF4" w14:textId="77777777" w:rsidR="00F551A0" w:rsidRPr="008F6F06" w:rsidRDefault="00F551A0" w:rsidP="004E6CFE">
            <w:pPr>
              <w:spacing w:before="0" w:after="0"/>
              <w:rPr>
                <w:rFonts w:eastAsia="Times New Roman"/>
                <w:iCs/>
                <w:noProof/>
                <w:lang w:val="et-EE"/>
              </w:rPr>
            </w:pPr>
          </w:p>
          <w:p w14:paraId="45F3ECEC" w14:textId="1DCBFA48" w:rsidR="003724E1" w:rsidRPr="008F6F06" w:rsidRDefault="003724E1" w:rsidP="004E6CFE">
            <w:pPr>
              <w:spacing w:before="0" w:after="0"/>
              <w:rPr>
                <w:rFonts w:eastAsia="Times New Roman"/>
                <w:iCs/>
                <w:noProof/>
                <w:lang w:val="et-EE"/>
              </w:rPr>
            </w:pPr>
            <w:r w:rsidRPr="008F6F06">
              <w:rPr>
                <w:rFonts w:eastAsia="Times New Roman"/>
                <w:iCs/>
                <w:noProof/>
                <w:lang w:val="et-EE"/>
              </w:rPr>
              <w:t>2019.</w:t>
            </w:r>
            <w:r w:rsidR="00B83272">
              <w:rPr>
                <w:rFonts w:eastAsia="Times New Roman"/>
                <w:iCs/>
                <w:noProof/>
                <w:lang w:val="et-EE"/>
              </w:rPr>
              <w:t> </w:t>
            </w:r>
            <w:r w:rsidRPr="008F6F06">
              <w:rPr>
                <w:rFonts w:eastAsia="Times New Roman"/>
                <w:iCs/>
                <w:noProof/>
                <w:lang w:val="et-EE"/>
              </w:rPr>
              <w:t xml:space="preserve">aastal oli </w:t>
            </w:r>
            <w:r w:rsidR="004C4D4B" w:rsidRPr="008F6F06">
              <w:rPr>
                <w:rFonts w:eastAsia="Times New Roman"/>
                <w:iCs/>
                <w:noProof/>
                <w:lang w:val="et-EE"/>
              </w:rPr>
              <w:t xml:space="preserve">lahkumisettekirjutuse </w:t>
            </w:r>
            <w:r w:rsidRPr="008F6F06">
              <w:rPr>
                <w:rFonts w:eastAsia="Times New Roman"/>
                <w:iCs/>
                <w:noProof/>
                <w:lang w:val="et-EE"/>
              </w:rPr>
              <w:t>täitmise määr 96%</w:t>
            </w:r>
            <w:r w:rsidR="00B91F9F">
              <w:rPr>
                <w:rFonts w:eastAsia="Times New Roman"/>
                <w:iCs/>
                <w:noProof/>
                <w:lang w:val="et-EE"/>
              </w:rPr>
              <w:t>.</w:t>
            </w:r>
            <w:r w:rsidRPr="008F6F06">
              <w:rPr>
                <w:rFonts w:eastAsia="Times New Roman"/>
                <w:iCs/>
                <w:noProof/>
                <w:lang w:val="et-EE"/>
              </w:rPr>
              <w:t xml:space="preserve"> 2020. aastal langes see </w:t>
            </w:r>
            <w:r w:rsidR="00B91F9F">
              <w:rPr>
                <w:rFonts w:eastAsia="Times New Roman"/>
                <w:iCs/>
                <w:noProof/>
                <w:lang w:val="et-EE"/>
              </w:rPr>
              <w:t>esi</w:t>
            </w:r>
            <w:r w:rsidRPr="008F6F06">
              <w:rPr>
                <w:rFonts w:eastAsia="Times New Roman"/>
                <w:iCs/>
                <w:noProof/>
                <w:lang w:val="et-EE"/>
              </w:rPr>
              <w:t>alg</w:t>
            </w:r>
            <w:r w:rsidR="00B91F9F">
              <w:rPr>
                <w:rFonts w:eastAsia="Times New Roman"/>
                <w:iCs/>
                <w:noProof/>
                <w:lang w:val="et-EE"/>
              </w:rPr>
              <w:t>u</w:t>
            </w:r>
            <w:r w:rsidRPr="008F6F06">
              <w:rPr>
                <w:rFonts w:eastAsia="Times New Roman"/>
                <w:iCs/>
                <w:noProof/>
                <w:lang w:val="et-EE"/>
              </w:rPr>
              <w:t xml:space="preserve"> COVID-19 reisipiirangute tõttu 83%-le (2020. aasta mai andme</w:t>
            </w:r>
            <w:r w:rsidR="004C4D4B" w:rsidRPr="008F6F06">
              <w:rPr>
                <w:rFonts w:eastAsia="Times New Roman"/>
                <w:iCs/>
                <w:noProof/>
                <w:lang w:val="et-EE"/>
              </w:rPr>
              <w:t>d</w:t>
            </w:r>
            <w:r w:rsidRPr="008F6F06">
              <w:rPr>
                <w:rFonts w:eastAsia="Times New Roman"/>
                <w:iCs/>
                <w:noProof/>
                <w:lang w:val="et-EE"/>
              </w:rPr>
              <w:t xml:space="preserve">), kuid tõusis </w:t>
            </w:r>
            <w:r w:rsidR="00B91F9F">
              <w:rPr>
                <w:rFonts w:eastAsia="Times New Roman"/>
                <w:iCs/>
                <w:noProof/>
                <w:lang w:val="et-EE"/>
              </w:rPr>
              <w:t xml:space="preserve">seejärel </w:t>
            </w:r>
            <w:r w:rsidRPr="008F6F06">
              <w:rPr>
                <w:rFonts w:eastAsia="Times New Roman"/>
                <w:iCs/>
                <w:noProof/>
                <w:lang w:val="et-EE"/>
              </w:rPr>
              <w:t xml:space="preserve">94%-le (2021. aasta oktoobri andmed). On tavaline, et </w:t>
            </w:r>
            <w:r w:rsidR="00B91F9F">
              <w:rPr>
                <w:rFonts w:eastAsia="Times New Roman"/>
                <w:iCs/>
                <w:noProof/>
                <w:lang w:val="et-EE"/>
              </w:rPr>
              <w:t>mõnel</w:t>
            </w:r>
            <w:r w:rsidR="00B91F9F" w:rsidRPr="008F6F06">
              <w:rPr>
                <w:rFonts w:eastAsia="Times New Roman"/>
                <w:iCs/>
                <w:noProof/>
                <w:lang w:val="et-EE"/>
              </w:rPr>
              <w:t xml:space="preserve"> </w:t>
            </w:r>
            <w:r w:rsidRPr="008F6F06">
              <w:rPr>
                <w:rFonts w:eastAsia="Times New Roman"/>
                <w:iCs/>
                <w:noProof/>
                <w:lang w:val="et-EE"/>
              </w:rPr>
              <w:t>aasta</w:t>
            </w:r>
            <w:r w:rsidR="004C4D4B" w:rsidRPr="008F6F06">
              <w:rPr>
                <w:rFonts w:eastAsia="Times New Roman"/>
                <w:iCs/>
                <w:noProof/>
                <w:lang w:val="et-EE"/>
              </w:rPr>
              <w:t>l tehtud lahkumisettekirjutuste täitmi</w:t>
            </w:r>
            <w:r w:rsidR="00B15D7F">
              <w:rPr>
                <w:rFonts w:eastAsia="Times New Roman"/>
                <w:iCs/>
                <w:noProof/>
                <w:lang w:val="et-EE"/>
              </w:rPr>
              <w:t>s</w:t>
            </w:r>
            <w:r w:rsidR="004C4D4B" w:rsidRPr="008F6F06">
              <w:rPr>
                <w:rFonts w:eastAsia="Times New Roman"/>
                <w:iCs/>
                <w:noProof/>
                <w:lang w:val="et-EE"/>
              </w:rPr>
              <w:t>e</w:t>
            </w:r>
            <w:r w:rsidR="00B15D7F">
              <w:rPr>
                <w:rFonts w:eastAsia="Times New Roman"/>
                <w:iCs/>
                <w:noProof/>
                <w:lang w:val="et-EE"/>
              </w:rPr>
              <w:t xml:space="preserve"> määr</w:t>
            </w:r>
            <w:r w:rsidR="004C4D4B" w:rsidRPr="008F6F06">
              <w:rPr>
                <w:rFonts w:eastAsia="Times New Roman"/>
                <w:iCs/>
                <w:noProof/>
                <w:lang w:val="et-EE"/>
              </w:rPr>
              <w:t xml:space="preserve"> tõuseb aja möödudes</w:t>
            </w:r>
            <w:r w:rsidRPr="008F6F06">
              <w:rPr>
                <w:rFonts w:eastAsia="Times New Roman"/>
                <w:iCs/>
                <w:noProof/>
                <w:lang w:val="et-EE"/>
              </w:rPr>
              <w:t xml:space="preserve">. Ebaseaduslikult riigis viibivate või töötavate kolmandate riikide kodanike tuvastamiseks teeb </w:t>
            </w:r>
            <w:r w:rsidR="00427EF0">
              <w:rPr>
                <w:rFonts w:eastAsia="Times New Roman"/>
                <w:iCs/>
                <w:noProof/>
                <w:lang w:val="et-EE"/>
              </w:rPr>
              <w:t xml:space="preserve">PPA </w:t>
            </w:r>
            <w:r w:rsidRPr="008F6F06">
              <w:rPr>
                <w:rFonts w:eastAsia="Times New Roman"/>
                <w:iCs/>
                <w:noProof/>
                <w:lang w:val="et-EE"/>
              </w:rPr>
              <w:t xml:space="preserve">tihedat koostööd Maksu- ja Tolliameti ning Tööinspektsiooniga. PPA koostab ühise riskianalüüsi alusel iga-aastase töökava, mis sisaldab konkreetseid sihipäraseid meetmeid </w:t>
            </w:r>
            <w:r w:rsidR="00B91F9F">
              <w:rPr>
                <w:rFonts w:eastAsia="Times New Roman"/>
                <w:iCs/>
                <w:noProof/>
                <w:lang w:val="et-EE"/>
              </w:rPr>
              <w:t>ja</w:t>
            </w:r>
            <w:r w:rsidR="00B91F9F" w:rsidRPr="008F6F06">
              <w:rPr>
                <w:rFonts w:eastAsia="Times New Roman"/>
                <w:iCs/>
                <w:noProof/>
                <w:lang w:val="et-EE"/>
              </w:rPr>
              <w:t xml:space="preserve"> </w:t>
            </w:r>
            <w:r w:rsidRPr="008F6F06">
              <w:rPr>
                <w:rFonts w:eastAsia="Times New Roman"/>
                <w:iCs/>
                <w:noProof/>
                <w:lang w:val="et-EE"/>
              </w:rPr>
              <w:t>ühiskontroll</w:t>
            </w:r>
            <w:r w:rsidR="00B91F9F">
              <w:rPr>
                <w:rFonts w:eastAsia="Times New Roman"/>
                <w:iCs/>
                <w:noProof/>
                <w:lang w:val="et-EE"/>
              </w:rPr>
              <w:t>i</w:t>
            </w:r>
            <w:r w:rsidRPr="008F6F06">
              <w:rPr>
                <w:rFonts w:eastAsia="Times New Roman"/>
                <w:iCs/>
                <w:noProof/>
                <w:lang w:val="et-EE"/>
              </w:rPr>
              <w:t xml:space="preserve"> Tööinspektsiooni ning Maksu- ja Tolliametiga.</w:t>
            </w:r>
          </w:p>
          <w:p w14:paraId="14FAA89C" w14:textId="33255738" w:rsidR="00F551A0" w:rsidRPr="008F6F06" w:rsidRDefault="00F551A0" w:rsidP="004E6CFE">
            <w:pPr>
              <w:spacing w:before="0" w:after="0"/>
              <w:rPr>
                <w:rFonts w:eastAsia="Times New Roman"/>
                <w:iCs/>
                <w:noProof/>
                <w:lang w:val="et-EE"/>
              </w:rPr>
            </w:pPr>
          </w:p>
          <w:p w14:paraId="626EBB21" w14:textId="6B765B57" w:rsidR="003724E1" w:rsidRPr="008F6F06" w:rsidRDefault="003724E1" w:rsidP="004E6CFE">
            <w:pPr>
              <w:spacing w:before="0" w:after="0"/>
              <w:rPr>
                <w:rFonts w:eastAsia="Times New Roman"/>
                <w:iCs/>
                <w:noProof/>
                <w:lang w:val="et-EE"/>
              </w:rPr>
            </w:pPr>
            <w:r w:rsidRPr="008F6F06">
              <w:rPr>
                <w:rFonts w:eastAsia="Times New Roman"/>
                <w:iCs/>
                <w:noProof/>
                <w:lang w:val="et-EE"/>
              </w:rPr>
              <w:t>Tõhusa tagasisaatmispoliitika eeltingimus on koostöö ELi liikmesriikide ja kolmandate riikidega. Tagasisaatmis</w:t>
            </w:r>
            <w:r w:rsidR="008F6858">
              <w:rPr>
                <w:rFonts w:eastAsia="Times New Roman"/>
                <w:iCs/>
                <w:noProof/>
                <w:lang w:val="et-EE"/>
              </w:rPr>
              <w:t>t</w:t>
            </w:r>
            <w:r w:rsidRPr="008F6F06">
              <w:rPr>
                <w:rFonts w:eastAsia="Times New Roman"/>
                <w:iCs/>
                <w:noProof/>
                <w:lang w:val="et-EE"/>
              </w:rPr>
              <w:t xml:space="preserve"> saab kiirendada ja selle edu tagada tõhusa koostöö</w:t>
            </w:r>
            <w:r w:rsidR="00762E2E" w:rsidRPr="008F6F06">
              <w:rPr>
                <w:rFonts w:eastAsia="Times New Roman"/>
                <w:iCs/>
                <w:noProof/>
                <w:lang w:val="et-EE"/>
              </w:rPr>
              <w:t xml:space="preserve"> abil</w:t>
            </w:r>
            <w:r w:rsidRPr="008F6F06">
              <w:rPr>
                <w:rFonts w:eastAsia="Times New Roman"/>
                <w:iCs/>
                <w:noProof/>
                <w:lang w:val="et-EE"/>
              </w:rPr>
              <w:t xml:space="preserve"> päritoluriikidega. Selle eesmärgi saavutamiseks on vaja luua uusi ja tugevdada olemasolevaid kontakte nii ELi liikmesriikides kui ka kolmandates riikides.</w:t>
            </w:r>
          </w:p>
          <w:p w14:paraId="4D0DDC52" w14:textId="77777777" w:rsidR="003724E1" w:rsidRPr="008F6F06" w:rsidRDefault="003724E1" w:rsidP="004E6CFE">
            <w:pPr>
              <w:spacing w:before="0" w:after="0"/>
              <w:rPr>
                <w:rFonts w:eastAsia="Times New Roman"/>
                <w:iCs/>
                <w:noProof/>
                <w:lang w:val="et-EE"/>
              </w:rPr>
            </w:pPr>
          </w:p>
          <w:p w14:paraId="27CA0EE1" w14:textId="03AAA9DC"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Välisministeerium, </w:t>
            </w:r>
            <w:r w:rsidR="00B91F9F">
              <w:rPr>
                <w:rFonts w:eastAsia="Times New Roman"/>
                <w:iCs/>
                <w:noProof/>
                <w:lang w:val="et-EE"/>
              </w:rPr>
              <w:t>S</w:t>
            </w:r>
            <w:r w:rsidRPr="008F6F06">
              <w:rPr>
                <w:rFonts w:eastAsia="Times New Roman"/>
                <w:iCs/>
                <w:noProof/>
                <w:lang w:val="et-EE"/>
              </w:rPr>
              <w:t xml:space="preserve">iseministeerium </w:t>
            </w:r>
            <w:r w:rsidR="00C347A4">
              <w:rPr>
                <w:rFonts w:eastAsia="Times New Roman"/>
                <w:iCs/>
                <w:noProof/>
                <w:lang w:val="et-EE"/>
              </w:rPr>
              <w:t>ja</w:t>
            </w:r>
            <w:r w:rsidR="00C347A4" w:rsidRPr="008F6F06">
              <w:rPr>
                <w:rFonts w:eastAsia="Times New Roman"/>
                <w:iCs/>
                <w:noProof/>
                <w:lang w:val="et-EE"/>
              </w:rPr>
              <w:t xml:space="preserve"> </w:t>
            </w:r>
            <w:r w:rsidR="00427EF0">
              <w:rPr>
                <w:rFonts w:eastAsia="Times New Roman"/>
                <w:iCs/>
                <w:noProof/>
                <w:lang w:val="et-EE"/>
              </w:rPr>
              <w:t>PPA</w:t>
            </w:r>
            <w:r w:rsidRPr="008F6F06">
              <w:rPr>
                <w:rFonts w:eastAsia="Times New Roman"/>
                <w:iCs/>
                <w:noProof/>
                <w:lang w:val="et-EE"/>
              </w:rPr>
              <w:t xml:space="preserve"> on </w:t>
            </w:r>
            <w:r w:rsidR="00ED5C04" w:rsidRPr="00ED5C04">
              <w:rPr>
                <w:rFonts w:eastAsia="Times New Roman"/>
                <w:iCs/>
                <w:noProof/>
                <w:lang w:val="et-EE"/>
              </w:rPr>
              <w:t xml:space="preserve">tagasivõtukoostöö korraldamiseks kolmandate riikidega </w:t>
            </w:r>
            <w:r w:rsidR="00C347A4">
              <w:rPr>
                <w:rFonts w:eastAsia="Times New Roman"/>
                <w:iCs/>
                <w:noProof/>
                <w:lang w:val="et-EE"/>
              </w:rPr>
              <w:t>teinud kindlaks</w:t>
            </w:r>
            <w:r w:rsidR="00C347A4" w:rsidRPr="00ED5C04">
              <w:rPr>
                <w:rFonts w:eastAsia="Times New Roman"/>
                <w:iCs/>
                <w:noProof/>
                <w:lang w:val="et-EE"/>
              </w:rPr>
              <w:t xml:space="preserve"> </w:t>
            </w:r>
            <w:r w:rsidR="00ED5C04" w:rsidRPr="00ED5C04">
              <w:rPr>
                <w:rFonts w:eastAsia="Times New Roman"/>
                <w:iCs/>
                <w:noProof/>
                <w:lang w:val="et-EE"/>
              </w:rPr>
              <w:t>prioriteetsed riigid</w:t>
            </w:r>
            <w:r w:rsidRPr="008F6F06">
              <w:rPr>
                <w:rFonts w:eastAsia="Times New Roman"/>
                <w:iCs/>
                <w:noProof/>
                <w:lang w:val="et-EE"/>
              </w:rPr>
              <w:t>.</w:t>
            </w:r>
            <w:r w:rsidR="00ED5C04">
              <w:rPr>
                <w:rFonts w:eastAsia="Times New Roman"/>
                <w:iCs/>
                <w:noProof/>
                <w:lang w:val="et-EE"/>
              </w:rPr>
              <w:t xml:space="preserve"> E</w:t>
            </w:r>
            <w:r w:rsidRPr="008F6F06">
              <w:rPr>
                <w:rFonts w:eastAsia="Times New Roman"/>
                <w:iCs/>
                <w:noProof/>
                <w:lang w:val="et-EE"/>
              </w:rPr>
              <w:t xml:space="preserve">esmärk on parandada kahepoolset koostööd riikidega, kust </w:t>
            </w:r>
            <w:r w:rsidR="002F4B44" w:rsidRPr="002F4B44">
              <w:rPr>
                <w:rFonts w:eastAsia="Times New Roman"/>
                <w:iCs/>
                <w:noProof/>
                <w:lang w:val="et-EE"/>
              </w:rPr>
              <w:t>sisserändajad ebaseaduslikult Eestisse kõige tõenäolisemalt saabuvad</w:t>
            </w:r>
            <w:r w:rsidRPr="008F6F06">
              <w:rPr>
                <w:rFonts w:eastAsia="Times New Roman"/>
                <w:iCs/>
                <w:noProof/>
                <w:lang w:val="et-EE"/>
              </w:rPr>
              <w:t>.</w:t>
            </w:r>
          </w:p>
          <w:p w14:paraId="0DA9A675" w14:textId="77777777" w:rsidR="003724E1" w:rsidRPr="008F6F06" w:rsidRDefault="003724E1" w:rsidP="004E6CFE">
            <w:pPr>
              <w:spacing w:before="0" w:after="0"/>
              <w:rPr>
                <w:rFonts w:eastAsia="Times New Roman"/>
                <w:iCs/>
                <w:noProof/>
                <w:lang w:val="et-EE"/>
              </w:rPr>
            </w:pPr>
          </w:p>
          <w:p w14:paraId="02EC6E74" w14:textId="262CE2DE" w:rsidR="003724E1" w:rsidRPr="008F6F06" w:rsidRDefault="003724E1" w:rsidP="004E6CFE">
            <w:pPr>
              <w:spacing w:before="0" w:after="0"/>
              <w:rPr>
                <w:rFonts w:eastAsia="Times New Roman"/>
                <w:iCs/>
                <w:noProof/>
                <w:lang w:val="et-EE"/>
              </w:rPr>
            </w:pPr>
            <w:r w:rsidRPr="008F6F06">
              <w:rPr>
                <w:rFonts w:eastAsia="Times New Roman"/>
                <w:iCs/>
                <w:noProof/>
                <w:lang w:val="et-EE"/>
              </w:rPr>
              <w:t xml:space="preserve">Eesmärk on jagada kogemusi ja parimaid </w:t>
            </w:r>
            <w:r w:rsidR="00B91F9F">
              <w:rPr>
                <w:rFonts w:eastAsia="Times New Roman"/>
                <w:iCs/>
                <w:noProof/>
                <w:lang w:val="et-EE"/>
              </w:rPr>
              <w:t>tavasid</w:t>
            </w:r>
            <w:r w:rsidRPr="008F6F06">
              <w:rPr>
                <w:rFonts w:eastAsia="Times New Roman"/>
                <w:iCs/>
                <w:noProof/>
                <w:lang w:val="et-EE"/>
              </w:rPr>
              <w:t xml:space="preserve">, lihtsustada teabevahetust pädevate asutuste vahel, </w:t>
            </w:r>
            <w:r w:rsidR="00795CB0" w:rsidRPr="008F6F06">
              <w:rPr>
                <w:rFonts w:eastAsia="Times New Roman"/>
                <w:iCs/>
                <w:noProof/>
                <w:lang w:val="et-EE"/>
              </w:rPr>
              <w:t>abistada</w:t>
            </w:r>
            <w:r w:rsidRPr="008F6F06">
              <w:rPr>
                <w:rFonts w:eastAsia="Times New Roman"/>
                <w:iCs/>
                <w:noProof/>
                <w:lang w:val="et-EE"/>
              </w:rPr>
              <w:t xml:space="preserve"> reisidokument</w:t>
            </w:r>
            <w:r w:rsidR="00762E2E" w:rsidRPr="008F6F06">
              <w:rPr>
                <w:rFonts w:eastAsia="Times New Roman"/>
                <w:iCs/>
                <w:noProof/>
                <w:lang w:val="et-EE"/>
              </w:rPr>
              <w:t>id</w:t>
            </w:r>
            <w:r w:rsidRPr="008F6F06">
              <w:rPr>
                <w:rFonts w:eastAsia="Times New Roman"/>
                <w:iCs/>
                <w:noProof/>
                <w:lang w:val="et-EE"/>
              </w:rPr>
              <w:t>e</w:t>
            </w:r>
            <w:r w:rsidR="00795CB0" w:rsidRPr="008F6F06">
              <w:rPr>
                <w:rFonts w:eastAsia="Times New Roman"/>
                <w:iCs/>
                <w:noProof/>
                <w:lang w:val="et-EE"/>
              </w:rPr>
              <w:t xml:space="preserve"> hankimisel</w:t>
            </w:r>
            <w:r w:rsidRPr="008F6F06">
              <w:rPr>
                <w:rFonts w:eastAsia="Times New Roman"/>
                <w:iCs/>
                <w:noProof/>
                <w:lang w:val="et-EE"/>
              </w:rPr>
              <w:t xml:space="preserve"> ja tagada </w:t>
            </w:r>
            <w:r w:rsidR="00795CB0" w:rsidRPr="008F6F06">
              <w:rPr>
                <w:rFonts w:eastAsia="Times New Roman"/>
                <w:iCs/>
                <w:noProof/>
                <w:lang w:val="et-EE"/>
              </w:rPr>
              <w:t>tagasipöörduja</w:t>
            </w:r>
            <w:r w:rsidRPr="008F6F06">
              <w:rPr>
                <w:rFonts w:eastAsia="Times New Roman"/>
                <w:iCs/>
                <w:noProof/>
                <w:lang w:val="et-EE"/>
              </w:rPr>
              <w:t xml:space="preserve"> nõuetekohane vastuvõtmine päritoluriigis. Võimalikud </w:t>
            </w:r>
            <w:r w:rsidR="00795CB0" w:rsidRPr="008F6F06">
              <w:rPr>
                <w:rFonts w:eastAsia="Times New Roman"/>
                <w:iCs/>
                <w:noProof/>
                <w:lang w:val="et-EE"/>
              </w:rPr>
              <w:t>tegevused</w:t>
            </w:r>
            <w:r w:rsidR="00B444C1" w:rsidRPr="008F6F06">
              <w:rPr>
                <w:rFonts w:eastAsia="Times New Roman"/>
                <w:iCs/>
                <w:noProof/>
                <w:lang w:val="et-EE"/>
              </w:rPr>
              <w:t xml:space="preserve"> on</w:t>
            </w:r>
            <w:r w:rsidRPr="008F6F06">
              <w:rPr>
                <w:rFonts w:eastAsia="Times New Roman"/>
                <w:iCs/>
                <w:noProof/>
                <w:lang w:val="et-EE"/>
              </w:rPr>
              <w:t xml:space="preserve"> läbirääkimised kahepoolsete tagasivõtulepingute, ühisseminaride, külastuste jms üle. Vajaduse</w:t>
            </w:r>
            <w:r w:rsidR="00B91F9F">
              <w:rPr>
                <w:rFonts w:eastAsia="Times New Roman"/>
                <w:iCs/>
                <w:noProof/>
                <w:lang w:val="et-EE"/>
              </w:rPr>
              <w:t xml:space="preserve"> korra</w:t>
            </w:r>
            <w:r w:rsidRPr="008F6F06">
              <w:rPr>
                <w:rFonts w:eastAsia="Times New Roman"/>
                <w:iCs/>
                <w:noProof/>
                <w:lang w:val="et-EE"/>
              </w:rPr>
              <w:t xml:space="preserve">l </w:t>
            </w:r>
            <w:r w:rsidR="00B91F9F">
              <w:rPr>
                <w:rFonts w:eastAsia="Times New Roman"/>
                <w:iCs/>
                <w:noProof/>
                <w:lang w:val="et-EE"/>
              </w:rPr>
              <w:t>tehakse</w:t>
            </w:r>
            <w:r w:rsidRPr="008F6F06">
              <w:rPr>
                <w:rFonts w:eastAsia="Times New Roman"/>
                <w:iCs/>
                <w:noProof/>
                <w:lang w:val="et-EE"/>
              </w:rPr>
              <w:t xml:space="preserve"> uuringuid, et tagada tagasi</w:t>
            </w:r>
            <w:r w:rsidR="00795CB0" w:rsidRPr="008F6F06">
              <w:rPr>
                <w:rFonts w:eastAsia="Times New Roman"/>
                <w:iCs/>
                <w:noProof/>
                <w:lang w:val="et-EE"/>
              </w:rPr>
              <w:t>pöördumis</w:t>
            </w:r>
            <w:r w:rsidRPr="008F6F06">
              <w:rPr>
                <w:rFonts w:eastAsia="Times New Roman"/>
                <w:iCs/>
                <w:noProof/>
                <w:lang w:val="et-EE"/>
              </w:rPr>
              <w:t xml:space="preserve">poliitika </w:t>
            </w:r>
            <w:r w:rsidR="00795CB0" w:rsidRPr="008F6F06">
              <w:rPr>
                <w:rFonts w:eastAsia="Times New Roman"/>
                <w:iCs/>
                <w:noProof/>
                <w:lang w:val="et-EE"/>
              </w:rPr>
              <w:t>areng</w:t>
            </w:r>
            <w:r w:rsidRPr="008F6F06">
              <w:rPr>
                <w:rFonts w:eastAsia="Times New Roman"/>
                <w:iCs/>
                <w:noProof/>
                <w:lang w:val="et-EE"/>
              </w:rPr>
              <w:t xml:space="preserve">. </w:t>
            </w:r>
            <w:r w:rsidR="00795CB0" w:rsidRPr="008F6F06">
              <w:rPr>
                <w:rFonts w:eastAsia="Times New Roman"/>
                <w:iCs/>
                <w:noProof/>
                <w:lang w:val="et-EE"/>
              </w:rPr>
              <w:t>Täies ulatuses või koostöös AMIFiga on r</w:t>
            </w:r>
            <w:r w:rsidRPr="008F6F06">
              <w:rPr>
                <w:rFonts w:eastAsia="Times New Roman"/>
                <w:iCs/>
                <w:noProof/>
                <w:lang w:val="et-EE"/>
              </w:rPr>
              <w:t xml:space="preserve">iigieelarvest </w:t>
            </w:r>
            <w:r w:rsidR="00E27FCF" w:rsidRPr="008F6F06">
              <w:rPr>
                <w:rFonts w:eastAsia="Times New Roman"/>
                <w:iCs/>
                <w:noProof/>
                <w:lang w:val="et-EE"/>
              </w:rPr>
              <w:t>k</w:t>
            </w:r>
            <w:r w:rsidRPr="008F6F06">
              <w:rPr>
                <w:rFonts w:eastAsia="Times New Roman"/>
                <w:iCs/>
                <w:noProof/>
                <w:lang w:val="et-EE"/>
              </w:rPr>
              <w:t>aetud Eesti ja Venemaa piirivalve esindajate koostöö</w:t>
            </w:r>
            <w:r w:rsidR="00B91F9F">
              <w:rPr>
                <w:rFonts w:eastAsia="Times New Roman"/>
                <w:iCs/>
                <w:noProof/>
                <w:lang w:val="et-EE"/>
              </w:rPr>
              <w:t>, et</w:t>
            </w:r>
            <w:r w:rsidRPr="008F6F06">
              <w:rPr>
                <w:rFonts w:eastAsia="Times New Roman"/>
                <w:iCs/>
                <w:noProof/>
                <w:lang w:val="et-EE"/>
              </w:rPr>
              <w:t xml:space="preserve"> </w:t>
            </w:r>
            <w:r w:rsidR="00B91F9F">
              <w:rPr>
                <w:rFonts w:eastAsia="Times New Roman"/>
                <w:iCs/>
                <w:noProof/>
                <w:lang w:val="et-EE"/>
              </w:rPr>
              <w:t xml:space="preserve">viia </w:t>
            </w:r>
            <w:r w:rsidR="00B91F9F" w:rsidRPr="008F6F06">
              <w:rPr>
                <w:rFonts w:eastAsia="Times New Roman"/>
                <w:iCs/>
                <w:noProof/>
                <w:lang w:val="et-EE"/>
              </w:rPr>
              <w:t>tagasisaatmismenetlus</w:t>
            </w:r>
            <w:r w:rsidR="00B91F9F">
              <w:rPr>
                <w:rFonts w:eastAsia="Times New Roman"/>
                <w:iCs/>
                <w:noProof/>
                <w:lang w:val="et-EE"/>
              </w:rPr>
              <w:t>ed</w:t>
            </w:r>
            <w:r w:rsidR="00B91F9F" w:rsidRPr="008F6F06">
              <w:rPr>
                <w:rFonts w:eastAsia="Times New Roman"/>
                <w:iCs/>
                <w:noProof/>
                <w:lang w:val="et-EE"/>
              </w:rPr>
              <w:t xml:space="preserve"> läbi</w:t>
            </w:r>
            <w:r w:rsidR="00B91F9F">
              <w:rPr>
                <w:rFonts w:eastAsia="Times New Roman"/>
                <w:iCs/>
                <w:noProof/>
                <w:lang w:val="et-EE"/>
              </w:rPr>
              <w:t xml:space="preserve"> </w:t>
            </w:r>
            <w:r w:rsidRPr="008F6F06">
              <w:rPr>
                <w:rFonts w:eastAsia="Times New Roman"/>
                <w:iCs/>
                <w:noProof/>
                <w:lang w:val="et-EE"/>
              </w:rPr>
              <w:t>kiirendatud korras</w:t>
            </w:r>
            <w:r w:rsidR="00B91F9F">
              <w:rPr>
                <w:rFonts w:eastAsia="Times New Roman"/>
                <w:iCs/>
                <w:noProof/>
                <w:lang w:val="et-EE"/>
              </w:rPr>
              <w:t>,</w:t>
            </w:r>
            <w:r w:rsidRPr="008F6F06">
              <w:rPr>
                <w:rFonts w:eastAsia="Times New Roman"/>
                <w:iCs/>
                <w:noProof/>
                <w:lang w:val="et-EE"/>
              </w:rPr>
              <w:t xml:space="preserve"> ning kahepoolne koostöö kolmandate riikidega</w:t>
            </w:r>
            <w:r w:rsidR="00B91F9F">
              <w:rPr>
                <w:rFonts w:eastAsia="Times New Roman"/>
                <w:iCs/>
                <w:noProof/>
                <w:lang w:val="et-EE"/>
              </w:rPr>
              <w:t>, et hõlbustada</w:t>
            </w:r>
            <w:r w:rsidRPr="008F6F06">
              <w:rPr>
                <w:rFonts w:eastAsia="Times New Roman"/>
                <w:iCs/>
                <w:noProof/>
                <w:lang w:val="et-EE"/>
              </w:rPr>
              <w:t xml:space="preserve"> tagasivõtulepingute ja rakendusprotokollide rakendamis</w:t>
            </w:r>
            <w:r w:rsidR="00B91F9F">
              <w:rPr>
                <w:rFonts w:eastAsia="Times New Roman"/>
                <w:iCs/>
                <w:noProof/>
                <w:lang w:val="et-EE"/>
              </w:rPr>
              <w:t>t</w:t>
            </w:r>
            <w:r w:rsidRPr="008F6F06">
              <w:rPr>
                <w:rFonts w:eastAsia="Times New Roman"/>
                <w:iCs/>
                <w:noProof/>
                <w:lang w:val="et-EE"/>
              </w:rPr>
              <w:t>.</w:t>
            </w:r>
          </w:p>
          <w:p w14:paraId="0311D85A" w14:textId="77777777" w:rsidR="00F551A0" w:rsidRPr="008F6F06" w:rsidRDefault="00F551A0" w:rsidP="004E6CFE">
            <w:pPr>
              <w:spacing w:before="0" w:after="0"/>
              <w:rPr>
                <w:rFonts w:eastAsia="Times New Roman"/>
                <w:iCs/>
                <w:noProof/>
                <w:lang w:val="et-EE"/>
              </w:rPr>
            </w:pPr>
          </w:p>
          <w:p w14:paraId="71C0BA61" w14:textId="08C5DAA0" w:rsidR="003724E1" w:rsidRPr="008F6F06" w:rsidRDefault="00795CB0" w:rsidP="004E6CFE">
            <w:pPr>
              <w:spacing w:before="0" w:after="0"/>
              <w:rPr>
                <w:rFonts w:eastAsia="Times New Roman"/>
                <w:iCs/>
                <w:noProof/>
                <w:lang w:val="et-EE"/>
              </w:rPr>
            </w:pPr>
            <w:r w:rsidRPr="005D53E6">
              <w:rPr>
                <w:rFonts w:eastAsia="Times New Roman"/>
                <w:iCs/>
                <w:noProof/>
                <w:lang w:val="et-EE"/>
              </w:rPr>
              <w:t>Meetme</w:t>
            </w:r>
            <w:r w:rsidR="005D53E6">
              <w:rPr>
                <w:rFonts w:eastAsia="Times New Roman"/>
                <w:iCs/>
                <w:noProof/>
                <w:lang w:val="et-EE"/>
              </w:rPr>
              <w:t>te</w:t>
            </w:r>
            <w:r w:rsidRPr="005D53E6">
              <w:rPr>
                <w:rFonts w:eastAsia="Times New Roman"/>
                <w:iCs/>
                <w:noProof/>
                <w:lang w:val="et-EE"/>
              </w:rPr>
              <w:t xml:space="preserve"> </w:t>
            </w:r>
            <w:r w:rsidR="00B91F9F">
              <w:rPr>
                <w:rFonts w:eastAsia="Times New Roman"/>
                <w:iCs/>
                <w:noProof/>
                <w:lang w:val="et-EE"/>
              </w:rPr>
              <w:t>esialgne</w:t>
            </w:r>
            <w:r w:rsidR="00B91F9F" w:rsidRPr="008F6F06">
              <w:rPr>
                <w:rFonts w:eastAsia="Times New Roman"/>
                <w:iCs/>
                <w:noProof/>
                <w:lang w:val="et-EE"/>
              </w:rPr>
              <w:t xml:space="preserve"> </w:t>
            </w:r>
            <w:r w:rsidRPr="008F6F06">
              <w:rPr>
                <w:rFonts w:eastAsia="Times New Roman"/>
                <w:iCs/>
                <w:noProof/>
                <w:lang w:val="et-EE"/>
              </w:rPr>
              <w:t>loetelu</w:t>
            </w:r>
            <w:r w:rsidR="003724E1" w:rsidRPr="008F6F06">
              <w:rPr>
                <w:rFonts w:eastAsia="Times New Roman"/>
                <w:iCs/>
                <w:noProof/>
                <w:lang w:val="et-EE"/>
              </w:rPr>
              <w:t>:</w:t>
            </w:r>
          </w:p>
          <w:p w14:paraId="09BB0B8F" w14:textId="1BF2AF4F" w:rsidR="003724E1" w:rsidRPr="008F6F06" w:rsidRDefault="00402D5F"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Pr>
                <w:rFonts w:ascii="Times New Roman" w:eastAsia="Times New Roman" w:hAnsi="Times New Roman" w:cs="Times New Roman"/>
                <w:iCs/>
                <w:noProof/>
                <w:sz w:val="24"/>
                <w:szCs w:val="24"/>
                <w:lang w:val="et-EE"/>
              </w:rPr>
              <w:t>VARRE</w:t>
            </w:r>
            <w:r w:rsidR="003724E1" w:rsidRPr="008F6F06">
              <w:rPr>
                <w:rFonts w:ascii="Times New Roman" w:eastAsia="Times New Roman" w:hAnsi="Times New Roman" w:cs="Times New Roman"/>
                <w:iCs/>
                <w:noProof/>
                <w:sz w:val="24"/>
                <w:szCs w:val="24"/>
                <w:lang w:val="et-EE"/>
              </w:rPr>
              <w:t xml:space="preserve"> </w:t>
            </w:r>
            <w:r w:rsidR="00795CB0" w:rsidRPr="008F6F06">
              <w:rPr>
                <w:rFonts w:ascii="Times New Roman" w:eastAsia="Times New Roman" w:hAnsi="Times New Roman" w:cs="Times New Roman"/>
                <w:iCs/>
                <w:noProof/>
                <w:sz w:val="24"/>
                <w:szCs w:val="24"/>
                <w:lang w:val="et-EE"/>
              </w:rPr>
              <w:t xml:space="preserve">jätkamine </w:t>
            </w:r>
            <w:r w:rsidR="003724E1" w:rsidRPr="008F6F06">
              <w:rPr>
                <w:rFonts w:ascii="Times New Roman" w:eastAsia="Times New Roman" w:hAnsi="Times New Roman" w:cs="Times New Roman"/>
                <w:iCs/>
                <w:noProof/>
                <w:sz w:val="24"/>
                <w:szCs w:val="24"/>
                <w:lang w:val="et-EE"/>
              </w:rPr>
              <w:t>ja arendamine;</w:t>
            </w:r>
          </w:p>
          <w:p w14:paraId="67B72B36" w14:textId="6209D976"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s</w:t>
            </w:r>
            <w:r w:rsidR="003724E1" w:rsidRPr="008F6F06">
              <w:rPr>
                <w:rFonts w:ascii="Times New Roman" w:eastAsia="Times New Roman" w:hAnsi="Times New Roman" w:cs="Times New Roman"/>
                <w:iCs/>
                <w:noProof/>
                <w:sz w:val="24"/>
                <w:szCs w:val="24"/>
                <w:lang w:val="et-EE"/>
              </w:rPr>
              <w:t>unniviisili</w:t>
            </w:r>
            <w:r w:rsidR="00B91F9F">
              <w:rPr>
                <w:rFonts w:ascii="Times New Roman" w:eastAsia="Times New Roman" w:hAnsi="Times New Roman" w:cs="Times New Roman"/>
                <w:iCs/>
                <w:noProof/>
                <w:sz w:val="24"/>
                <w:szCs w:val="24"/>
                <w:lang w:val="et-EE"/>
              </w:rPr>
              <w:t>ne</w:t>
            </w:r>
            <w:r w:rsidR="003724E1" w:rsidRPr="008F6F06">
              <w:rPr>
                <w:rFonts w:ascii="Times New Roman" w:eastAsia="Times New Roman" w:hAnsi="Times New Roman" w:cs="Times New Roman"/>
                <w:iCs/>
                <w:noProof/>
                <w:sz w:val="24"/>
                <w:szCs w:val="24"/>
                <w:lang w:val="et-EE"/>
              </w:rPr>
              <w:t xml:space="preserve"> tagasisaatmi</w:t>
            </w:r>
            <w:r w:rsidR="00B91F9F">
              <w:rPr>
                <w:rFonts w:ascii="Times New Roman" w:eastAsia="Times New Roman" w:hAnsi="Times New Roman" w:cs="Times New Roman"/>
                <w:iCs/>
                <w:noProof/>
                <w:sz w:val="24"/>
                <w:szCs w:val="24"/>
                <w:lang w:val="et-EE"/>
              </w:rPr>
              <w:t>ne</w:t>
            </w:r>
            <w:r w:rsidR="003724E1" w:rsidRPr="008F6F06">
              <w:rPr>
                <w:rFonts w:ascii="Times New Roman" w:eastAsia="Times New Roman" w:hAnsi="Times New Roman" w:cs="Times New Roman"/>
                <w:iCs/>
                <w:noProof/>
                <w:sz w:val="24"/>
                <w:szCs w:val="24"/>
                <w:lang w:val="et-EE"/>
              </w:rPr>
              <w:t>;</w:t>
            </w:r>
          </w:p>
          <w:p w14:paraId="7901B4A5" w14:textId="3AD9C741"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bookmarkStart w:id="915" w:name="_Hlk203727981"/>
            <w:r w:rsidRPr="008F6F06">
              <w:rPr>
                <w:rFonts w:ascii="Times New Roman" w:eastAsia="Times New Roman" w:hAnsi="Times New Roman" w:cs="Times New Roman"/>
                <w:iCs/>
                <w:noProof/>
                <w:sz w:val="24"/>
                <w:szCs w:val="24"/>
                <w:lang w:val="et-EE"/>
              </w:rPr>
              <w:t>m</w:t>
            </w:r>
            <w:r w:rsidR="003724E1" w:rsidRPr="008F6F06">
              <w:rPr>
                <w:rFonts w:ascii="Times New Roman" w:eastAsia="Times New Roman" w:hAnsi="Times New Roman" w:cs="Times New Roman"/>
                <w:iCs/>
                <w:noProof/>
                <w:sz w:val="24"/>
                <w:szCs w:val="24"/>
                <w:lang w:val="et-EE"/>
              </w:rPr>
              <w:t>ajutuse pakkumine</w:t>
            </w:r>
            <w:r w:rsidR="00795CB0" w:rsidRPr="008F6F06">
              <w:rPr>
                <w:rFonts w:ascii="Times New Roman" w:eastAsia="Times New Roman" w:hAnsi="Times New Roman" w:cs="Times New Roman"/>
                <w:iCs/>
                <w:noProof/>
                <w:sz w:val="24"/>
                <w:szCs w:val="24"/>
                <w:lang w:val="et-EE"/>
              </w:rPr>
              <w:t xml:space="preserve"> haavatavatele isikutele</w:t>
            </w:r>
            <w:ins w:id="916" w:author="Ave Osman" w:date="2025-07-18T08:42:00Z" w16du:dateUtc="2025-07-18T05:42:00Z">
              <w:r w:rsidR="00644E65">
                <w:rPr>
                  <w:rFonts w:ascii="Times New Roman" w:eastAsia="Times New Roman" w:hAnsi="Times New Roman" w:cs="Times New Roman"/>
                  <w:iCs/>
                  <w:noProof/>
                  <w:sz w:val="24"/>
                  <w:szCs w:val="24"/>
                  <w:lang w:val="et-EE"/>
                </w:rPr>
                <w:t xml:space="preserve"> ja </w:t>
              </w:r>
            </w:ins>
            <w:ins w:id="917" w:author="Ave Osman" w:date="2025-07-18T15:22:00Z" w16du:dateUtc="2025-07-18T12:22:00Z">
              <w:r w:rsidR="00A7319A">
                <w:rPr>
                  <w:rFonts w:ascii="Times New Roman" w:eastAsia="Times New Roman" w:hAnsi="Times New Roman" w:cs="Times New Roman"/>
                  <w:iCs/>
                  <w:noProof/>
                  <w:sz w:val="24"/>
                  <w:szCs w:val="24"/>
                  <w:lang w:val="et-EE"/>
                </w:rPr>
                <w:t xml:space="preserve">neile, kellele kohaldatakse </w:t>
              </w:r>
            </w:ins>
            <w:ins w:id="918" w:author="Ave Osman" w:date="2025-07-18T08:42:00Z" w16du:dateUtc="2025-07-18T05:42:00Z">
              <w:r w:rsidR="00644E65">
                <w:rPr>
                  <w:rFonts w:ascii="Times New Roman" w:eastAsia="Times New Roman" w:hAnsi="Times New Roman" w:cs="Times New Roman"/>
                  <w:iCs/>
                  <w:noProof/>
                  <w:sz w:val="24"/>
                  <w:szCs w:val="24"/>
                  <w:lang w:val="et-EE"/>
                </w:rPr>
                <w:t>tagasisaatmise piirimenetlus</w:t>
              </w:r>
            </w:ins>
            <w:ins w:id="919" w:author="Ave Osman" w:date="2025-07-18T15:22:00Z" w16du:dateUtc="2025-07-18T12:22:00Z">
              <w:r w:rsidR="00A7319A">
                <w:rPr>
                  <w:rFonts w:ascii="Times New Roman" w:eastAsia="Times New Roman" w:hAnsi="Times New Roman" w:cs="Times New Roman"/>
                  <w:iCs/>
                  <w:noProof/>
                  <w:sz w:val="24"/>
                  <w:szCs w:val="24"/>
                  <w:lang w:val="et-EE"/>
                </w:rPr>
                <w:t>t</w:t>
              </w:r>
            </w:ins>
            <w:r w:rsidR="003724E1" w:rsidRPr="008F6F06">
              <w:rPr>
                <w:rFonts w:ascii="Times New Roman" w:eastAsia="Times New Roman" w:hAnsi="Times New Roman" w:cs="Times New Roman"/>
                <w:iCs/>
                <w:noProof/>
                <w:sz w:val="24"/>
                <w:szCs w:val="24"/>
                <w:lang w:val="et-EE"/>
              </w:rPr>
              <w:t>;</w:t>
            </w:r>
          </w:p>
          <w:p w14:paraId="2005C952" w14:textId="661D6FF7" w:rsidR="00644E65" w:rsidRDefault="00644E65" w:rsidP="00CE39DE">
            <w:pPr>
              <w:pStyle w:val="ListParagraph"/>
              <w:numPr>
                <w:ilvl w:val="0"/>
                <w:numId w:val="35"/>
              </w:numPr>
              <w:spacing w:after="0"/>
              <w:jc w:val="both"/>
              <w:rPr>
                <w:ins w:id="920" w:author="Ave Osman" w:date="2025-07-18T08:43:00Z" w16du:dateUtc="2025-07-18T05:43:00Z"/>
                <w:rFonts w:ascii="Times New Roman" w:eastAsia="Times New Roman" w:hAnsi="Times New Roman" w:cs="Times New Roman"/>
                <w:iCs/>
                <w:noProof/>
                <w:sz w:val="24"/>
                <w:szCs w:val="24"/>
                <w:lang w:val="et-EE"/>
              </w:rPr>
            </w:pPr>
            <w:ins w:id="921" w:author="Ave Osman" w:date="2025-07-18T08:42:00Z" w16du:dateUtc="2025-07-18T05:42:00Z">
              <w:r>
                <w:rPr>
                  <w:rFonts w:ascii="Times New Roman" w:eastAsia="Times New Roman" w:hAnsi="Times New Roman" w:cs="Times New Roman"/>
                  <w:iCs/>
                  <w:noProof/>
                  <w:sz w:val="24"/>
                  <w:szCs w:val="24"/>
                  <w:lang w:val="et-EE"/>
                </w:rPr>
                <w:t>tagasisaatmis</w:t>
              </w:r>
            </w:ins>
            <w:r w:rsidR="00762E2E" w:rsidRPr="008F6F06">
              <w:rPr>
                <w:rFonts w:ascii="Times New Roman" w:eastAsia="Times New Roman" w:hAnsi="Times New Roman" w:cs="Times New Roman"/>
                <w:iCs/>
                <w:noProof/>
                <w:sz w:val="24"/>
                <w:szCs w:val="24"/>
                <w:lang w:val="et-EE"/>
              </w:rPr>
              <w:t>n</w:t>
            </w:r>
            <w:r w:rsidR="003724E1" w:rsidRPr="008F6F06">
              <w:rPr>
                <w:rFonts w:ascii="Times New Roman" w:eastAsia="Times New Roman" w:hAnsi="Times New Roman" w:cs="Times New Roman"/>
                <w:iCs/>
                <w:noProof/>
                <w:sz w:val="24"/>
                <w:szCs w:val="24"/>
                <w:lang w:val="et-EE"/>
              </w:rPr>
              <w:t>õustamine</w:t>
            </w:r>
            <w:del w:id="922" w:author="Ave Osman" w:date="2025-07-18T08:42:00Z" w16du:dateUtc="2025-07-18T05:42:00Z">
              <w:r w:rsidR="003724E1" w:rsidRPr="008F6F06" w:rsidDel="00644E65">
                <w:rPr>
                  <w:rFonts w:ascii="Times New Roman" w:eastAsia="Times New Roman" w:hAnsi="Times New Roman" w:cs="Times New Roman"/>
                  <w:iCs/>
                  <w:noProof/>
                  <w:sz w:val="24"/>
                  <w:szCs w:val="24"/>
                  <w:lang w:val="et-EE"/>
                </w:rPr>
                <w:delText xml:space="preserve"> (sealhulgas õigus</w:delText>
              </w:r>
              <w:r w:rsidR="00427EF0" w:rsidDel="00644E65">
                <w:rPr>
                  <w:rFonts w:ascii="Times New Roman" w:eastAsia="Times New Roman" w:hAnsi="Times New Roman" w:cs="Times New Roman"/>
                  <w:iCs/>
                  <w:noProof/>
                  <w:sz w:val="24"/>
                  <w:szCs w:val="24"/>
                  <w:lang w:val="et-EE"/>
                </w:rPr>
                <w:delText>nõustamine</w:delText>
              </w:r>
              <w:r w:rsidR="003724E1" w:rsidRPr="008F6F06" w:rsidDel="00644E65">
                <w:rPr>
                  <w:rFonts w:ascii="Times New Roman" w:eastAsia="Times New Roman" w:hAnsi="Times New Roman" w:cs="Times New Roman"/>
                  <w:iCs/>
                  <w:noProof/>
                  <w:sz w:val="24"/>
                  <w:szCs w:val="24"/>
                  <w:lang w:val="et-EE"/>
                </w:rPr>
                <w:delText>)</w:delText>
              </w:r>
            </w:del>
            <w:ins w:id="923" w:author="Ave Osman" w:date="2025-07-18T08:42:00Z" w16du:dateUtc="2025-07-18T05:42:00Z">
              <w:r>
                <w:rPr>
                  <w:rFonts w:ascii="Times New Roman" w:eastAsia="Times New Roman" w:hAnsi="Times New Roman" w:cs="Times New Roman"/>
                  <w:iCs/>
                  <w:noProof/>
                  <w:sz w:val="24"/>
                  <w:szCs w:val="24"/>
                  <w:lang w:val="et-EE"/>
                </w:rPr>
                <w:t xml:space="preserve"> ni</w:t>
              </w:r>
            </w:ins>
            <w:ins w:id="924" w:author="Ave Osman" w:date="2025-07-18T08:43:00Z" w16du:dateUtc="2025-07-18T05:43:00Z">
              <w:r>
                <w:rPr>
                  <w:rFonts w:ascii="Times New Roman" w:eastAsia="Times New Roman" w:hAnsi="Times New Roman" w:cs="Times New Roman"/>
                  <w:iCs/>
                  <w:noProof/>
                  <w:sz w:val="24"/>
                  <w:szCs w:val="24"/>
                  <w:lang w:val="et-EE"/>
                </w:rPr>
                <w:t xml:space="preserve">ng teadlikkuse tõstmine riigi õigusabi </w:t>
              </w:r>
            </w:ins>
            <w:ins w:id="925" w:author="Ave Osman" w:date="2025-07-18T15:22:00Z" w16du:dateUtc="2025-07-18T12:22:00Z">
              <w:r w:rsidR="00A7319A">
                <w:rPr>
                  <w:rFonts w:ascii="Times New Roman" w:eastAsia="Times New Roman" w:hAnsi="Times New Roman" w:cs="Times New Roman"/>
                  <w:iCs/>
                  <w:noProof/>
                  <w:sz w:val="24"/>
                  <w:szCs w:val="24"/>
                  <w:lang w:val="et-EE"/>
                </w:rPr>
                <w:t>taotlemise</w:t>
              </w:r>
            </w:ins>
            <w:ins w:id="926" w:author="Ave Osman" w:date="2025-07-18T08:43:00Z" w16du:dateUtc="2025-07-18T05:43:00Z">
              <w:r>
                <w:rPr>
                  <w:rFonts w:ascii="Times New Roman" w:eastAsia="Times New Roman" w:hAnsi="Times New Roman" w:cs="Times New Roman"/>
                  <w:iCs/>
                  <w:noProof/>
                  <w:sz w:val="24"/>
                  <w:szCs w:val="24"/>
                  <w:lang w:val="et-EE"/>
                </w:rPr>
                <w:t xml:space="preserve"> võimalusest;</w:t>
              </w:r>
            </w:ins>
            <w:del w:id="927" w:author="Ave Osman" w:date="2025-07-18T08:43:00Z" w16du:dateUtc="2025-07-18T05:43:00Z">
              <w:r w:rsidR="003724E1" w:rsidRPr="008F6F06" w:rsidDel="00644E65">
                <w:rPr>
                  <w:rFonts w:ascii="Times New Roman" w:eastAsia="Times New Roman" w:hAnsi="Times New Roman" w:cs="Times New Roman"/>
                  <w:iCs/>
                  <w:noProof/>
                  <w:sz w:val="24"/>
                  <w:szCs w:val="24"/>
                  <w:lang w:val="et-EE"/>
                </w:rPr>
                <w:delText>,</w:delText>
              </w:r>
            </w:del>
            <w:r w:rsidR="003724E1" w:rsidRPr="008F6F06">
              <w:rPr>
                <w:rFonts w:ascii="Times New Roman" w:eastAsia="Times New Roman" w:hAnsi="Times New Roman" w:cs="Times New Roman"/>
                <w:iCs/>
                <w:noProof/>
                <w:sz w:val="24"/>
                <w:szCs w:val="24"/>
                <w:lang w:val="et-EE"/>
              </w:rPr>
              <w:t xml:space="preserve"> </w:t>
            </w:r>
          </w:p>
          <w:bookmarkEnd w:id="915"/>
          <w:p w14:paraId="517C0BB6" w14:textId="220E9CD3" w:rsidR="003724E1" w:rsidRPr="008F6F06" w:rsidRDefault="003724E1"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meditsiinili</w:t>
            </w:r>
            <w:del w:id="928" w:author="Ave Osman" w:date="2025-07-18T08:44:00Z" w16du:dateUtc="2025-07-18T05:44:00Z">
              <w:r w:rsidRPr="008F6F06" w:rsidDel="0034013A">
                <w:rPr>
                  <w:rFonts w:ascii="Times New Roman" w:eastAsia="Times New Roman" w:hAnsi="Times New Roman" w:cs="Times New Roman"/>
                  <w:iCs/>
                  <w:noProof/>
                  <w:sz w:val="24"/>
                  <w:szCs w:val="24"/>
                  <w:lang w:val="et-EE"/>
                </w:rPr>
                <w:delText>n</w:delText>
              </w:r>
            </w:del>
            <w:ins w:id="929" w:author="Ave Osman" w:date="2025-07-18T08:44:00Z" w16du:dateUtc="2025-07-18T05:44:00Z">
              <w:r w:rsidR="0034013A">
                <w:rPr>
                  <w:rFonts w:ascii="Times New Roman" w:eastAsia="Times New Roman" w:hAnsi="Times New Roman" w:cs="Times New Roman"/>
                  <w:iCs/>
                  <w:noProof/>
                  <w:sz w:val="24"/>
                  <w:szCs w:val="24"/>
                  <w:lang w:val="et-EE"/>
                </w:rPr>
                <w:t>s</w:t>
              </w:r>
            </w:ins>
            <w:r w:rsidRPr="008F6F06">
              <w:rPr>
                <w:rFonts w:ascii="Times New Roman" w:eastAsia="Times New Roman" w:hAnsi="Times New Roman" w:cs="Times New Roman"/>
                <w:iCs/>
                <w:noProof/>
                <w:sz w:val="24"/>
                <w:szCs w:val="24"/>
                <w:lang w:val="et-EE"/>
              </w:rPr>
              <w:t>e ja psühholoogili</w:t>
            </w:r>
            <w:ins w:id="930" w:author="Ave Osman" w:date="2025-07-18T08:44:00Z" w16du:dateUtc="2025-07-18T05:44:00Z">
              <w:r w:rsidR="0034013A">
                <w:rPr>
                  <w:rFonts w:ascii="Times New Roman" w:eastAsia="Times New Roman" w:hAnsi="Times New Roman" w:cs="Times New Roman"/>
                  <w:iCs/>
                  <w:noProof/>
                  <w:sz w:val="24"/>
                  <w:szCs w:val="24"/>
                  <w:lang w:val="et-EE"/>
                </w:rPr>
                <w:t>s</w:t>
              </w:r>
            </w:ins>
            <w:del w:id="931" w:author="Ave Osman" w:date="2025-07-18T08:44:00Z" w16du:dateUtc="2025-07-18T05:44:00Z">
              <w:r w:rsidRPr="008F6F06" w:rsidDel="0034013A">
                <w:rPr>
                  <w:rFonts w:ascii="Times New Roman" w:eastAsia="Times New Roman" w:hAnsi="Times New Roman" w:cs="Times New Roman"/>
                  <w:iCs/>
                  <w:noProof/>
                  <w:sz w:val="24"/>
                  <w:szCs w:val="24"/>
                  <w:lang w:val="et-EE"/>
                </w:rPr>
                <w:delText>n</w:delText>
              </w:r>
            </w:del>
            <w:r w:rsidRPr="008F6F06">
              <w:rPr>
                <w:rFonts w:ascii="Times New Roman" w:eastAsia="Times New Roman" w:hAnsi="Times New Roman" w:cs="Times New Roman"/>
                <w:iCs/>
                <w:noProof/>
                <w:sz w:val="24"/>
                <w:szCs w:val="24"/>
                <w:lang w:val="et-EE"/>
              </w:rPr>
              <w:t>e abi</w:t>
            </w:r>
            <w:ins w:id="932" w:author="Ave Osman" w:date="2025-07-18T08:44:00Z" w16du:dateUtc="2025-07-18T05:44:00Z">
              <w:r w:rsidR="0034013A">
                <w:rPr>
                  <w:rFonts w:ascii="Times New Roman" w:eastAsia="Times New Roman" w:hAnsi="Times New Roman" w:cs="Times New Roman"/>
                  <w:iCs/>
                  <w:noProof/>
                  <w:sz w:val="24"/>
                  <w:szCs w:val="24"/>
                  <w:lang w:val="et-EE"/>
                </w:rPr>
                <w:t xml:space="preserve"> osutamine</w:t>
              </w:r>
            </w:ins>
            <w:r w:rsidRPr="008F6F06">
              <w:rPr>
                <w:rFonts w:ascii="Times New Roman" w:eastAsia="Times New Roman" w:hAnsi="Times New Roman" w:cs="Times New Roman"/>
                <w:iCs/>
                <w:noProof/>
                <w:sz w:val="24"/>
                <w:szCs w:val="24"/>
                <w:lang w:val="et-EE"/>
              </w:rPr>
              <w:t>;</w:t>
            </w:r>
          </w:p>
          <w:p w14:paraId="1EDA2301" w14:textId="4D5674E4"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k</w:t>
            </w:r>
            <w:r w:rsidR="003724E1" w:rsidRPr="008F6F06">
              <w:rPr>
                <w:rFonts w:ascii="Times New Roman" w:eastAsia="Times New Roman" w:hAnsi="Times New Roman" w:cs="Times New Roman"/>
                <w:iCs/>
                <w:noProof/>
                <w:sz w:val="24"/>
                <w:szCs w:val="24"/>
                <w:lang w:val="et-EE"/>
              </w:rPr>
              <w:t>irjaliku ja suulise tõlke teenuse osutamine;</w:t>
            </w:r>
          </w:p>
          <w:p w14:paraId="317DA7B2" w14:textId="08CF2C91"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k</w:t>
            </w:r>
            <w:r w:rsidR="003724E1" w:rsidRPr="008F6F06">
              <w:rPr>
                <w:rFonts w:ascii="Times New Roman" w:eastAsia="Times New Roman" w:hAnsi="Times New Roman" w:cs="Times New Roman"/>
                <w:iCs/>
                <w:noProof/>
                <w:sz w:val="24"/>
                <w:szCs w:val="24"/>
                <w:lang w:val="et-EE"/>
              </w:rPr>
              <w:t>innipidamiskeskuse tingimuste parandamine koos teenuste osutamisega;</w:t>
            </w:r>
          </w:p>
          <w:p w14:paraId="3C971255" w14:textId="46643C73"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s</w:t>
            </w:r>
            <w:r w:rsidR="003724E1" w:rsidRPr="008F6F06">
              <w:rPr>
                <w:rFonts w:ascii="Times New Roman" w:eastAsia="Times New Roman" w:hAnsi="Times New Roman" w:cs="Times New Roman"/>
                <w:iCs/>
                <w:noProof/>
                <w:sz w:val="24"/>
                <w:szCs w:val="24"/>
                <w:lang w:val="et-EE"/>
              </w:rPr>
              <w:t xml:space="preserve">unniviisilise tagasisaatmise </w:t>
            </w:r>
            <w:r w:rsidR="00ED3E02" w:rsidRPr="008F6F06">
              <w:rPr>
                <w:rFonts w:ascii="Times New Roman" w:eastAsia="Times New Roman" w:hAnsi="Times New Roman" w:cs="Times New Roman"/>
                <w:iCs/>
                <w:noProof/>
                <w:sz w:val="24"/>
                <w:szCs w:val="24"/>
                <w:lang w:val="et-EE"/>
              </w:rPr>
              <w:t xml:space="preserve">vaatlemise süsteemi </w:t>
            </w:r>
            <w:r w:rsidR="003724E1" w:rsidRPr="008F6F06">
              <w:rPr>
                <w:rFonts w:ascii="Times New Roman" w:eastAsia="Times New Roman" w:hAnsi="Times New Roman" w:cs="Times New Roman"/>
                <w:iCs/>
                <w:noProof/>
                <w:sz w:val="24"/>
                <w:szCs w:val="24"/>
                <w:lang w:val="et-EE"/>
              </w:rPr>
              <w:t>rakendamine;</w:t>
            </w:r>
          </w:p>
          <w:p w14:paraId="0AA72957" w14:textId="0B884B58" w:rsidR="003724E1" w:rsidRPr="008F6F06" w:rsidRDefault="00762E2E" w:rsidP="00CE39DE">
            <w:pPr>
              <w:pStyle w:val="ListParagraph"/>
              <w:numPr>
                <w:ilvl w:val="0"/>
                <w:numId w:val="35"/>
              </w:numPr>
              <w:spacing w:after="0"/>
              <w:jc w:val="both"/>
              <w:rPr>
                <w:rFonts w:ascii="Times New Roman" w:eastAsia="Times New Roman" w:hAnsi="Times New Roman" w:cs="Times New Roman"/>
                <w:iCs/>
                <w:noProof/>
                <w:sz w:val="24"/>
                <w:szCs w:val="24"/>
                <w:lang w:val="et-EE"/>
              </w:rPr>
            </w:pPr>
            <w:r w:rsidRPr="008F6F06">
              <w:rPr>
                <w:rFonts w:ascii="Times New Roman" w:eastAsia="Times New Roman" w:hAnsi="Times New Roman" w:cs="Times New Roman"/>
                <w:iCs/>
                <w:noProof/>
                <w:sz w:val="24"/>
                <w:szCs w:val="24"/>
                <w:lang w:val="et-EE"/>
              </w:rPr>
              <w:t>t</w:t>
            </w:r>
            <w:r w:rsidR="003724E1" w:rsidRPr="008F6F06">
              <w:rPr>
                <w:rFonts w:ascii="Times New Roman" w:eastAsia="Times New Roman" w:hAnsi="Times New Roman" w:cs="Times New Roman"/>
                <w:iCs/>
                <w:noProof/>
                <w:sz w:val="24"/>
                <w:szCs w:val="24"/>
                <w:lang w:val="et-EE"/>
              </w:rPr>
              <w:t xml:space="preserve">agasivõtmise ja tagasisaatmise </w:t>
            </w:r>
            <w:r w:rsidR="00C266C8">
              <w:rPr>
                <w:rFonts w:ascii="Times New Roman" w:eastAsia="Times New Roman" w:hAnsi="Times New Roman" w:cs="Times New Roman"/>
                <w:iCs/>
                <w:noProof/>
                <w:sz w:val="24"/>
                <w:szCs w:val="24"/>
                <w:lang w:val="et-EE"/>
              </w:rPr>
              <w:t xml:space="preserve">vallas </w:t>
            </w:r>
            <w:r w:rsidR="003724E1" w:rsidRPr="008F6F06">
              <w:rPr>
                <w:rFonts w:ascii="Times New Roman" w:eastAsia="Times New Roman" w:hAnsi="Times New Roman" w:cs="Times New Roman"/>
                <w:iCs/>
                <w:noProof/>
                <w:sz w:val="24"/>
                <w:szCs w:val="24"/>
                <w:lang w:val="et-EE"/>
              </w:rPr>
              <w:t>koostöö</w:t>
            </w:r>
            <w:r w:rsidR="00E27FCF" w:rsidRPr="008F6F06">
              <w:rPr>
                <w:rFonts w:ascii="Times New Roman" w:eastAsia="Times New Roman" w:hAnsi="Times New Roman" w:cs="Times New Roman"/>
                <w:iCs/>
                <w:noProof/>
                <w:sz w:val="24"/>
                <w:szCs w:val="24"/>
                <w:lang w:val="et-EE"/>
              </w:rPr>
              <w:t xml:space="preserve"> parandamine</w:t>
            </w:r>
            <w:r w:rsidR="003724E1" w:rsidRPr="008F6F06">
              <w:rPr>
                <w:rFonts w:ascii="Times New Roman" w:eastAsia="Times New Roman" w:hAnsi="Times New Roman" w:cs="Times New Roman"/>
                <w:iCs/>
                <w:noProof/>
                <w:sz w:val="24"/>
                <w:szCs w:val="24"/>
                <w:lang w:val="et-EE"/>
              </w:rPr>
              <w:t xml:space="preserve"> kolmandate riikide</w:t>
            </w:r>
            <w:r w:rsidR="00C266C8">
              <w:rPr>
                <w:rFonts w:ascii="Times New Roman" w:eastAsia="Times New Roman" w:hAnsi="Times New Roman" w:cs="Times New Roman"/>
                <w:iCs/>
                <w:noProof/>
                <w:sz w:val="24"/>
                <w:szCs w:val="24"/>
                <w:lang w:val="et-EE"/>
              </w:rPr>
              <w:t xml:space="preserve"> ning</w:t>
            </w:r>
            <w:r w:rsidR="003724E1" w:rsidRPr="008F6F06">
              <w:rPr>
                <w:rFonts w:ascii="Times New Roman" w:eastAsia="Times New Roman" w:hAnsi="Times New Roman" w:cs="Times New Roman"/>
                <w:iCs/>
                <w:noProof/>
                <w:sz w:val="24"/>
                <w:szCs w:val="24"/>
                <w:lang w:val="et-EE"/>
              </w:rPr>
              <w:t xml:space="preserve"> ELi liikmesriikide ja asutustega;</w:t>
            </w:r>
          </w:p>
          <w:p w14:paraId="1FD01BEA" w14:textId="06BF1CFB" w:rsidR="00762E2E" w:rsidRPr="008F6F06" w:rsidRDefault="003724E1" w:rsidP="00CE39DE">
            <w:pPr>
              <w:pStyle w:val="ListParagraph"/>
              <w:numPr>
                <w:ilvl w:val="0"/>
                <w:numId w:val="35"/>
              </w:numPr>
              <w:spacing w:after="0"/>
              <w:jc w:val="both"/>
              <w:rPr>
                <w:rFonts w:eastAsia="Times New Roman"/>
                <w:iCs/>
                <w:noProof/>
                <w:szCs w:val="24"/>
                <w:lang w:val="et-EE"/>
              </w:rPr>
            </w:pPr>
            <w:r w:rsidRPr="008F6F06">
              <w:rPr>
                <w:rFonts w:ascii="Times New Roman" w:eastAsia="Times New Roman" w:hAnsi="Times New Roman" w:cs="Times New Roman"/>
                <w:iCs/>
                <w:noProof/>
                <w:sz w:val="24"/>
                <w:szCs w:val="24"/>
                <w:lang w:val="et-EE"/>
              </w:rPr>
              <w:t>IT-süsteemide arendamine;</w:t>
            </w:r>
          </w:p>
          <w:p w14:paraId="48FEF6E2" w14:textId="394E905D" w:rsidR="00414F5F" w:rsidRPr="008F6F06" w:rsidRDefault="00762E2E" w:rsidP="00CE39DE">
            <w:pPr>
              <w:pStyle w:val="ListParagraph"/>
              <w:numPr>
                <w:ilvl w:val="0"/>
                <w:numId w:val="35"/>
              </w:numPr>
              <w:spacing w:after="0"/>
              <w:jc w:val="both"/>
              <w:rPr>
                <w:rFonts w:eastAsia="Times New Roman"/>
                <w:iCs/>
                <w:noProof/>
                <w:szCs w:val="24"/>
                <w:lang w:val="et-EE"/>
              </w:rPr>
            </w:pPr>
            <w:r w:rsidRPr="008F6F06">
              <w:rPr>
                <w:rFonts w:ascii="Times New Roman" w:eastAsia="Times New Roman" w:hAnsi="Times New Roman" w:cs="Times New Roman"/>
                <w:iCs/>
                <w:noProof/>
                <w:sz w:val="24"/>
                <w:szCs w:val="24"/>
                <w:lang w:val="et-EE"/>
              </w:rPr>
              <w:t>m</w:t>
            </w:r>
            <w:r w:rsidR="0091448A" w:rsidRPr="008F6F06">
              <w:rPr>
                <w:rFonts w:ascii="Times New Roman" w:eastAsia="Times New Roman" w:hAnsi="Times New Roman" w:cs="Times New Roman"/>
                <w:iCs/>
                <w:noProof/>
                <w:sz w:val="24"/>
                <w:szCs w:val="24"/>
                <w:lang w:val="et-EE"/>
              </w:rPr>
              <w:t xml:space="preserve">assilise sisserändega toimetuleku </w:t>
            </w:r>
            <w:r w:rsidR="00C266C8">
              <w:rPr>
                <w:rFonts w:ascii="Times New Roman" w:eastAsia="Times New Roman" w:hAnsi="Times New Roman" w:cs="Times New Roman"/>
                <w:iCs/>
                <w:noProof/>
                <w:sz w:val="24"/>
                <w:szCs w:val="24"/>
                <w:lang w:val="et-EE"/>
              </w:rPr>
              <w:t>suutlikkuse</w:t>
            </w:r>
            <w:r w:rsidR="00C266C8" w:rsidRPr="008F6F06">
              <w:rPr>
                <w:rFonts w:ascii="Times New Roman" w:eastAsia="Times New Roman" w:hAnsi="Times New Roman" w:cs="Times New Roman"/>
                <w:iCs/>
                <w:noProof/>
                <w:sz w:val="24"/>
                <w:szCs w:val="24"/>
                <w:lang w:val="et-EE"/>
              </w:rPr>
              <w:t xml:space="preserve"> </w:t>
            </w:r>
            <w:r w:rsidR="00C266C8">
              <w:rPr>
                <w:rFonts w:ascii="Times New Roman" w:eastAsia="Times New Roman" w:hAnsi="Times New Roman" w:cs="Times New Roman"/>
                <w:iCs/>
                <w:noProof/>
                <w:sz w:val="24"/>
                <w:szCs w:val="24"/>
                <w:lang w:val="et-EE"/>
              </w:rPr>
              <w:t>suurendamine.</w:t>
            </w:r>
          </w:p>
          <w:p w14:paraId="7DDBEA58" w14:textId="77777777" w:rsidR="00414F5F" w:rsidRPr="008F6F06" w:rsidRDefault="00414F5F" w:rsidP="00B444C1">
            <w:pPr>
              <w:pStyle w:val="ListParagraph"/>
              <w:spacing w:after="0" w:line="240" w:lineRule="auto"/>
              <w:jc w:val="both"/>
              <w:rPr>
                <w:rFonts w:eastAsia="Times New Roman"/>
                <w:iCs/>
                <w:noProof/>
                <w:szCs w:val="24"/>
                <w:lang w:val="et-EE"/>
              </w:rPr>
            </w:pPr>
          </w:p>
          <w:p w14:paraId="6AA50BF9" w14:textId="785206CD" w:rsidR="003724E1" w:rsidRPr="008F6F06" w:rsidRDefault="003724E1" w:rsidP="00B444C1">
            <w:pPr>
              <w:spacing w:before="0" w:after="0"/>
              <w:rPr>
                <w:rFonts w:eastAsia="Times New Roman"/>
                <w:iCs/>
                <w:noProof/>
                <w:szCs w:val="24"/>
                <w:lang w:val="et-EE"/>
              </w:rPr>
            </w:pPr>
            <w:r w:rsidRPr="008F6F06">
              <w:rPr>
                <w:rFonts w:eastAsia="Times New Roman"/>
                <w:iCs/>
                <w:noProof/>
                <w:szCs w:val="24"/>
                <w:lang w:val="et-EE"/>
              </w:rPr>
              <w:t xml:space="preserve">Võimalike meetmete loetelu ei ole </w:t>
            </w:r>
            <w:r w:rsidR="00795CB0" w:rsidRPr="008F6F06">
              <w:rPr>
                <w:rFonts w:eastAsia="Times New Roman"/>
                <w:iCs/>
                <w:noProof/>
                <w:szCs w:val="24"/>
                <w:lang w:val="et-EE"/>
              </w:rPr>
              <w:t>lõplik</w:t>
            </w:r>
            <w:r w:rsidRPr="008F6F06">
              <w:rPr>
                <w:rFonts w:eastAsia="Times New Roman"/>
                <w:iCs/>
                <w:noProof/>
                <w:szCs w:val="24"/>
                <w:lang w:val="et-EE"/>
              </w:rPr>
              <w:t>.</w:t>
            </w:r>
          </w:p>
          <w:p w14:paraId="52E6AE84" w14:textId="77777777" w:rsidR="003724E1" w:rsidRPr="008F6F06" w:rsidRDefault="003724E1" w:rsidP="00B444C1">
            <w:pPr>
              <w:spacing w:before="0" w:after="0"/>
              <w:rPr>
                <w:rFonts w:eastAsia="Times New Roman"/>
                <w:iCs/>
                <w:noProof/>
                <w:lang w:val="et-EE"/>
              </w:rPr>
            </w:pPr>
          </w:p>
          <w:p w14:paraId="5508FBCA" w14:textId="787B4354" w:rsidR="003724E1" w:rsidRPr="008F6F06" w:rsidRDefault="003724E1" w:rsidP="004E6CFE">
            <w:pPr>
              <w:spacing w:before="0" w:after="0"/>
              <w:rPr>
                <w:rFonts w:eastAsia="Times New Roman"/>
                <w:b/>
                <w:bCs/>
                <w:iCs/>
                <w:noProof/>
                <w:u w:val="single"/>
                <w:lang w:val="et-EE"/>
              </w:rPr>
            </w:pPr>
            <w:r w:rsidRPr="008F6F06">
              <w:rPr>
                <w:rFonts w:eastAsia="Times New Roman"/>
                <w:b/>
                <w:bCs/>
                <w:iCs/>
                <w:noProof/>
                <w:u w:val="single"/>
                <w:lang w:val="et-EE"/>
              </w:rPr>
              <w:t>Tegevustoetus</w:t>
            </w:r>
            <w:r w:rsidR="00C266C8">
              <w:rPr>
                <w:rFonts w:eastAsia="Times New Roman"/>
                <w:b/>
                <w:bCs/>
                <w:iCs/>
                <w:noProof/>
                <w:u w:val="single"/>
                <w:lang w:val="et-EE"/>
              </w:rPr>
              <w:t>.</w:t>
            </w:r>
            <w:r w:rsidRPr="008F6F06">
              <w:rPr>
                <w:rFonts w:eastAsia="Times New Roman"/>
                <w:b/>
                <w:bCs/>
                <w:iCs/>
                <w:noProof/>
                <w:lang w:val="et-EE"/>
              </w:rPr>
              <w:t xml:space="preserve"> </w:t>
            </w:r>
            <w:r w:rsidRPr="008F6F06">
              <w:rPr>
                <w:rFonts w:eastAsia="Times New Roman"/>
                <w:iCs/>
                <w:noProof/>
                <w:lang w:val="et-EE"/>
              </w:rPr>
              <w:t xml:space="preserve">Eesti kavatseb kasutada tegevustoetust, et aidata </w:t>
            </w:r>
            <w:r w:rsidR="000111E9" w:rsidRPr="008F6F06">
              <w:rPr>
                <w:rFonts w:eastAsia="Times New Roman"/>
                <w:iCs/>
                <w:noProof/>
                <w:lang w:val="et-EE"/>
              </w:rPr>
              <w:t>AMIFi</w:t>
            </w:r>
            <w:r w:rsidRPr="008F6F06">
              <w:rPr>
                <w:rFonts w:eastAsia="Times New Roman"/>
                <w:iCs/>
                <w:noProof/>
                <w:lang w:val="et-EE"/>
              </w:rPr>
              <w:t xml:space="preserve"> </w:t>
            </w:r>
            <w:r w:rsidR="000111E9" w:rsidRPr="008F6F06">
              <w:rPr>
                <w:rFonts w:eastAsia="Times New Roman"/>
                <w:iCs/>
                <w:noProof/>
                <w:lang w:val="et-EE"/>
              </w:rPr>
              <w:t>rakenduskava</w:t>
            </w:r>
            <w:r w:rsidRPr="008F6F06">
              <w:rPr>
                <w:rFonts w:eastAsia="Times New Roman"/>
                <w:iCs/>
                <w:noProof/>
                <w:lang w:val="et-EE"/>
              </w:rPr>
              <w:t xml:space="preserve"> eesmärke </w:t>
            </w:r>
            <w:r w:rsidR="00F06F94" w:rsidRPr="008F6F06">
              <w:rPr>
                <w:rFonts w:eastAsia="Times New Roman"/>
                <w:iCs/>
                <w:noProof/>
                <w:lang w:val="et-EE"/>
              </w:rPr>
              <w:t xml:space="preserve">paremini </w:t>
            </w:r>
            <w:r w:rsidRPr="008F6F06">
              <w:rPr>
                <w:rFonts w:eastAsia="Times New Roman"/>
                <w:iCs/>
                <w:noProof/>
                <w:lang w:val="et-EE"/>
              </w:rPr>
              <w:t>saavuta</w:t>
            </w:r>
            <w:r w:rsidR="0025496C">
              <w:rPr>
                <w:rFonts w:eastAsia="Times New Roman"/>
                <w:iCs/>
                <w:noProof/>
                <w:lang w:val="et-EE"/>
              </w:rPr>
              <w:t>da</w:t>
            </w:r>
            <w:r w:rsidRPr="008F6F06">
              <w:rPr>
                <w:rFonts w:eastAsia="Times New Roman"/>
                <w:iCs/>
                <w:noProof/>
                <w:lang w:val="et-EE"/>
              </w:rPr>
              <w:t xml:space="preserve">. Tegevustoetus võimaldab säilitada </w:t>
            </w:r>
            <w:r w:rsidR="00402D5F">
              <w:rPr>
                <w:rFonts w:eastAsia="Times New Roman"/>
                <w:iCs/>
                <w:noProof/>
                <w:lang w:val="et-EE"/>
              </w:rPr>
              <w:t>suutlikkust</w:t>
            </w:r>
            <w:r w:rsidRPr="008F6F06">
              <w:rPr>
                <w:rFonts w:eastAsia="Times New Roman"/>
                <w:iCs/>
                <w:noProof/>
                <w:lang w:val="et-EE"/>
              </w:rPr>
              <w:t>, mis on liidu kui terviku jaoks ülioluli</w:t>
            </w:r>
            <w:r w:rsidR="00402D5F">
              <w:rPr>
                <w:rFonts w:eastAsia="Times New Roman"/>
                <w:iCs/>
                <w:noProof/>
                <w:lang w:val="et-EE"/>
              </w:rPr>
              <w:t>ne</w:t>
            </w:r>
            <w:r w:rsidRPr="008F6F06">
              <w:rPr>
                <w:rFonts w:eastAsia="Times New Roman"/>
                <w:iCs/>
                <w:noProof/>
                <w:lang w:val="et-EE"/>
              </w:rPr>
              <w:t xml:space="preserve">. </w:t>
            </w:r>
            <w:r w:rsidR="0091448A" w:rsidRPr="008F6F06">
              <w:rPr>
                <w:rFonts w:eastAsia="Times New Roman"/>
                <w:iCs/>
                <w:noProof/>
                <w:lang w:val="et-EE"/>
              </w:rPr>
              <w:t>Tegevustoetusest kaetakse osa t</w:t>
            </w:r>
            <w:r w:rsidRPr="008F6F06">
              <w:rPr>
                <w:rFonts w:eastAsia="Times New Roman"/>
                <w:iCs/>
                <w:noProof/>
                <w:lang w:val="et-EE"/>
              </w:rPr>
              <w:t>agasisaatmisega seotud IT-süsteemide ja -seadmete hooldus</w:t>
            </w:r>
            <w:r w:rsidR="0091448A" w:rsidRPr="008F6F06">
              <w:rPr>
                <w:rFonts w:eastAsia="Times New Roman"/>
                <w:iCs/>
                <w:noProof/>
                <w:lang w:val="et-EE"/>
              </w:rPr>
              <w:t>-</w:t>
            </w:r>
            <w:r w:rsidRPr="008F6F06">
              <w:rPr>
                <w:rFonts w:eastAsia="Times New Roman"/>
                <w:iCs/>
                <w:noProof/>
                <w:lang w:val="et-EE"/>
              </w:rPr>
              <w:t xml:space="preserve"> ning </w:t>
            </w:r>
            <w:r w:rsidR="0091448A" w:rsidRPr="008F6F06">
              <w:rPr>
                <w:rFonts w:eastAsia="Times New Roman"/>
                <w:iCs/>
                <w:noProof/>
                <w:lang w:val="et-EE"/>
              </w:rPr>
              <w:t>ülalpidamiskuludest</w:t>
            </w:r>
            <w:r w:rsidRPr="008F6F06">
              <w:rPr>
                <w:rFonts w:eastAsia="Times New Roman"/>
                <w:iCs/>
                <w:noProof/>
                <w:lang w:val="et-EE"/>
              </w:rPr>
              <w:t xml:space="preserve">. Kiirete ja tõhusate tagasisaatmismenetluste IT-süsteemi edasiarendamine on </w:t>
            </w:r>
            <w:r w:rsidR="0091448A" w:rsidRPr="008F6F06">
              <w:rPr>
                <w:rFonts w:eastAsia="Times New Roman"/>
                <w:iCs/>
                <w:noProof/>
                <w:lang w:val="et-EE"/>
              </w:rPr>
              <w:t>häda</w:t>
            </w:r>
            <w:r w:rsidRPr="008F6F06">
              <w:rPr>
                <w:rFonts w:eastAsia="Times New Roman"/>
                <w:iCs/>
                <w:noProof/>
                <w:lang w:val="et-EE"/>
              </w:rPr>
              <w:t xml:space="preserve">vajalik. Väga oluline on ka </w:t>
            </w:r>
            <w:r w:rsidR="00C266C8">
              <w:rPr>
                <w:rFonts w:eastAsia="Times New Roman"/>
                <w:iCs/>
                <w:noProof/>
                <w:lang w:val="et-EE"/>
              </w:rPr>
              <w:t xml:space="preserve">tagada </w:t>
            </w:r>
            <w:r w:rsidRPr="008F6F06">
              <w:rPr>
                <w:rFonts w:eastAsia="Times New Roman"/>
                <w:iCs/>
                <w:noProof/>
                <w:lang w:val="et-EE"/>
              </w:rPr>
              <w:t>andmevahetus teiste asjakohaste IT-süsteemidega.</w:t>
            </w:r>
          </w:p>
          <w:p w14:paraId="59F05725" w14:textId="77777777" w:rsidR="00F551A0" w:rsidRPr="008F6F06" w:rsidRDefault="00F551A0" w:rsidP="004E6CFE">
            <w:pPr>
              <w:spacing w:before="0" w:after="0"/>
              <w:rPr>
                <w:rFonts w:eastAsia="Times New Roman"/>
                <w:iCs/>
                <w:noProof/>
                <w:lang w:val="et-EE"/>
              </w:rPr>
            </w:pPr>
          </w:p>
          <w:p w14:paraId="0A0C1A03" w14:textId="30293934" w:rsidR="003724E1" w:rsidRPr="008F6F06" w:rsidRDefault="003724E1" w:rsidP="004E6CFE">
            <w:pPr>
              <w:spacing w:before="0" w:after="0"/>
              <w:rPr>
                <w:rFonts w:eastAsia="Times New Roman"/>
                <w:iCs/>
                <w:noProof/>
                <w:lang w:val="et-EE"/>
              </w:rPr>
            </w:pPr>
            <w:r w:rsidRPr="008F6F06">
              <w:rPr>
                <w:rFonts w:eastAsia="Times New Roman"/>
                <w:iCs/>
                <w:noProof/>
                <w:lang w:val="et-EE"/>
              </w:rPr>
              <w:t>Nendes valdkondades on Eesti</w:t>
            </w:r>
            <w:r w:rsidR="00414F5F" w:rsidRPr="008F6F06">
              <w:rPr>
                <w:rFonts w:eastAsia="Times New Roman"/>
                <w:iCs/>
                <w:noProof/>
                <w:lang w:val="et-EE"/>
              </w:rPr>
              <w:t>s</w:t>
            </w:r>
            <w:r w:rsidRPr="008F6F06">
              <w:rPr>
                <w:rFonts w:eastAsia="Times New Roman"/>
                <w:iCs/>
                <w:noProof/>
                <w:lang w:val="et-EE"/>
              </w:rPr>
              <w:t xml:space="preserve"> peamine tagasisaatmispoliitika ja -menetluste väljatöötamise ja rakendamise eest vastuta</w:t>
            </w:r>
            <w:r w:rsidR="00414F5F" w:rsidRPr="008F6F06">
              <w:rPr>
                <w:rFonts w:eastAsia="Times New Roman"/>
                <w:iCs/>
                <w:noProof/>
                <w:lang w:val="et-EE"/>
              </w:rPr>
              <w:t>ja</w:t>
            </w:r>
            <w:r w:rsidRPr="008F6F06">
              <w:rPr>
                <w:rFonts w:eastAsia="Times New Roman"/>
                <w:iCs/>
                <w:noProof/>
                <w:lang w:val="et-EE"/>
              </w:rPr>
              <w:t xml:space="preserve"> </w:t>
            </w:r>
            <w:r w:rsidR="00427EF0">
              <w:rPr>
                <w:rFonts w:eastAsia="Times New Roman"/>
                <w:iCs/>
                <w:noProof/>
                <w:lang w:val="et-EE"/>
              </w:rPr>
              <w:t>PPA</w:t>
            </w:r>
            <w:r w:rsidRPr="008F6F06">
              <w:rPr>
                <w:rFonts w:eastAsia="Times New Roman"/>
                <w:iCs/>
                <w:noProof/>
                <w:lang w:val="et-EE"/>
              </w:rPr>
              <w:t>. Sõltuvalt riiklikust korraldusest või</w:t>
            </w:r>
            <w:r w:rsidR="00414F5F" w:rsidRPr="008F6F06">
              <w:rPr>
                <w:rFonts w:eastAsia="Times New Roman"/>
                <w:iCs/>
                <w:noProof/>
                <w:lang w:val="et-EE"/>
              </w:rPr>
              <w:t>dakse</w:t>
            </w:r>
            <w:r w:rsidRPr="008F6F06">
              <w:rPr>
                <w:rFonts w:eastAsia="Times New Roman"/>
                <w:iCs/>
                <w:noProof/>
                <w:lang w:val="et-EE"/>
              </w:rPr>
              <w:t xml:space="preserve"> IT-süsteemide </w:t>
            </w:r>
            <w:r w:rsidRPr="008F6F06">
              <w:rPr>
                <w:rFonts w:eastAsia="Times New Roman"/>
                <w:iCs/>
                <w:noProof/>
                <w:lang w:val="et-EE"/>
              </w:rPr>
              <w:lastRenderedPageBreak/>
              <w:t>hooldusega seotud rahalis</w:t>
            </w:r>
            <w:r w:rsidR="00414F5F" w:rsidRPr="008F6F06">
              <w:rPr>
                <w:rFonts w:eastAsia="Times New Roman"/>
                <w:iCs/>
                <w:noProof/>
                <w:lang w:val="et-EE"/>
              </w:rPr>
              <w:t>ed</w:t>
            </w:r>
            <w:r w:rsidRPr="008F6F06">
              <w:rPr>
                <w:rFonts w:eastAsia="Times New Roman"/>
                <w:iCs/>
                <w:noProof/>
                <w:lang w:val="et-EE"/>
              </w:rPr>
              <w:t xml:space="preserve"> vahend</w:t>
            </w:r>
            <w:r w:rsidR="00C266C8">
              <w:rPr>
                <w:rFonts w:eastAsia="Times New Roman"/>
                <w:iCs/>
                <w:noProof/>
                <w:lang w:val="et-EE"/>
              </w:rPr>
              <w:t>i</w:t>
            </w:r>
            <w:r w:rsidRPr="008F6F06">
              <w:rPr>
                <w:rFonts w:eastAsia="Times New Roman"/>
                <w:iCs/>
                <w:noProof/>
                <w:lang w:val="et-EE"/>
              </w:rPr>
              <w:t xml:space="preserve">d suunata </w:t>
            </w:r>
            <w:r w:rsidR="00B444C1" w:rsidRPr="008F6F06">
              <w:rPr>
                <w:rFonts w:eastAsia="Times New Roman"/>
                <w:iCs/>
                <w:noProof/>
                <w:lang w:val="et-EE"/>
              </w:rPr>
              <w:t xml:space="preserve">ka </w:t>
            </w:r>
            <w:r w:rsidR="00762E2E" w:rsidRPr="008F6F06">
              <w:rPr>
                <w:rFonts w:eastAsia="Times New Roman"/>
                <w:iCs/>
                <w:noProof/>
                <w:lang w:val="et-EE"/>
              </w:rPr>
              <w:t>S</w:t>
            </w:r>
            <w:r w:rsidRPr="008F6F06">
              <w:rPr>
                <w:rFonts w:eastAsia="Times New Roman"/>
                <w:iCs/>
                <w:noProof/>
                <w:lang w:val="et-EE"/>
              </w:rPr>
              <w:t xml:space="preserve">iseministeeriumi </w:t>
            </w:r>
            <w:r w:rsidR="00414F5F" w:rsidRPr="008F6F06">
              <w:rPr>
                <w:rFonts w:eastAsia="Times New Roman"/>
                <w:iCs/>
                <w:noProof/>
                <w:lang w:val="et-EE"/>
              </w:rPr>
              <w:t>infotehnoloogia- ja arenduskeskusele</w:t>
            </w:r>
            <w:r w:rsidRPr="008F6F06">
              <w:rPr>
                <w:rFonts w:eastAsia="Times New Roman"/>
                <w:iCs/>
                <w:noProof/>
                <w:lang w:val="et-EE"/>
              </w:rPr>
              <w:t xml:space="preserve">, kes vastutab </w:t>
            </w:r>
            <w:r w:rsidR="00414F5F" w:rsidRPr="008F6F06">
              <w:rPr>
                <w:rFonts w:eastAsia="Times New Roman"/>
                <w:iCs/>
                <w:noProof/>
                <w:lang w:val="et-EE"/>
              </w:rPr>
              <w:t xml:space="preserve">tagasisaatmise valdkonnas </w:t>
            </w:r>
            <w:r w:rsidRPr="008F6F06">
              <w:rPr>
                <w:rFonts w:eastAsia="Times New Roman"/>
                <w:iCs/>
                <w:noProof/>
                <w:lang w:val="et-EE"/>
              </w:rPr>
              <w:t>kõigi IT-süsteemide arendamise ja hooldamise eest.</w:t>
            </w:r>
          </w:p>
          <w:p w14:paraId="234BF4FA" w14:textId="77777777" w:rsidR="00F551A0" w:rsidRPr="008F6F06" w:rsidRDefault="00F551A0" w:rsidP="004E6CFE">
            <w:pPr>
              <w:spacing w:before="0" w:after="0"/>
              <w:rPr>
                <w:rFonts w:eastAsia="Times New Roman"/>
                <w:iCs/>
                <w:noProof/>
                <w:lang w:val="et-EE"/>
              </w:rPr>
            </w:pPr>
          </w:p>
          <w:p w14:paraId="2B9D9775" w14:textId="407C3CDF" w:rsidR="003724E1" w:rsidRPr="008F6F06" w:rsidRDefault="003724E1" w:rsidP="004E6CFE">
            <w:pPr>
              <w:spacing w:before="0" w:after="0"/>
              <w:rPr>
                <w:rFonts w:eastAsia="Times New Roman"/>
                <w:iCs/>
                <w:noProof/>
                <w:lang w:val="et-EE"/>
              </w:rPr>
            </w:pPr>
            <w:r w:rsidRPr="008F6F06">
              <w:rPr>
                <w:rFonts w:eastAsia="Times New Roman"/>
                <w:b/>
                <w:bCs/>
                <w:iCs/>
                <w:noProof/>
                <w:u w:val="single"/>
                <w:lang w:val="et-EE"/>
              </w:rPr>
              <w:t>Finantsinstrumendid</w:t>
            </w:r>
            <w:r w:rsidR="00C266C8">
              <w:rPr>
                <w:rFonts w:eastAsia="Times New Roman"/>
                <w:b/>
                <w:bCs/>
                <w:iCs/>
                <w:noProof/>
                <w:u w:val="single"/>
                <w:lang w:val="et-EE"/>
              </w:rPr>
              <w:t>.</w:t>
            </w:r>
            <w:r w:rsidRPr="008F6F06">
              <w:rPr>
                <w:rFonts w:eastAsia="Times New Roman"/>
                <w:iCs/>
                <w:noProof/>
                <w:lang w:val="et-EE"/>
              </w:rPr>
              <w:t xml:space="preserve"> Ei kohaldata.</w:t>
            </w:r>
          </w:p>
          <w:p w14:paraId="32715DDA" w14:textId="66DC4706" w:rsidR="00B444C1" w:rsidRPr="008F6F06" w:rsidRDefault="00B444C1" w:rsidP="004E6CFE">
            <w:pPr>
              <w:spacing w:before="0" w:after="0"/>
              <w:rPr>
                <w:rFonts w:eastAsia="Times New Roman"/>
                <w:iCs/>
                <w:noProof/>
                <w:lang w:val="et-EE"/>
              </w:rPr>
            </w:pPr>
          </w:p>
        </w:tc>
      </w:tr>
    </w:tbl>
    <w:p w14:paraId="4E3243DE" w14:textId="77777777" w:rsidR="001C0C56" w:rsidRPr="008F6F06" w:rsidRDefault="001C0C56" w:rsidP="00F551A0">
      <w:pPr>
        <w:spacing w:before="0" w:after="0"/>
        <w:rPr>
          <w:rFonts w:eastAsia="Times New Roman"/>
          <w:b/>
          <w:iCs/>
          <w:noProof/>
          <w:szCs w:val="24"/>
          <w:lang w:val="et-EE"/>
        </w:rPr>
      </w:pPr>
    </w:p>
    <w:p w14:paraId="42866FD7" w14:textId="77777777" w:rsidR="0087477A" w:rsidRPr="008F6F06" w:rsidRDefault="0087477A">
      <w:pPr>
        <w:spacing w:before="0" w:after="200" w:line="276" w:lineRule="auto"/>
        <w:jc w:val="left"/>
        <w:rPr>
          <w:rFonts w:eastAsia="Times New Roman"/>
          <w:b/>
          <w:iCs/>
          <w:noProof/>
          <w:szCs w:val="24"/>
          <w:lang w:val="et-EE"/>
        </w:rPr>
      </w:pPr>
      <w:bookmarkStart w:id="933" w:name="_Hlk88656775"/>
      <w:r w:rsidRPr="008F6F06">
        <w:rPr>
          <w:rFonts w:eastAsia="Times New Roman"/>
          <w:b/>
          <w:iCs/>
          <w:noProof/>
          <w:szCs w:val="24"/>
          <w:lang w:val="et-EE"/>
        </w:rPr>
        <w:br w:type="page"/>
      </w:r>
    </w:p>
    <w:p w14:paraId="44CBBDEE" w14:textId="77777777" w:rsidR="009D4A9B" w:rsidRPr="008F6F06" w:rsidRDefault="009D4A9B" w:rsidP="00E069C7">
      <w:pPr>
        <w:spacing w:before="0" w:after="0"/>
        <w:rPr>
          <w:rFonts w:eastAsia="Times New Roman"/>
          <w:b/>
          <w:iCs/>
          <w:noProof/>
          <w:szCs w:val="24"/>
          <w:lang w:val="et-EE"/>
        </w:rPr>
        <w:sectPr w:rsidR="009D4A9B" w:rsidRPr="008F6F06" w:rsidSect="004A6E0A">
          <w:footnotePr>
            <w:numRestart w:val="eachSect"/>
          </w:footnotePr>
          <w:type w:val="continuous"/>
          <w:pgSz w:w="11906" w:h="16838" w:code="9"/>
          <w:pgMar w:top="567" w:right="1134" w:bottom="567" w:left="1134" w:header="709" w:footer="709" w:gutter="0"/>
          <w:cols w:space="708"/>
          <w:titlePg/>
          <w:docGrid w:linePitch="360"/>
          <w:sectPrChange w:id="934" w:author="Ave Osman" w:date="2025-07-21T12:32:00Z" w16du:dateUtc="2025-07-21T09:32:00Z">
            <w:sectPr w:rsidR="009D4A9B" w:rsidRPr="008F6F06" w:rsidSect="004A6E0A">
              <w:type w:val="nextPage"/>
              <w:pgMar w:top="567" w:right="1134" w:bottom="567" w:left="1134" w:header="709" w:footer="709" w:gutter="0"/>
            </w:sectPr>
          </w:sectPrChange>
        </w:sectPr>
      </w:pPr>
    </w:p>
    <w:p w14:paraId="0EC64E04" w14:textId="4C1814EE" w:rsidR="004144EB" w:rsidRPr="008F6F06" w:rsidRDefault="000E6EF4" w:rsidP="00E069C7">
      <w:pPr>
        <w:spacing w:before="0" w:after="0"/>
        <w:rPr>
          <w:rFonts w:eastAsia="Times New Roman"/>
          <w:b/>
          <w:iCs/>
          <w:noProof/>
          <w:szCs w:val="24"/>
          <w:lang w:val="et-EE"/>
        </w:rPr>
      </w:pPr>
      <w:r w:rsidRPr="008F6F06">
        <w:rPr>
          <w:rFonts w:eastAsia="Times New Roman"/>
          <w:b/>
          <w:iCs/>
          <w:noProof/>
          <w:szCs w:val="24"/>
          <w:lang w:val="et-EE"/>
        </w:rPr>
        <w:lastRenderedPageBreak/>
        <w:t>2.</w:t>
      </w:r>
      <w:r w:rsidR="00F551A0" w:rsidRPr="008F6F06">
        <w:rPr>
          <w:rFonts w:eastAsia="Times New Roman"/>
          <w:b/>
          <w:iCs/>
          <w:noProof/>
          <w:szCs w:val="24"/>
          <w:lang w:val="et-EE"/>
        </w:rPr>
        <w:t>3</w:t>
      </w:r>
      <w:r w:rsidRPr="008F6F06">
        <w:rPr>
          <w:rFonts w:eastAsia="Times New Roman"/>
          <w:b/>
          <w:iCs/>
          <w:noProof/>
          <w:szCs w:val="24"/>
          <w:lang w:val="et-EE"/>
        </w:rPr>
        <w:t>.2</w:t>
      </w:r>
      <w:r w:rsidR="00401BBC">
        <w:rPr>
          <w:rFonts w:eastAsia="Times New Roman"/>
          <w:b/>
          <w:iCs/>
          <w:noProof/>
          <w:szCs w:val="24"/>
          <w:lang w:val="et-EE"/>
        </w:rPr>
        <w:t>.</w:t>
      </w:r>
      <w:r w:rsidRPr="008F6F06">
        <w:rPr>
          <w:rFonts w:eastAsia="Times New Roman"/>
          <w:b/>
          <w:iCs/>
          <w:noProof/>
          <w:szCs w:val="24"/>
          <w:lang w:val="et-EE"/>
        </w:rPr>
        <w:t xml:space="preserve"> </w:t>
      </w:r>
      <w:r w:rsidR="0016434D" w:rsidRPr="008F6F06">
        <w:rPr>
          <w:rFonts w:eastAsia="Times New Roman"/>
          <w:b/>
          <w:iCs/>
          <w:noProof/>
          <w:szCs w:val="24"/>
          <w:lang w:val="et-EE"/>
        </w:rPr>
        <w:t>Näitajad</w:t>
      </w:r>
    </w:p>
    <w:p w14:paraId="009C2106" w14:textId="77777777" w:rsidR="00E069C7" w:rsidRPr="008F6F06" w:rsidRDefault="00E069C7" w:rsidP="00E069C7">
      <w:pPr>
        <w:spacing w:before="0" w:after="0"/>
        <w:rPr>
          <w:i/>
          <w:iCs/>
          <w:sz w:val="20"/>
          <w:lang w:val="et-EE"/>
        </w:rPr>
      </w:pPr>
    </w:p>
    <w:p w14:paraId="31E38E8D" w14:textId="7DA0103E" w:rsidR="00242A59" w:rsidRPr="008F6F06" w:rsidRDefault="0016434D" w:rsidP="00E069C7">
      <w:pPr>
        <w:spacing w:before="0" w:after="0"/>
        <w:rPr>
          <w:i/>
          <w:iCs/>
          <w:sz w:val="20"/>
          <w:lang w:val="et-EE"/>
        </w:rPr>
      </w:pPr>
      <w:r w:rsidRPr="008F6F06">
        <w:rPr>
          <w:i/>
          <w:iCs/>
          <w:sz w:val="20"/>
          <w:lang w:val="et-EE"/>
        </w:rPr>
        <w:t xml:space="preserve">Viide: </w:t>
      </w:r>
      <w:bookmarkStart w:id="935" w:name="_Hlk93921942"/>
      <w:proofErr w:type="spellStart"/>
      <w:r w:rsidRPr="008F6F06">
        <w:rPr>
          <w:i/>
          <w:iCs/>
          <w:sz w:val="20"/>
          <w:lang w:val="et-EE"/>
        </w:rPr>
        <w:t>ühissätete</w:t>
      </w:r>
      <w:proofErr w:type="spellEnd"/>
      <w:r w:rsidRPr="008F6F06">
        <w:rPr>
          <w:i/>
          <w:iCs/>
          <w:sz w:val="20"/>
          <w:lang w:val="et-EE"/>
        </w:rPr>
        <w:t xml:space="preserve"> määruse artikli 22 lõike 4 punkt e</w:t>
      </w:r>
      <w:bookmarkEnd w:id="935"/>
    </w:p>
    <w:p w14:paraId="30C12E1C" w14:textId="7E12BAD0" w:rsidR="0016434D" w:rsidRPr="008F6F06" w:rsidRDefault="0016434D" w:rsidP="00E069C7">
      <w:pPr>
        <w:spacing w:before="0" w:after="0"/>
        <w:rPr>
          <w:i/>
          <w:iCs/>
          <w:lang w:val="et-EE"/>
        </w:rPr>
      </w:pPr>
    </w:p>
    <w:p w14:paraId="7E68E6DD" w14:textId="5A6930C5" w:rsidR="003C4215" w:rsidRPr="008F6F06" w:rsidRDefault="0016434D" w:rsidP="00E069C7">
      <w:pPr>
        <w:spacing w:before="0" w:after="0"/>
        <w:rPr>
          <w:rFonts w:eastAsia="Times New Roman"/>
          <w:b/>
          <w:bCs/>
          <w:sz w:val="22"/>
          <w:szCs w:val="22"/>
          <w:lang w:val="et-EE"/>
        </w:rPr>
      </w:pPr>
      <w:r w:rsidRPr="008F6F06">
        <w:rPr>
          <w:rFonts w:eastAsia="Times New Roman"/>
          <w:b/>
          <w:bCs/>
          <w:sz w:val="22"/>
          <w:szCs w:val="22"/>
          <w:lang w:val="et-EE"/>
        </w:rPr>
        <w:t xml:space="preserve">Tabel </w:t>
      </w:r>
      <w:r w:rsidR="009D4A9B" w:rsidRPr="008F6F06">
        <w:rPr>
          <w:rFonts w:eastAsia="Times New Roman"/>
          <w:b/>
          <w:bCs/>
          <w:sz w:val="22"/>
          <w:szCs w:val="22"/>
          <w:lang w:val="et-EE"/>
        </w:rPr>
        <w:t>7</w:t>
      </w:r>
      <w:r w:rsidR="00C266C8">
        <w:rPr>
          <w:rFonts w:eastAsia="Times New Roman"/>
          <w:b/>
          <w:bCs/>
          <w:sz w:val="22"/>
          <w:szCs w:val="22"/>
          <w:lang w:val="et-EE"/>
        </w:rPr>
        <w:t>.</w:t>
      </w:r>
      <w:r w:rsidRPr="008F6F06">
        <w:rPr>
          <w:rFonts w:eastAsia="Times New Roman"/>
          <w:b/>
          <w:bCs/>
          <w:sz w:val="22"/>
          <w:szCs w:val="22"/>
          <w:lang w:val="et-EE"/>
        </w:rPr>
        <w:t xml:space="preserve"> Väljundnäitajad</w:t>
      </w:r>
    </w:p>
    <w:p w14:paraId="78E17DB2" w14:textId="77777777" w:rsidR="00E069C7" w:rsidRPr="008F6F06" w:rsidRDefault="00E069C7" w:rsidP="00E069C7">
      <w:pPr>
        <w:spacing w:before="0" w:after="0"/>
        <w:rPr>
          <w:rFonts w:eastAsia="Times New Roman"/>
          <w:b/>
          <w:bCs/>
          <w:sz w:val="22"/>
          <w:szCs w:val="22"/>
          <w:lang w:val="et-EE"/>
        </w:rPr>
      </w:pPr>
    </w:p>
    <w:tbl>
      <w:tblPr>
        <w:tblpPr w:leftFromText="141" w:rightFromText="141" w:vertAnchor="text" w:tblpY="1"/>
        <w:tblOverlap w:val="neve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733"/>
        <w:gridCol w:w="1467"/>
        <w:gridCol w:w="1615"/>
        <w:gridCol w:w="1468"/>
        <w:gridCol w:w="2352"/>
      </w:tblGrid>
      <w:tr w:rsidR="003724E1" w:rsidRPr="008F6F06" w14:paraId="561B772C" w14:textId="77777777" w:rsidTr="00475153">
        <w:trPr>
          <w:trHeight w:val="656"/>
        </w:trPr>
        <w:tc>
          <w:tcPr>
            <w:tcW w:w="793" w:type="pct"/>
          </w:tcPr>
          <w:p w14:paraId="696FF60C" w14:textId="208287E7" w:rsidR="003724E1" w:rsidRPr="008F6F06" w:rsidRDefault="003724E1" w:rsidP="003724E1">
            <w:pPr>
              <w:pStyle w:val="Text1"/>
              <w:ind w:left="0"/>
              <w:rPr>
                <w:b/>
                <w:noProof/>
                <w:sz w:val="16"/>
                <w:szCs w:val="16"/>
                <w:lang w:val="et-EE"/>
              </w:rPr>
            </w:pPr>
            <w:bookmarkStart w:id="936" w:name="_Hlk93413543"/>
            <w:r w:rsidRPr="008F6F06">
              <w:rPr>
                <w:b/>
                <w:noProof/>
                <w:sz w:val="16"/>
                <w:szCs w:val="16"/>
                <w:lang w:val="et-EE"/>
              </w:rPr>
              <w:t>Erieesmärk</w:t>
            </w:r>
          </w:p>
        </w:tc>
        <w:tc>
          <w:tcPr>
            <w:tcW w:w="404" w:type="pct"/>
          </w:tcPr>
          <w:p w14:paraId="073F1775" w14:textId="217A6E8F" w:rsidR="003724E1" w:rsidRPr="008F6F06" w:rsidRDefault="003724E1" w:rsidP="003724E1">
            <w:pPr>
              <w:pStyle w:val="Text1"/>
              <w:ind w:left="0"/>
              <w:rPr>
                <w:b/>
                <w:noProof/>
                <w:sz w:val="16"/>
                <w:szCs w:val="16"/>
                <w:lang w:val="et-EE"/>
              </w:rPr>
            </w:pPr>
            <w:r w:rsidRPr="008F6F06">
              <w:rPr>
                <w:b/>
                <w:noProof/>
                <w:sz w:val="16"/>
                <w:szCs w:val="16"/>
                <w:lang w:val="et-EE"/>
              </w:rPr>
              <w:t xml:space="preserve">Tunnuskood </w:t>
            </w:r>
          </w:p>
        </w:tc>
        <w:tc>
          <w:tcPr>
            <w:tcW w:w="808" w:type="pct"/>
            <w:shd w:val="clear" w:color="auto" w:fill="auto"/>
          </w:tcPr>
          <w:p w14:paraId="1A73A8F7" w14:textId="42F9949E" w:rsidR="003724E1" w:rsidRPr="008F6F06" w:rsidRDefault="003724E1" w:rsidP="003724E1">
            <w:pPr>
              <w:pStyle w:val="Text1"/>
              <w:ind w:left="0"/>
              <w:rPr>
                <w:b/>
                <w:noProof/>
                <w:sz w:val="16"/>
                <w:szCs w:val="16"/>
                <w:lang w:val="et-EE"/>
              </w:rPr>
            </w:pPr>
            <w:r w:rsidRPr="008F6F06">
              <w:rPr>
                <w:b/>
                <w:noProof/>
                <w:sz w:val="16"/>
                <w:szCs w:val="16"/>
                <w:lang w:val="et-EE"/>
              </w:rPr>
              <w:t>Näitaja</w:t>
            </w:r>
            <w:r w:rsidR="00C266C8">
              <w:rPr>
                <w:b/>
                <w:noProof/>
                <w:sz w:val="16"/>
                <w:szCs w:val="16"/>
                <w:lang w:val="et-EE"/>
              </w:rPr>
              <w:t xml:space="preserve"> </w:t>
            </w:r>
          </w:p>
        </w:tc>
        <w:tc>
          <w:tcPr>
            <w:tcW w:w="890" w:type="pct"/>
          </w:tcPr>
          <w:p w14:paraId="6225CDD1" w14:textId="4D9ABAE6" w:rsidR="003724E1" w:rsidRPr="008F6F06" w:rsidRDefault="003724E1" w:rsidP="003724E1">
            <w:pPr>
              <w:pStyle w:val="Text1"/>
              <w:ind w:left="0"/>
              <w:rPr>
                <w:b/>
                <w:noProof/>
                <w:sz w:val="16"/>
                <w:szCs w:val="16"/>
                <w:lang w:val="et-EE"/>
              </w:rPr>
            </w:pPr>
            <w:r w:rsidRPr="008F6F06">
              <w:rPr>
                <w:b/>
                <w:noProof/>
                <w:sz w:val="16"/>
                <w:szCs w:val="16"/>
                <w:lang w:val="et-EE"/>
              </w:rPr>
              <w:t>Mõõtühik</w:t>
            </w:r>
          </w:p>
        </w:tc>
        <w:tc>
          <w:tcPr>
            <w:tcW w:w="809" w:type="pct"/>
            <w:shd w:val="clear" w:color="auto" w:fill="auto"/>
          </w:tcPr>
          <w:p w14:paraId="5F55ACB5" w14:textId="700C77C7" w:rsidR="003724E1" w:rsidRPr="008F6F06" w:rsidRDefault="003724E1" w:rsidP="003724E1">
            <w:pPr>
              <w:pStyle w:val="Text1"/>
              <w:ind w:left="0"/>
              <w:rPr>
                <w:b/>
                <w:noProof/>
                <w:sz w:val="16"/>
                <w:szCs w:val="16"/>
                <w:lang w:val="et-EE"/>
              </w:rPr>
            </w:pPr>
            <w:r w:rsidRPr="008F6F06">
              <w:rPr>
                <w:b/>
                <w:noProof/>
                <w:sz w:val="16"/>
                <w:szCs w:val="16"/>
                <w:lang w:val="et-EE"/>
              </w:rPr>
              <w:t>Vahe-eesmärk (2024)</w:t>
            </w:r>
          </w:p>
        </w:tc>
        <w:tc>
          <w:tcPr>
            <w:tcW w:w="1296" w:type="pct"/>
            <w:shd w:val="clear" w:color="auto" w:fill="auto"/>
          </w:tcPr>
          <w:p w14:paraId="74CF772A" w14:textId="4779812F" w:rsidR="003724E1" w:rsidRPr="008F6F06" w:rsidRDefault="003724E1" w:rsidP="003724E1">
            <w:pPr>
              <w:pStyle w:val="Text1"/>
              <w:ind w:left="0"/>
              <w:rPr>
                <w:b/>
                <w:noProof/>
                <w:sz w:val="16"/>
                <w:szCs w:val="16"/>
                <w:lang w:val="et-EE"/>
              </w:rPr>
            </w:pPr>
            <w:r w:rsidRPr="008F6F06">
              <w:rPr>
                <w:b/>
                <w:noProof/>
                <w:sz w:val="16"/>
                <w:szCs w:val="16"/>
                <w:lang w:val="et-EE"/>
              </w:rPr>
              <w:t>Sihtväärtus (2029)</w:t>
            </w:r>
          </w:p>
        </w:tc>
      </w:tr>
      <w:tr w:rsidR="003724E1" w:rsidRPr="008F6F06" w14:paraId="60DE2059" w14:textId="77777777" w:rsidTr="00475153">
        <w:trPr>
          <w:trHeight w:val="300"/>
        </w:trPr>
        <w:tc>
          <w:tcPr>
            <w:tcW w:w="793" w:type="pct"/>
          </w:tcPr>
          <w:p w14:paraId="65476279"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SO3</w:t>
            </w:r>
          </w:p>
        </w:tc>
        <w:tc>
          <w:tcPr>
            <w:tcW w:w="404" w:type="pct"/>
          </w:tcPr>
          <w:p w14:paraId="7E99AC6C"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O.3.1</w:t>
            </w:r>
          </w:p>
        </w:tc>
        <w:tc>
          <w:tcPr>
            <w:tcW w:w="808" w:type="pct"/>
            <w:shd w:val="clear" w:color="auto" w:fill="auto"/>
          </w:tcPr>
          <w:p w14:paraId="68789DB9" w14:textId="5E225991" w:rsidR="003724E1" w:rsidRPr="008F6F06" w:rsidRDefault="00E069C7" w:rsidP="003724E1">
            <w:pPr>
              <w:pStyle w:val="Text1"/>
              <w:ind w:left="0"/>
              <w:rPr>
                <w:bCs/>
                <w:i/>
                <w:noProof/>
                <w:sz w:val="16"/>
                <w:szCs w:val="16"/>
                <w:lang w:val="et-EE"/>
              </w:rPr>
            </w:pPr>
            <w:r w:rsidRPr="008F6F06">
              <w:rPr>
                <w:bCs/>
                <w:i/>
                <w:noProof/>
                <w:sz w:val="16"/>
                <w:szCs w:val="16"/>
                <w:lang w:val="et-EE"/>
              </w:rPr>
              <w:t>Koolitustegevuses osalejate arv</w:t>
            </w:r>
          </w:p>
        </w:tc>
        <w:tc>
          <w:tcPr>
            <w:tcW w:w="890" w:type="pct"/>
          </w:tcPr>
          <w:p w14:paraId="7647B106" w14:textId="0E201C4B" w:rsidR="003724E1" w:rsidRPr="008F6F06" w:rsidRDefault="003724E1" w:rsidP="003724E1">
            <w:pPr>
              <w:pStyle w:val="Text1"/>
              <w:ind w:left="0"/>
              <w:rPr>
                <w:bCs/>
                <w:i/>
                <w:noProof/>
                <w:sz w:val="16"/>
                <w:szCs w:val="16"/>
                <w:lang w:val="et-EE"/>
              </w:rPr>
            </w:pPr>
            <w:r w:rsidRPr="008F6F06">
              <w:rPr>
                <w:bCs/>
                <w:i/>
                <w:noProof/>
                <w:sz w:val="16"/>
                <w:szCs w:val="16"/>
                <w:lang w:val="et-EE"/>
              </w:rPr>
              <w:t>Absolu</w:t>
            </w:r>
            <w:r w:rsidR="00E069C7" w:rsidRPr="008F6F06">
              <w:rPr>
                <w:bCs/>
                <w:i/>
                <w:noProof/>
                <w:sz w:val="16"/>
                <w:szCs w:val="16"/>
                <w:lang w:val="et-EE"/>
              </w:rPr>
              <w:t>utarv</w:t>
            </w:r>
            <w:r w:rsidRPr="008F6F06">
              <w:rPr>
                <w:bCs/>
                <w:i/>
                <w:noProof/>
                <w:sz w:val="16"/>
                <w:szCs w:val="16"/>
                <w:lang w:val="et-EE"/>
              </w:rPr>
              <w:t xml:space="preserve"> </w:t>
            </w:r>
          </w:p>
        </w:tc>
        <w:tc>
          <w:tcPr>
            <w:tcW w:w="809" w:type="pct"/>
            <w:shd w:val="clear" w:color="auto" w:fill="auto"/>
          </w:tcPr>
          <w:p w14:paraId="375F25D2"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124</w:t>
            </w:r>
          </w:p>
        </w:tc>
        <w:tc>
          <w:tcPr>
            <w:tcW w:w="1296" w:type="pct"/>
            <w:shd w:val="clear" w:color="auto" w:fill="auto"/>
          </w:tcPr>
          <w:p w14:paraId="583ABFD5" w14:textId="241A1E0C" w:rsidR="003724E1" w:rsidRPr="008F6F06" w:rsidRDefault="00DF12E0" w:rsidP="003724E1">
            <w:pPr>
              <w:pStyle w:val="Text1"/>
              <w:ind w:left="0"/>
              <w:rPr>
                <w:bCs/>
                <w:i/>
                <w:noProof/>
                <w:sz w:val="16"/>
                <w:szCs w:val="16"/>
                <w:lang w:val="et-EE"/>
              </w:rPr>
            </w:pPr>
            <w:ins w:id="937" w:author="Ave Osman" w:date="2025-07-18T10:34:00Z" w16du:dateUtc="2025-07-18T07:34:00Z">
              <w:r>
                <w:rPr>
                  <w:bCs/>
                  <w:i/>
                  <w:noProof/>
                  <w:sz w:val="16"/>
                  <w:szCs w:val="16"/>
                  <w:lang w:val="et-EE"/>
                </w:rPr>
                <w:t xml:space="preserve">1000 </w:t>
              </w:r>
            </w:ins>
            <w:del w:id="938" w:author="Ave Osman" w:date="2025-07-18T10:34:00Z" w16du:dateUtc="2025-07-18T07:34:00Z">
              <w:r w:rsidR="003724E1" w:rsidRPr="008F6F06">
                <w:rPr>
                  <w:bCs/>
                  <w:i/>
                  <w:noProof/>
                  <w:sz w:val="16"/>
                  <w:szCs w:val="16"/>
                  <w:lang w:val="et-EE"/>
                </w:rPr>
                <w:delText>475</w:delText>
              </w:r>
            </w:del>
          </w:p>
        </w:tc>
      </w:tr>
      <w:tr w:rsidR="003724E1" w:rsidRPr="008F6F06" w14:paraId="2524D513" w14:textId="77777777" w:rsidTr="00475153">
        <w:trPr>
          <w:trHeight w:val="300"/>
        </w:trPr>
        <w:tc>
          <w:tcPr>
            <w:tcW w:w="793" w:type="pct"/>
          </w:tcPr>
          <w:p w14:paraId="448BEB98"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SO3</w:t>
            </w:r>
          </w:p>
        </w:tc>
        <w:tc>
          <w:tcPr>
            <w:tcW w:w="404" w:type="pct"/>
          </w:tcPr>
          <w:p w14:paraId="46DA0A53"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O.3.2</w:t>
            </w:r>
          </w:p>
        </w:tc>
        <w:tc>
          <w:tcPr>
            <w:tcW w:w="808" w:type="pct"/>
            <w:shd w:val="clear" w:color="auto" w:fill="auto"/>
          </w:tcPr>
          <w:p w14:paraId="35CADF68" w14:textId="7B0817C6" w:rsidR="003724E1" w:rsidRPr="008F6F06" w:rsidRDefault="00E069C7" w:rsidP="003724E1">
            <w:pPr>
              <w:pStyle w:val="Text1"/>
              <w:ind w:left="0"/>
              <w:rPr>
                <w:bCs/>
                <w:i/>
                <w:noProof/>
                <w:sz w:val="16"/>
                <w:szCs w:val="16"/>
                <w:lang w:val="et-EE"/>
              </w:rPr>
            </w:pPr>
            <w:r w:rsidRPr="008F6F06">
              <w:rPr>
                <w:bCs/>
                <w:i/>
                <w:noProof/>
                <w:sz w:val="16"/>
                <w:szCs w:val="16"/>
                <w:lang w:val="et-EE"/>
              </w:rPr>
              <w:t>Ostetud seadmete arv, sealhulgas ostetud või ajakohastatud IKT-süsteemide arv</w:t>
            </w:r>
          </w:p>
        </w:tc>
        <w:tc>
          <w:tcPr>
            <w:tcW w:w="890" w:type="pct"/>
          </w:tcPr>
          <w:p w14:paraId="42E956AC" w14:textId="52D6C889" w:rsidR="003724E1" w:rsidRPr="008F6F06" w:rsidRDefault="003724E1" w:rsidP="003724E1">
            <w:pPr>
              <w:pStyle w:val="Text1"/>
              <w:ind w:left="0"/>
              <w:rPr>
                <w:bCs/>
                <w:i/>
                <w:noProof/>
                <w:sz w:val="16"/>
                <w:szCs w:val="16"/>
                <w:lang w:val="et-EE"/>
              </w:rPr>
            </w:pPr>
            <w:r w:rsidRPr="008F6F06">
              <w:rPr>
                <w:bCs/>
                <w:i/>
                <w:noProof/>
                <w:sz w:val="16"/>
                <w:szCs w:val="16"/>
                <w:lang w:val="et-EE"/>
              </w:rPr>
              <w:t>Absolu</w:t>
            </w:r>
            <w:r w:rsidR="00E069C7" w:rsidRPr="008F6F06">
              <w:rPr>
                <w:bCs/>
                <w:i/>
                <w:noProof/>
                <w:sz w:val="16"/>
                <w:szCs w:val="16"/>
                <w:lang w:val="et-EE"/>
              </w:rPr>
              <w:t>utarv</w:t>
            </w:r>
          </w:p>
        </w:tc>
        <w:tc>
          <w:tcPr>
            <w:tcW w:w="809" w:type="pct"/>
            <w:shd w:val="clear" w:color="auto" w:fill="auto"/>
          </w:tcPr>
          <w:p w14:paraId="0CAEDFAD"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2</w:t>
            </w:r>
          </w:p>
        </w:tc>
        <w:tc>
          <w:tcPr>
            <w:tcW w:w="1296" w:type="pct"/>
            <w:shd w:val="clear" w:color="auto" w:fill="auto"/>
          </w:tcPr>
          <w:p w14:paraId="2BC7A57F"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3</w:t>
            </w:r>
          </w:p>
        </w:tc>
      </w:tr>
      <w:tr w:rsidR="003724E1" w:rsidRPr="008F6F06" w14:paraId="7FC78BC2" w14:textId="77777777" w:rsidTr="00475153">
        <w:trPr>
          <w:trHeight w:val="300"/>
        </w:trPr>
        <w:tc>
          <w:tcPr>
            <w:tcW w:w="793" w:type="pct"/>
          </w:tcPr>
          <w:p w14:paraId="110F0EE0"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SO3</w:t>
            </w:r>
          </w:p>
        </w:tc>
        <w:tc>
          <w:tcPr>
            <w:tcW w:w="404" w:type="pct"/>
          </w:tcPr>
          <w:p w14:paraId="09BA5A1B"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O.3.3</w:t>
            </w:r>
          </w:p>
        </w:tc>
        <w:tc>
          <w:tcPr>
            <w:tcW w:w="808" w:type="pct"/>
            <w:shd w:val="clear" w:color="auto" w:fill="auto"/>
          </w:tcPr>
          <w:p w14:paraId="4D1F7029" w14:textId="6F02556F" w:rsidR="003724E1" w:rsidRPr="008F6F06" w:rsidRDefault="00E069C7" w:rsidP="003724E1">
            <w:pPr>
              <w:pStyle w:val="Text1"/>
              <w:ind w:left="0"/>
              <w:rPr>
                <w:bCs/>
                <w:i/>
                <w:noProof/>
                <w:sz w:val="16"/>
                <w:szCs w:val="16"/>
                <w:lang w:val="et-EE"/>
              </w:rPr>
            </w:pPr>
            <w:r w:rsidRPr="008F6F06">
              <w:rPr>
                <w:bCs/>
                <w:i/>
                <w:noProof/>
                <w:sz w:val="16"/>
                <w:szCs w:val="16"/>
                <w:lang w:val="et-EE"/>
              </w:rPr>
              <w:t>Taasintegreerimise abi saanud tagasipöördujate arv</w:t>
            </w:r>
          </w:p>
        </w:tc>
        <w:tc>
          <w:tcPr>
            <w:tcW w:w="890" w:type="pct"/>
          </w:tcPr>
          <w:p w14:paraId="4A1EB122" w14:textId="7D480FBE" w:rsidR="003724E1" w:rsidRPr="008F6F06" w:rsidRDefault="003724E1" w:rsidP="003724E1">
            <w:pPr>
              <w:pStyle w:val="Text1"/>
              <w:ind w:left="0"/>
              <w:rPr>
                <w:bCs/>
                <w:i/>
                <w:noProof/>
                <w:sz w:val="16"/>
                <w:szCs w:val="16"/>
                <w:lang w:val="et-EE"/>
              </w:rPr>
            </w:pPr>
            <w:r w:rsidRPr="008F6F06">
              <w:rPr>
                <w:bCs/>
                <w:i/>
                <w:noProof/>
                <w:sz w:val="16"/>
                <w:szCs w:val="16"/>
                <w:lang w:val="et-EE"/>
              </w:rPr>
              <w:t>Absolu</w:t>
            </w:r>
            <w:r w:rsidR="00E069C7" w:rsidRPr="008F6F06">
              <w:rPr>
                <w:bCs/>
                <w:i/>
                <w:noProof/>
                <w:sz w:val="16"/>
                <w:szCs w:val="16"/>
                <w:lang w:val="et-EE"/>
              </w:rPr>
              <w:t>utarv</w:t>
            </w:r>
            <w:r w:rsidRPr="008F6F06">
              <w:rPr>
                <w:bCs/>
                <w:i/>
                <w:noProof/>
                <w:sz w:val="16"/>
                <w:szCs w:val="16"/>
                <w:lang w:val="et-EE"/>
              </w:rPr>
              <w:t xml:space="preserve"> </w:t>
            </w:r>
          </w:p>
        </w:tc>
        <w:tc>
          <w:tcPr>
            <w:tcW w:w="809" w:type="pct"/>
            <w:shd w:val="clear" w:color="auto" w:fill="auto"/>
          </w:tcPr>
          <w:p w14:paraId="167E2FD5" w14:textId="77777777" w:rsidR="003724E1" w:rsidRPr="008F6F06" w:rsidRDefault="003724E1" w:rsidP="003724E1">
            <w:pPr>
              <w:pStyle w:val="Text1"/>
              <w:ind w:left="0"/>
              <w:rPr>
                <w:bCs/>
                <w:i/>
                <w:noProof/>
                <w:sz w:val="16"/>
                <w:szCs w:val="16"/>
                <w:lang w:val="et-EE"/>
              </w:rPr>
            </w:pPr>
            <w:r w:rsidRPr="008F6F06">
              <w:rPr>
                <w:bCs/>
                <w:i/>
                <w:noProof/>
                <w:sz w:val="16"/>
                <w:szCs w:val="16"/>
                <w:lang w:val="et-EE"/>
              </w:rPr>
              <w:t>190</w:t>
            </w:r>
          </w:p>
        </w:tc>
        <w:tc>
          <w:tcPr>
            <w:tcW w:w="1296" w:type="pct"/>
            <w:shd w:val="clear" w:color="auto" w:fill="auto"/>
          </w:tcPr>
          <w:p w14:paraId="01FDC6FD" w14:textId="4C462A6F" w:rsidR="003724E1" w:rsidRPr="008F6F06" w:rsidRDefault="00DF12E0" w:rsidP="003724E1">
            <w:pPr>
              <w:pStyle w:val="Text1"/>
              <w:ind w:left="0"/>
              <w:rPr>
                <w:bCs/>
                <w:i/>
                <w:noProof/>
                <w:sz w:val="16"/>
                <w:szCs w:val="16"/>
                <w:lang w:val="et-EE"/>
              </w:rPr>
            </w:pPr>
            <w:ins w:id="939" w:author="Ave Osman" w:date="2025-07-18T10:34:00Z" w16du:dateUtc="2025-07-18T07:34:00Z">
              <w:r>
                <w:rPr>
                  <w:bCs/>
                  <w:i/>
                  <w:noProof/>
                  <w:sz w:val="16"/>
                  <w:szCs w:val="16"/>
                  <w:lang w:val="et-EE"/>
                </w:rPr>
                <w:t xml:space="preserve">975 </w:t>
              </w:r>
            </w:ins>
            <w:del w:id="940" w:author="Ave Osman" w:date="2025-07-18T10:34:00Z" w16du:dateUtc="2025-07-18T07:34:00Z">
              <w:r w:rsidR="003724E1" w:rsidRPr="008F6F06">
                <w:rPr>
                  <w:bCs/>
                  <w:i/>
                  <w:noProof/>
                  <w:sz w:val="16"/>
                  <w:szCs w:val="16"/>
                  <w:lang w:val="et-EE"/>
                </w:rPr>
                <w:delText>665</w:delText>
              </w:r>
            </w:del>
          </w:p>
        </w:tc>
      </w:tr>
      <w:bookmarkEnd w:id="936"/>
    </w:tbl>
    <w:p w14:paraId="424A557F" w14:textId="38BEC00E" w:rsidR="003724E1" w:rsidRPr="008F6F06" w:rsidRDefault="003724E1">
      <w:pPr>
        <w:spacing w:after="0"/>
        <w:rPr>
          <w:rFonts w:eastAsia="Times New Roman"/>
          <w:b/>
          <w:iCs/>
          <w:noProof/>
          <w:sz w:val="20"/>
          <w:lang w:val="et-EE"/>
        </w:rPr>
      </w:pPr>
    </w:p>
    <w:p w14:paraId="08DAA78A" w14:textId="77777777" w:rsidR="003724E1" w:rsidRPr="008F6F06" w:rsidRDefault="003724E1">
      <w:pPr>
        <w:spacing w:after="0"/>
        <w:rPr>
          <w:rFonts w:eastAsia="Times New Roman"/>
          <w:b/>
          <w:iCs/>
          <w:noProof/>
          <w:sz w:val="20"/>
          <w:lang w:val="et-EE"/>
        </w:rPr>
      </w:pPr>
    </w:p>
    <w:p w14:paraId="5532F306" w14:textId="77777777" w:rsidR="003724E1" w:rsidRPr="008F6F06" w:rsidRDefault="003724E1">
      <w:pPr>
        <w:spacing w:after="0"/>
        <w:rPr>
          <w:rFonts w:eastAsia="Times New Roman"/>
          <w:b/>
          <w:iCs/>
          <w:noProof/>
          <w:sz w:val="20"/>
          <w:lang w:val="et-EE"/>
        </w:rPr>
      </w:pPr>
    </w:p>
    <w:p w14:paraId="4CB1516C" w14:textId="77777777" w:rsidR="003724E1" w:rsidRPr="008F6F06" w:rsidRDefault="003724E1">
      <w:pPr>
        <w:spacing w:after="0"/>
        <w:rPr>
          <w:rFonts w:eastAsia="Times New Roman"/>
          <w:b/>
          <w:iCs/>
          <w:noProof/>
          <w:sz w:val="20"/>
          <w:lang w:val="et-EE"/>
        </w:rPr>
      </w:pPr>
    </w:p>
    <w:p w14:paraId="54369A38" w14:textId="77777777" w:rsidR="003724E1" w:rsidRPr="008F6F06" w:rsidRDefault="003724E1">
      <w:pPr>
        <w:spacing w:after="0"/>
        <w:rPr>
          <w:rFonts w:eastAsia="Times New Roman"/>
          <w:b/>
          <w:iCs/>
          <w:noProof/>
          <w:sz w:val="20"/>
          <w:lang w:val="et-EE"/>
        </w:rPr>
      </w:pPr>
    </w:p>
    <w:p w14:paraId="6DEF287A" w14:textId="77777777" w:rsidR="003724E1" w:rsidRPr="008F6F06" w:rsidRDefault="003724E1">
      <w:pPr>
        <w:spacing w:after="0"/>
        <w:rPr>
          <w:rFonts w:eastAsia="Times New Roman"/>
          <w:b/>
          <w:iCs/>
          <w:noProof/>
          <w:sz w:val="20"/>
          <w:lang w:val="et-EE"/>
        </w:rPr>
      </w:pPr>
    </w:p>
    <w:p w14:paraId="50493B5C" w14:textId="77777777" w:rsidR="003724E1" w:rsidRPr="008F6F06" w:rsidRDefault="003724E1">
      <w:pPr>
        <w:spacing w:after="0"/>
        <w:rPr>
          <w:rFonts w:eastAsia="Times New Roman"/>
          <w:b/>
          <w:iCs/>
          <w:noProof/>
          <w:sz w:val="20"/>
          <w:lang w:val="et-EE"/>
        </w:rPr>
      </w:pPr>
    </w:p>
    <w:p w14:paraId="06D38837" w14:textId="1B39E677" w:rsidR="003724E1" w:rsidRPr="008F6F06" w:rsidRDefault="003724E1" w:rsidP="009D4A9B">
      <w:pPr>
        <w:spacing w:before="0" w:after="0"/>
        <w:rPr>
          <w:rFonts w:eastAsia="Times New Roman"/>
          <w:b/>
          <w:iCs/>
          <w:noProof/>
          <w:sz w:val="20"/>
          <w:lang w:val="et-EE"/>
        </w:rPr>
      </w:pPr>
    </w:p>
    <w:p w14:paraId="27E57F73" w14:textId="77777777" w:rsidR="00E069C7" w:rsidRPr="008F6F06" w:rsidRDefault="00E069C7" w:rsidP="009D4A9B">
      <w:pPr>
        <w:spacing w:before="0" w:after="0"/>
        <w:rPr>
          <w:rFonts w:eastAsia="Times New Roman"/>
          <w:b/>
          <w:iCs/>
          <w:noProof/>
          <w:sz w:val="20"/>
          <w:lang w:val="et-EE"/>
        </w:rPr>
      </w:pPr>
    </w:p>
    <w:p w14:paraId="263C2DE8" w14:textId="0E97D10A" w:rsidR="003724E1" w:rsidRPr="008F6F06" w:rsidRDefault="0016434D" w:rsidP="009D4A9B">
      <w:pPr>
        <w:spacing w:before="0" w:after="0"/>
        <w:rPr>
          <w:rFonts w:eastAsia="Times New Roman"/>
          <w:b/>
          <w:iCs/>
          <w:noProof/>
          <w:sz w:val="22"/>
          <w:szCs w:val="22"/>
          <w:lang w:val="et-EE"/>
        </w:rPr>
      </w:pPr>
      <w:r w:rsidRPr="008F6F06">
        <w:rPr>
          <w:rFonts w:eastAsia="Times New Roman"/>
          <w:b/>
          <w:iCs/>
          <w:noProof/>
          <w:sz w:val="22"/>
          <w:szCs w:val="22"/>
          <w:lang w:val="et-EE"/>
        </w:rPr>
        <w:t>Tab</w:t>
      </w:r>
      <w:r w:rsidR="003C4215" w:rsidRPr="008F6F06">
        <w:rPr>
          <w:rFonts w:eastAsia="Times New Roman"/>
          <w:b/>
          <w:iCs/>
          <w:noProof/>
          <w:sz w:val="22"/>
          <w:szCs w:val="22"/>
          <w:lang w:val="et-EE"/>
        </w:rPr>
        <w:t>el</w:t>
      </w:r>
      <w:r w:rsidRPr="008F6F06">
        <w:rPr>
          <w:rFonts w:eastAsia="Times New Roman"/>
          <w:b/>
          <w:iCs/>
          <w:noProof/>
          <w:sz w:val="22"/>
          <w:szCs w:val="22"/>
          <w:lang w:val="et-EE"/>
        </w:rPr>
        <w:t xml:space="preserve"> </w:t>
      </w:r>
      <w:r w:rsidR="009D4A9B" w:rsidRPr="008F6F06">
        <w:rPr>
          <w:rFonts w:eastAsia="Times New Roman"/>
          <w:b/>
          <w:iCs/>
          <w:noProof/>
          <w:sz w:val="22"/>
          <w:szCs w:val="22"/>
          <w:lang w:val="et-EE"/>
        </w:rPr>
        <w:t>8</w:t>
      </w:r>
      <w:r w:rsidR="00401BBC">
        <w:rPr>
          <w:rFonts w:eastAsia="Times New Roman"/>
          <w:b/>
          <w:iCs/>
          <w:noProof/>
          <w:sz w:val="22"/>
          <w:szCs w:val="22"/>
          <w:lang w:val="et-EE"/>
        </w:rPr>
        <w:t>.</w:t>
      </w:r>
      <w:r w:rsidRPr="008F6F06">
        <w:rPr>
          <w:rFonts w:eastAsia="Times New Roman"/>
          <w:b/>
          <w:iCs/>
          <w:noProof/>
          <w:sz w:val="22"/>
          <w:szCs w:val="22"/>
          <w:lang w:val="et-EE"/>
        </w:rPr>
        <w:t xml:space="preserve"> Tulemusnäitajad</w:t>
      </w:r>
    </w:p>
    <w:p w14:paraId="5F13D0C8" w14:textId="77777777" w:rsidR="00E069C7" w:rsidRPr="008F6F06" w:rsidRDefault="00E069C7" w:rsidP="009D4A9B">
      <w:pPr>
        <w:spacing w:before="0" w:after="0"/>
        <w:rPr>
          <w:rFonts w:eastAsia="Times New Roman"/>
          <w:b/>
          <w:iCs/>
          <w:noProof/>
          <w:sz w:val="22"/>
          <w:szCs w:val="22"/>
          <w:lang w:val="et-EE"/>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554"/>
        <w:gridCol w:w="971"/>
        <w:gridCol w:w="1176"/>
        <w:gridCol w:w="900"/>
        <w:gridCol w:w="971"/>
        <w:gridCol w:w="692"/>
        <w:gridCol w:w="969"/>
        <w:gridCol w:w="733"/>
        <w:gridCol w:w="1172"/>
      </w:tblGrid>
      <w:tr w:rsidR="0087477A" w:rsidRPr="008F6F06" w14:paraId="7E1D368E" w14:textId="77777777" w:rsidTr="00475153">
        <w:trPr>
          <w:trHeight w:val="675"/>
        </w:trPr>
        <w:tc>
          <w:tcPr>
            <w:tcW w:w="516" w:type="pct"/>
          </w:tcPr>
          <w:p w14:paraId="66287245" w14:textId="1A578A0F" w:rsidR="003724E1" w:rsidRPr="008F6F06" w:rsidRDefault="003724E1" w:rsidP="003724E1">
            <w:pPr>
              <w:rPr>
                <w:rFonts w:eastAsiaTheme="minorHAnsi"/>
                <w:b/>
                <w:noProof/>
                <w:sz w:val="16"/>
                <w:szCs w:val="16"/>
                <w:lang w:val="et-EE" w:eastAsia="en-US"/>
              </w:rPr>
            </w:pPr>
            <w:bookmarkStart w:id="941" w:name="_Hlk93414418"/>
            <w:r w:rsidRPr="008F6F06">
              <w:rPr>
                <w:b/>
                <w:noProof/>
                <w:sz w:val="16"/>
                <w:szCs w:val="16"/>
                <w:lang w:val="et-EE"/>
              </w:rPr>
              <w:t>Erieesmärk</w:t>
            </w:r>
          </w:p>
        </w:tc>
        <w:tc>
          <w:tcPr>
            <w:tcW w:w="305" w:type="pct"/>
          </w:tcPr>
          <w:p w14:paraId="38B4ACBE" w14:textId="33A06BC6" w:rsidR="003724E1" w:rsidRPr="008F6F06" w:rsidRDefault="003724E1" w:rsidP="003724E1">
            <w:pPr>
              <w:rPr>
                <w:rFonts w:eastAsiaTheme="minorHAnsi"/>
                <w:b/>
                <w:noProof/>
                <w:sz w:val="16"/>
                <w:szCs w:val="16"/>
                <w:lang w:val="et-EE" w:eastAsia="en-US"/>
              </w:rPr>
            </w:pPr>
            <w:r w:rsidRPr="008F6F06">
              <w:rPr>
                <w:b/>
                <w:noProof/>
                <w:sz w:val="16"/>
                <w:szCs w:val="16"/>
                <w:lang w:val="et-EE"/>
              </w:rPr>
              <w:t xml:space="preserve">Tunnuskood </w:t>
            </w:r>
          </w:p>
        </w:tc>
        <w:tc>
          <w:tcPr>
            <w:tcW w:w="535" w:type="pct"/>
            <w:shd w:val="clear" w:color="auto" w:fill="auto"/>
          </w:tcPr>
          <w:p w14:paraId="0653B4A4" w14:textId="13011266" w:rsidR="003724E1" w:rsidRPr="008F6F06" w:rsidRDefault="003724E1" w:rsidP="003724E1">
            <w:pPr>
              <w:rPr>
                <w:rFonts w:eastAsiaTheme="minorHAnsi"/>
                <w:b/>
                <w:noProof/>
                <w:sz w:val="16"/>
                <w:szCs w:val="16"/>
                <w:lang w:val="et-EE" w:eastAsia="en-US"/>
              </w:rPr>
            </w:pPr>
            <w:r w:rsidRPr="008F6F06">
              <w:rPr>
                <w:b/>
                <w:noProof/>
                <w:sz w:val="16"/>
                <w:szCs w:val="16"/>
                <w:lang w:val="et-EE"/>
              </w:rPr>
              <w:t>Näitaja</w:t>
            </w:r>
          </w:p>
        </w:tc>
        <w:tc>
          <w:tcPr>
            <w:tcW w:w="648" w:type="pct"/>
          </w:tcPr>
          <w:p w14:paraId="5445B338" w14:textId="5E7B302E" w:rsidR="003724E1" w:rsidRPr="008F6F06" w:rsidRDefault="003724E1" w:rsidP="003724E1">
            <w:pPr>
              <w:rPr>
                <w:rFonts w:eastAsiaTheme="minorHAnsi"/>
                <w:b/>
                <w:noProof/>
                <w:sz w:val="16"/>
                <w:szCs w:val="16"/>
                <w:lang w:val="et-EE" w:eastAsia="en-US"/>
              </w:rPr>
            </w:pPr>
            <w:r w:rsidRPr="008F6F06">
              <w:rPr>
                <w:b/>
                <w:noProof/>
                <w:sz w:val="16"/>
                <w:szCs w:val="16"/>
                <w:lang w:val="et-EE"/>
              </w:rPr>
              <w:t>Mõõtühik</w:t>
            </w:r>
          </w:p>
        </w:tc>
        <w:tc>
          <w:tcPr>
            <w:tcW w:w="496" w:type="pct"/>
          </w:tcPr>
          <w:p w14:paraId="10F95BAA" w14:textId="53E96385" w:rsidR="003724E1" w:rsidRPr="008F6F06" w:rsidRDefault="003724E1" w:rsidP="003724E1">
            <w:pPr>
              <w:rPr>
                <w:rFonts w:eastAsiaTheme="minorHAnsi"/>
                <w:b/>
                <w:noProof/>
                <w:sz w:val="16"/>
                <w:szCs w:val="16"/>
                <w:lang w:val="et-EE" w:eastAsia="en-US"/>
              </w:rPr>
            </w:pPr>
            <w:r w:rsidRPr="008F6F06">
              <w:rPr>
                <w:b/>
                <w:noProof/>
                <w:sz w:val="16"/>
                <w:szCs w:val="16"/>
                <w:lang w:val="et-EE"/>
              </w:rPr>
              <w:t>Lähtetase</w:t>
            </w:r>
          </w:p>
        </w:tc>
        <w:tc>
          <w:tcPr>
            <w:tcW w:w="535" w:type="pct"/>
          </w:tcPr>
          <w:p w14:paraId="493E46F3" w14:textId="60ADD6F4" w:rsidR="003724E1" w:rsidRPr="008F6F06" w:rsidRDefault="003724E1" w:rsidP="003724E1">
            <w:pPr>
              <w:rPr>
                <w:rFonts w:eastAsiaTheme="minorHAnsi"/>
                <w:b/>
                <w:noProof/>
                <w:sz w:val="16"/>
                <w:szCs w:val="16"/>
                <w:lang w:val="et-EE" w:eastAsia="en-US"/>
              </w:rPr>
            </w:pPr>
            <w:r w:rsidRPr="008F6F06">
              <w:rPr>
                <w:b/>
                <w:noProof/>
                <w:sz w:val="16"/>
                <w:szCs w:val="16"/>
                <w:lang w:val="et-EE"/>
              </w:rPr>
              <w:t>Lähtetaseme mõõtühik</w:t>
            </w:r>
          </w:p>
        </w:tc>
        <w:tc>
          <w:tcPr>
            <w:tcW w:w="381" w:type="pct"/>
            <w:shd w:val="clear" w:color="auto" w:fill="auto"/>
          </w:tcPr>
          <w:p w14:paraId="7534A8F9" w14:textId="3BE22180" w:rsidR="003724E1" w:rsidRPr="008F6F06" w:rsidRDefault="003724E1" w:rsidP="003724E1">
            <w:pPr>
              <w:rPr>
                <w:rFonts w:eastAsiaTheme="minorHAnsi"/>
                <w:b/>
                <w:noProof/>
                <w:sz w:val="16"/>
                <w:szCs w:val="16"/>
                <w:lang w:val="et-EE" w:eastAsia="en-US"/>
              </w:rPr>
            </w:pPr>
            <w:r w:rsidRPr="008F6F06">
              <w:rPr>
                <w:b/>
                <w:noProof/>
                <w:sz w:val="16"/>
                <w:szCs w:val="16"/>
                <w:lang w:val="et-EE"/>
              </w:rPr>
              <w:t>Võrdlusaasta(d)</w:t>
            </w:r>
          </w:p>
        </w:tc>
        <w:tc>
          <w:tcPr>
            <w:tcW w:w="534" w:type="pct"/>
            <w:shd w:val="clear" w:color="auto" w:fill="auto"/>
          </w:tcPr>
          <w:p w14:paraId="00434A5A" w14:textId="713B18D6" w:rsidR="003724E1" w:rsidRPr="008F6F06" w:rsidRDefault="003724E1" w:rsidP="003724E1">
            <w:pPr>
              <w:rPr>
                <w:rFonts w:eastAsiaTheme="minorHAnsi"/>
                <w:b/>
                <w:i/>
                <w:noProof/>
                <w:sz w:val="16"/>
                <w:szCs w:val="16"/>
                <w:lang w:val="et-EE" w:eastAsia="en-US"/>
              </w:rPr>
            </w:pPr>
            <w:r w:rsidRPr="008F6F06">
              <w:rPr>
                <w:b/>
                <w:i/>
                <w:noProof/>
                <w:sz w:val="16"/>
                <w:szCs w:val="16"/>
                <w:u w:val="single"/>
                <w:lang w:val="et-EE"/>
              </w:rPr>
              <w:t>Sihtväärtus (2029)</w:t>
            </w:r>
          </w:p>
        </w:tc>
        <w:tc>
          <w:tcPr>
            <w:tcW w:w="404" w:type="pct"/>
            <w:shd w:val="clear" w:color="auto" w:fill="auto"/>
          </w:tcPr>
          <w:p w14:paraId="308815C5" w14:textId="48F07CCA" w:rsidR="003724E1" w:rsidRPr="008F6F06" w:rsidRDefault="003724E1" w:rsidP="003724E1">
            <w:pPr>
              <w:rPr>
                <w:rFonts w:eastAsiaTheme="minorHAnsi"/>
                <w:b/>
                <w:noProof/>
                <w:sz w:val="16"/>
                <w:szCs w:val="16"/>
                <w:lang w:val="et-EE" w:eastAsia="en-US"/>
              </w:rPr>
            </w:pPr>
            <w:r w:rsidRPr="008F6F06">
              <w:rPr>
                <w:b/>
                <w:noProof/>
                <w:sz w:val="16"/>
                <w:szCs w:val="16"/>
                <w:lang w:val="et-EE"/>
              </w:rPr>
              <w:t>Sihtväärtuse mõõtühik</w:t>
            </w:r>
          </w:p>
        </w:tc>
        <w:tc>
          <w:tcPr>
            <w:tcW w:w="646" w:type="pct"/>
          </w:tcPr>
          <w:p w14:paraId="6FB7ED73" w14:textId="32C891A0" w:rsidR="003724E1" w:rsidRPr="008F6F06" w:rsidRDefault="003724E1" w:rsidP="003724E1">
            <w:pPr>
              <w:rPr>
                <w:rFonts w:eastAsiaTheme="minorHAnsi"/>
                <w:b/>
                <w:noProof/>
                <w:sz w:val="16"/>
                <w:szCs w:val="16"/>
                <w:lang w:val="et-EE" w:eastAsia="en-US"/>
              </w:rPr>
            </w:pPr>
            <w:r w:rsidRPr="008F6F06">
              <w:rPr>
                <w:b/>
                <w:noProof/>
                <w:sz w:val="16"/>
                <w:szCs w:val="16"/>
                <w:lang w:val="et-EE"/>
              </w:rPr>
              <w:t>Andmete allikas</w:t>
            </w:r>
          </w:p>
        </w:tc>
      </w:tr>
      <w:tr w:rsidR="009D4A9B" w:rsidRPr="008F6F06" w14:paraId="720FCA10" w14:textId="77777777" w:rsidTr="00475153">
        <w:trPr>
          <w:trHeight w:val="398"/>
        </w:trPr>
        <w:tc>
          <w:tcPr>
            <w:tcW w:w="516" w:type="pct"/>
          </w:tcPr>
          <w:p w14:paraId="680C7400" w14:textId="77777777"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SO3</w:t>
            </w:r>
          </w:p>
        </w:tc>
        <w:tc>
          <w:tcPr>
            <w:tcW w:w="305" w:type="pct"/>
          </w:tcPr>
          <w:p w14:paraId="40CB1A2A" w14:textId="77777777"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R.3.6</w:t>
            </w:r>
          </w:p>
        </w:tc>
        <w:tc>
          <w:tcPr>
            <w:tcW w:w="535" w:type="pct"/>
            <w:shd w:val="clear" w:color="auto" w:fill="auto"/>
          </w:tcPr>
          <w:p w14:paraId="4AB781E4" w14:textId="5D29D674"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Vabatahtlikult tagasipöördunute arv</w:t>
            </w:r>
          </w:p>
        </w:tc>
        <w:tc>
          <w:tcPr>
            <w:tcW w:w="648" w:type="pct"/>
          </w:tcPr>
          <w:p w14:paraId="7CFEF05A" w14:textId="45977FD1"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Absoluutarv</w:t>
            </w:r>
          </w:p>
        </w:tc>
        <w:tc>
          <w:tcPr>
            <w:tcW w:w="496" w:type="pct"/>
          </w:tcPr>
          <w:p w14:paraId="5B579572" w14:textId="73EEB328" w:rsidR="009D4A9B" w:rsidRPr="008F6F06" w:rsidRDefault="00EC3C3D" w:rsidP="009D4A9B">
            <w:pPr>
              <w:rPr>
                <w:rFonts w:eastAsiaTheme="minorHAnsi" w:cstheme="minorBidi"/>
                <w:i/>
                <w:noProof/>
                <w:sz w:val="14"/>
                <w:szCs w:val="14"/>
                <w:lang w:val="et-EE" w:eastAsia="en-US"/>
              </w:rPr>
            </w:pPr>
            <w:r>
              <w:rPr>
                <w:rFonts w:eastAsiaTheme="minorHAnsi" w:cstheme="minorBidi"/>
                <w:i/>
                <w:noProof/>
                <w:sz w:val="14"/>
                <w:szCs w:val="14"/>
                <w:lang w:val="et-EE" w:eastAsia="en-US"/>
              </w:rPr>
              <w:t>0</w:t>
            </w:r>
          </w:p>
        </w:tc>
        <w:tc>
          <w:tcPr>
            <w:tcW w:w="535" w:type="pct"/>
          </w:tcPr>
          <w:p w14:paraId="4A0D0DDB" w14:textId="36C39073" w:rsidR="009D4A9B" w:rsidRPr="008F6F06" w:rsidRDefault="009D4A9B" w:rsidP="009D4A9B">
            <w:pP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Absoluutarv</w:t>
            </w:r>
          </w:p>
        </w:tc>
        <w:tc>
          <w:tcPr>
            <w:tcW w:w="381" w:type="pct"/>
            <w:shd w:val="clear" w:color="auto" w:fill="auto"/>
          </w:tcPr>
          <w:p w14:paraId="71D9636C" w14:textId="48B55952" w:rsidR="009D4A9B" w:rsidRPr="008F6F06" w:rsidRDefault="00EC3C3D" w:rsidP="009D4A9B">
            <w:pPr>
              <w:jc w:val="center"/>
              <w:rPr>
                <w:rFonts w:eastAsiaTheme="minorHAnsi" w:cstheme="minorBidi"/>
                <w:bCs/>
                <w:i/>
                <w:iCs/>
                <w:noProof/>
                <w:sz w:val="14"/>
                <w:szCs w:val="14"/>
                <w:lang w:val="et-EE" w:eastAsia="en-US"/>
              </w:rPr>
            </w:pPr>
            <w:r>
              <w:rPr>
                <w:rFonts w:eastAsiaTheme="minorHAnsi" w:cstheme="minorBidi"/>
                <w:bCs/>
                <w:i/>
                <w:iCs/>
                <w:noProof/>
                <w:sz w:val="14"/>
                <w:szCs w:val="14"/>
                <w:lang w:val="et-EE" w:eastAsia="en-US"/>
              </w:rPr>
              <w:t>Ei kohaldu</w:t>
            </w:r>
          </w:p>
        </w:tc>
        <w:tc>
          <w:tcPr>
            <w:tcW w:w="534" w:type="pct"/>
            <w:shd w:val="clear" w:color="auto" w:fill="auto"/>
          </w:tcPr>
          <w:p w14:paraId="3BC81069" w14:textId="0DED6C63" w:rsidR="009D4A9B" w:rsidRPr="008F6F06" w:rsidRDefault="009D4A9B" w:rsidP="009D4A9B">
            <w:pPr>
              <w:jc w:val="cente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560</w:t>
            </w:r>
          </w:p>
        </w:tc>
        <w:tc>
          <w:tcPr>
            <w:tcW w:w="404" w:type="pct"/>
            <w:shd w:val="clear" w:color="auto" w:fill="auto"/>
          </w:tcPr>
          <w:p w14:paraId="052A4E76" w14:textId="6863C6CA" w:rsidR="009D4A9B" w:rsidRPr="008F6F06" w:rsidRDefault="009D4A9B" w:rsidP="009D4A9B">
            <w:pPr>
              <w:spacing w:line="480" w:lineRule="auto"/>
              <w:rPr>
                <w:rFonts w:eastAsiaTheme="minorHAnsi" w:cstheme="minorBidi"/>
                <w:i/>
                <w:noProof/>
                <w:sz w:val="14"/>
                <w:szCs w:val="14"/>
                <w:lang w:val="et-EE" w:eastAsia="en-US"/>
              </w:rPr>
            </w:pPr>
            <w:r w:rsidRPr="008F6F06">
              <w:rPr>
                <w:rFonts w:eastAsiaTheme="minorHAnsi" w:cstheme="minorBidi"/>
                <w:bCs/>
                <w:i/>
                <w:iCs/>
                <w:noProof/>
                <w:sz w:val="14"/>
                <w:szCs w:val="14"/>
                <w:lang w:val="et-EE" w:eastAsia="en-US"/>
              </w:rPr>
              <w:t>Absoluutarv</w:t>
            </w:r>
          </w:p>
        </w:tc>
        <w:tc>
          <w:tcPr>
            <w:tcW w:w="646" w:type="pct"/>
          </w:tcPr>
          <w:p w14:paraId="4310AED4" w14:textId="56CE0F65" w:rsidR="009D4A9B" w:rsidRPr="008F6F06" w:rsidRDefault="009D4A9B" w:rsidP="009D4A9B">
            <w:pPr>
              <w:rPr>
                <w:i/>
                <w:noProof/>
                <w:sz w:val="14"/>
                <w:szCs w:val="14"/>
                <w:lang w:val="et-EE"/>
              </w:rPr>
            </w:pPr>
            <w:r w:rsidRPr="008F6F06">
              <w:rPr>
                <w:rFonts w:eastAsiaTheme="minorHAnsi" w:cstheme="minorBidi"/>
                <w:i/>
                <w:noProof/>
                <w:sz w:val="14"/>
                <w:szCs w:val="14"/>
                <w:lang w:val="et-EE" w:eastAsia="en-US"/>
              </w:rPr>
              <w:t>Projektiaruanded</w:t>
            </w:r>
          </w:p>
        </w:tc>
      </w:tr>
      <w:tr w:rsidR="009D4A9B" w:rsidRPr="008F6F06" w14:paraId="66E56D28" w14:textId="77777777" w:rsidTr="00475153">
        <w:trPr>
          <w:trHeight w:val="398"/>
        </w:trPr>
        <w:tc>
          <w:tcPr>
            <w:tcW w:w="516" w:type="pct"/>
          </w:tcPr>
          <w:p w14:paraId="62C7B9DA" w14:textId="77777777"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SO3</w:t>
            </w:r>
          </w:p>
        </w:tc>
        <w:tc>
          <w:tcPr>
            <w:tcW w:w="305" w:type="pct"/>
          </w:tcPr>
          <w:p w14:paraId="2331CBB8" w14:textId="77777777"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R.3.7</w:t>
            </w:r>
          </w:p>
        </w:tc>
        <w:tc>
          <w:tcPr>
            <w:tcW w:w="535" w:type="pct"/>
            <w:shd w:val="clear" w:color="auto" w:fill="auto"/>
          </w:tcPr>
          <w:p w14:paraId="48611E6C" w14:textId="42A342C2" w:rsidR="009D4A9B" w:rsidRPr="008F6F06" w:rsidRDefault="009D4A9B" w:rsidP="009D4A9B">
            <w:pPr>
              <w:jc w:val="left"/>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Välja saadetud tagasipöördujate arv</w:t>
            </w:r>
          </w:p>
        </w:tc>
        <w:tc>
          <w:tcPr>
            <w:tcW w:w="648" w:type="pct"/>
          </w:tcPr>
          <w:p w14:paraId="50D8E123" w14:textId="68CE2B0A" w:rsidR="009D4A9B" w:rsidRPr="008F6F06" w:rsidRDefault="009D4A9B" w:rsidP="009D4A9B">
            <w:pPr>
              <w:rPr>
                <w:rFonts w:eastAsiaTheme="minorHAnsi" w:cstheme="minorBidi"/>
                <w:i/>
                <w:noProof/>
                <w:sz w:val="14"/>
                <w:szCs w:val="14"/>
                <w:lang w:val="et-EE" w:eastAsia="en-US"/>
              </w:rPr>
            </w:pPr>
            <w:r w:rsidRPr="008F6F06">
              <w:rPr>
                <w:rFonts w:eastAsiaTheme="minorHAnsi" w:cstheme="minorBidi"/>
                <w:i/>
                <w:noProof/>
                <w:sz w:val="14"/>
                <w:szCs w:val="14"/>
                <w:lang w:val="et-EE" w:eastAsia="en-US"/>
              </w:rPr>
              <w:t>Absoluutarv</w:t>
            </w:r>
          </w:p>
        </w:tc>
        <w:tc>
          <w:tcPr>
            <w:tcW w:w="496" w:type="pct"/>
          </w:tcPr>
          <w:p w14:paraId="2B41D5A1" w14:textId="70306DFC" w:rsidR="009D4A9B" w:rsidRPr="008F6F06" w:rsidRDefault="00EC3C3D" w:rsidP="009D4A9B">
            <w:pPr>
              <w:rPr>
                <w:rFonts w:eastAsiaTheme="minorHAnsi" w:cstheme="minorBidi"/>
                <w:i/>
                <w:noProof/>
                <w:sz w:val="14"/>
                <w:szCs w:val="14"/>
                <w:lang w:val="et-EE" w:eastAsia="en-US"/>
              </w:rPr>
            </w:pPr>
            <w:r>
              <w:rPr>
                <w:rFonts w:eastAsiaTheme="minorHAnsi" w:cstheme="minorBidi"/>
                <w:i/>
                <w:noProof/>
                <w:sz w:val="14"/>
                <w:szCs w:val="14"/>
                <w:lang w:val="et-EE" w:eastAsia="en-US"/>
              </w:rPr>
              <w:t>0</w:t>
            </w:r>
          </w:p>
        </w:tc>
        <w:tc>
          <w:tcPr>
            <w:tcW w:w="535" w:type="pct"/>
          </w:tcPr>
          <w:p w14:paraId="17AD5A22" w14:textId="3FEC2829" w:rsidR="009D4A9B" w:rsidRPr="008F6F06" w:rsidRDefault="009D4A9B" w:rsidP="009D4A9B">
            <w:pP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Absoluutarv</w:t>
            </w:r>
          </w:p>
        </w:tc>
        <w:tc>
          <w:tcPr>
            <w:tcW w:w="381" w:type="pct"/>
            <w:shd w:val="clear" w:color="auto" w:fill="auto"/>
          </w:tcPr>
          <w:p w14:paraId="70677941" w14:textId="07D81ABF" w:rsidR="009D4A9B" w:rsidRPr="008F6F06" w:rsidRDefault="00EC3C3D" w:rsidP="009D4A9B">
            <w:pPr>
              <w:jc w:val="center"/>
              <w:rPr>
                <w:rFonts w:eastAsiaTheme="minorHAnsi" w:cstheme="minorBidi"/>
                <w:bCs/>
                <w:i/>
                <w:iCs/>
                <w:noProof/>
                <w:sz w:val="14"/>
                <w:szCs w:val="14"/>
                <w:lang w:val="et-EE" w:eastAsia="en-US"/>
              </w:rPr>
            </w:pPr>
            <w:r>
              <w:rPr>
                <w:rFonts w:eastAsiaTheme="minorHAnsi" w:cstheme="minorBidi"/>
                <w:bCs/>
                <w:i/>
                <w:iCs/>
                <w:noProof/>
                <w:sz w:val="14"/>
                <w:szCs w:val="14"/>
                <w:lang w:val="et-EE" w:eastAsia="en-US"/>
              </w:rPr>
              <w:t>Ei kohaldu</w:t>
            </w:r>
          </w:p>
        </w:tc>
        <w:tc>
          <w:tcPr>
            <w:tcW w:w="534" w:type="pct"/>
            <w:shd w:val="clear" w:color="auto" w:fill="auto"/>
          </w:tcPr>
          <w:p w14:paraId="4CA3A793" w14:textId="15E10276" w:rsidR="009D4A9B" w:rsidRPr="008F6F06" w:rsidRDefault="009D4A9B" w:rsidP="009D4A9B">
            <w:pPr>
              <w:jc w:val="center"/>
              <w:rPr>
                <w:rFonts w:eastAsiaTheme="minorHAnsi" w:cstheme="minorBidi"/>
                <w:bCs/>
                <w:i/>
                <w:iCs/>
                <w:noProof/>
                <w:sz w:val="14"/>
                <w:szCs w:val="14"/>
                <w:lang w:val="et-EE" w:eastAsia="en-US"/>
              </w:rPr>
            </w:pPr>
            <w:r w:rsidRPr="008F6F06">
              <w:rPr>
                <w:rFonts w:eastAsiaTheme="minorHAnsi" w:cstheme="minorBidi"/>
                <w:bCs/>
                <w:i/>
                <w:iCs/>
                <w:noProof/>
                <w:sz w:val="14"/>
                <w:szCs w:val="14"/>
                <w:lang w:val="et-EE" w:eastAsia="en-US"/>
              </w:rPr>
              <w:t>1190</w:t>
            </w:r>
          </w:p>
        </w:tc>
        <w:tc>
          <w:tcPr>
            <w:tcW w:w="404" w:type="pct"/>
            <w:shd w:val="clear" w:color="auto" w:fill="auto"/>
          </w:tcPr>
          <w:p w14:paraId="3D60A112" w14:textId="74281B97" w:rsidR="009D4A9B" w:rsidRPr="008F6F06" w:rsidRDefault="009D4A9B" w:rsidP="009D4A9B">
            <w:pPr>
              <w:spacing w:line="480" w:lineRule="auto"/>
              <w:rPr>
                <w:rFonts w:eastAsiaTheme="minorHAnsi" w:cstheme="minorBidi"/>
                <w:i/>
                <w:noProof/>
                <w:sz w:val="14"/>
                <w:szCs w:val="14"/>
                <w:lang w:val="et-EE" w:eastAsia="en-US"/>
              </w:rPr>
            </w:pPr>
            <w:r w:rsidRPr="008F6F06">
              <w:rPr>
                <w:rFonts w:eastAsiaTheme="minorHAnsi" w:cstheme="minorBidi"/>
                <w:bCs/>
                <w:i/>
                <w:iCs/>
                <w:noProof/>
                <w:sz w:val="14"/>
                <w:szCs w:val="14"/>
                <w:lang w:val="et-EE" w:eastAsia="en-US"/>
              </w:rPr>
              <w:t>Absoluutarv</w:t>
            </w:r>
          </w:p>
        </w:tc>
        <w:tc>
          <w:tcPr>
            <w:tcW w:w="646" w:type="pct"/>
          </w:tcPr>
          <w:p w14:paraId="3F10143E" w14:textId="41B76EEF" w:rsidR="009D4A9B" w:rsidRPr="008F6F06" w:rsidRDefault="009D4A9B" w:rsidP="009D4A9B">
            <w:pPr>
              <w:rPr>
                <w:i/>
                <w:noProof/>
                <w:sz w:val="14"/>
                <w:szCs w:val="14"/>
                <w:lang w:val="et-EE"/>
              </w:rPr>
            </w:pPr>
            <w:r w:rsidRPr="008F6F06">
              <w:rPr>
                <w:rFonts w:eastAsiaTheme="minorHAnsi" w:cstheme="minorBidi"/>
                <w:i/>
                <w:noProof/>
                <w:sz w:val="14"/>
                <w:szCs w:val="14"/>
                <w:lang w:val="et-EE" w:eastAsia="en-US"/>
              </w:rPr>
              <w:t>Projektiaruanded</w:t>
            </w:r>
          </w:p>
        </w:tc>
      </w:tr>
      <w:tr w:rsidR="00DF12E0" w:rsidRPr="008F6F06" w14:paraId="3F53C48A" w14:textId="77777777" w:rsidTr="00475153">
        <w:trPr>
          <w:trHeight w:val="398"/>
          <w:ins w:id="942" w:author="Ave Osman" w:date="2025-07-18T10:34:00Z"/>
        </w:trPr>
        <w:tc>
          <w:tcPr>
            <w:tcW w:w="516" w:type="pct"/>
          </w:tcPr>
          <w:p w14:paraId="68997F93" w14:textId="58249D28" w:rsidR="00DF12E0" w:rsidRPr="008F6F06" w:rsidRDefault="00DF12E0" w:rsidP="009D4A9B">
            <w:pPr>
              <w:rPr>
                <w:ins w:id="943" w:author="Ave Osman" w:date="2025-07-18T10:34:00Z" w16du:dateUtc="2025-07-18T07:34:00Z"/>
                <w:rFonts w:eastAsiaTheme="minorHAnsi" w:cstheme="minorBidi"/>
                <w:i/>
                <w:noProof/>
                <w:sz w:val="14"/>
                <w:szCs w:val="14"/>
                <w:lang w:val="et-EE" w:eastAsia="en-US"/>
              </w:rPr>
            </w:pPr>
            <w:ins w:id="944" w:author="Ave Osman" w:date="2025-07-18T10:34:00Z" w16du:dateUtc="2025-07-18T07:34:00Z">
              <w:r>
                <w:rPr>
                  <w:rFonts w:eastAsiaTheme="minorHAnsi" w:cstheme="minorBidi"/>
                  <w:i/>
                  <w:noProof/>
                  <w:sz w:val="14"/>
                  <w:szCs w:val="14"/>
                  <w:lang w:val="et-EE" w:eastAsia="en-US"/>
                </w:rPr>
                <w:t>SO3</w:t>
              </w:r>
            </w:ins>
          </w:p>
        </w:tc>
        <w:tc>
          <w:tcPr>
            <w:tcW w:w="305" w:type="pct"/>
          </w:tcPr>
          <w:p w14:paraId="63C00703" w14:textId="7B700586" w:rsidR="00DF12E0" w:rsidRPr="008F6F06" w:rsidRDefault="00DF12E0" w:rsidP="009D4A9B">
            <w:pPr>
              <w:rPr>
                <w:ins w:id="945" w:author="Ave Osman" w:date="2025-07-18T10:34:00Z" w16du:dateUtc="2025-07-18T07:34:00Z"/>
                <w:rFonts w:eastAsiaTheme="minorHAnsi" w:cstheme="minorBidi"/>
                <w:i/>
                <w:noProof/>
                <w:sz w:val="14"/>
                <w:szCs w:val="14"/>
                <w:lang w:val="et-EE" w:eastAsia="en-US"/>
              </w:rPr>
            </w:pPr>
            <w:ins w:id="946" w:author="Ave Osman" w:date="2025-07-18T10:34:00Z" w16du:dateUtc="2025-07-18T07:34:00Z">
              <w:r>
                <w:rPr>
                  <w:rFonts w:eastAsiaTheme="minorHAnsi" w:cstheme="minorBidi"/>
                  <w:i/>
                  <w:noProof/>
                  <w:sz w:val="14"/>
                  <w:szCs w:val="14"/>
                  <w:lang w:val="et-EE" w:eastAsia="en-US"/>
                </w:rPr>
                <w:t>R.3.8</w:t>
              </w:r>
            </w:ins>
          </w:p>
        </w:tc>
        <w:tc>
          <w:tcPr>
            <w:tcW w:w="535" w:type="pct"/>
            <w:shd w:val="clear" w:color="auto" w:fill="auto"/>
          </w:tcPr>
          <w:p w14:paraId="58D9EB69" w14:textId="57F81FF8" w:rsidR="00DF12E0" w:rsidRPr="008F6F06" w:rsidRDefault="00DF12E0" w:rsidP="009D4A9B">
            <w:pPr>
              <w:jc w:val="left"/>
              <w:rPr>
                <w:ins w:id="947" w:author="Ave Osman" w:date="2025-07-18T10:34:00Z" w16du:dateUtc="2025-07-18T07:34:00Z"/>
                <w:rFonts w:eastAsiaTheme="minorHAnsi" w:cstheme="minorBidi"/>
                <w:i/>
                <w:noProof/>
                <w:sz w:val="14"/>
                <w:szCs w:val="14"/>
                <w:lang w:val="et-EE" w:eastAsia="en-US"/>
              </w:rPr>
            </w:pPr>
            <w:ins w:id="948" w:author="Ave Osman" w:date="2025-07-18T10:35:00Z" w16du:dateUtc="2025-07-18T07:35:00Z">
              <w:r>
                <w:rPr>
                  <w:rFonts w:eastAsiaTheme="minorHAnsi" w:cstheme="minorBidi"/>
                  <w:i/>
                  <w:noProof/>
                  <w:sz w:val="14"/>
                  <w:szCs w:val="14"/>
                  <w:lang w:val="et-EE" w:eastAsia="en-US"/>
                </w:rPr>
                <w:t xml:space="preserve">Tagasipöördujate arv, kelle puhul rakendati </w:t>
              </w:r>
            </w:ins>
            <w:ins w:id="949" w:author="Ave Osman" w:date="2025-07-18T10:36:00Z" w16du:dateUtc="2025-07-18T07:36:00Z">
              <w:r>
                <w:rPr>
                  <w:rFonts w:eastAsiaTheme="minorHAnsi" w:cstheme="minorBidi"/>
                  <w:i/>
                  <w:noProof/>
                  <w:sz w:val="14"/>
                  <w:szCs w:val="14"/>
                  <w:lang w:val="et-EE" w:eastAsia="en-US"/>
                </w:rPr>
                <w:t>alternatiivi kinnipidamisele</w:t>
              </w:r>
            </w:ins>
          </w:p>
        </w:tc>
        <w:tc>
          <w:tcPr>
            <w:tcW w:w="648" w:type="pct"/>
          </w:tcPr>
          <w:p w14:paraId="3B28F582" w14:textId="5BD8D353" w:rsidR="00DF12E0" w:rsidRPr="008F6F06" w:rsidRDefault="00DF12E0" w:rsidP="009D4A9B">
            <w:pPr>
              <w:rPr>
                <w:ins w:id="950" w:author="Ave Osman" w:date="2025-07-18T10:34:00Z" w16du:dateUtc="2025-07-18T07:34:00Z"/>
                <w:rFonts w:eastAsiaTheme="minorHAnsi" w:cstheme="minorBidi"/>
                <w:i/>
                <w:noProof/>
                <w:sz w:val="14"/>
                <w:szCs w:val="14"/>
                <w:lang w:val="et-EE" w:eastAsia="en-US"/>
              </w:rPr>
            </w:pPr>
            <w:ins w:id="951" w:author="Ave Osman" w:date="2025-07-18T10:36:00Z" w16du:dateUtc="2025-07-18T07:36:00Z">
              <w:r>
                <w:rPr>
                  <w:rFonts w:eastAsiaTheme="minorHAnsi" w:cstheme="minorBidi"/>
                  <w:i/>
                  <w:noProof/>
                  <w:sz w:val="14"/>
                  <w:szCs w:val="14"/>
                  <w:lang w:val="et-EE" w:eastAsia="en-US"/>
                </w:rPr>
                <w:t>Absoluutarv</w:t>
              </w:r>
            </w:ins>
          </w:p>
        </w:tc>
        <w:tc>
          <w:tcPr>
            <w:tcW w:w="496" w:type="pct"/>
          </w:tcPr>
          <w:p w14:paraId="2D5F5851" w14:textId="45C84E3B" w:rsidR="00DF12E0" w:rsidRDefault="00DF12E0" w:rsidP="009D4A9B">
            <w:pPr>
              <w:rPr>
                <w:ins w:id="952" w:author="Ave Osman" w:date="2025-07-18T10:34:00Z" w16du:dateUtc="2025-07-18T07:34:00Z"/>
                <w:rFonts w:eastAsiaTheme="minorHAnsi" w:cstheme="minorBidi"/>
                <w:i/>
                <w:noProof/>
                <w:sz w:val="14"/>
                <w:szCs w:val="14"/>
                <w:lang w:val="et-EE" w:eastAsia="en-US"/>
              </w:rPr>
            </w:pPr>
            <w:ins w:id="953" w:author="Ave Osman" w:date="2025-07-18T10:36:00Z" w16du:dateUtc="2025-07-18T07:36:00Z">
              <w:r>
                <w:rPr>
                  <w:rFonts w:eastAsiaTheme="minorHAnsi" w:cstheme="minorBidi"/>
                  <w:i/>
                  <w:noProof/>
                  <w:sz w:val="14"/>
                  <w:szCs w:val="14"/>
                  <w:lang w:val="et-EE" w:eastAsia="en-US"/>
                </w:rPr>
                <w:t>0</w:t>
              </w:r>
            </w:ins>
          </w:p>
        </w:tc>
        <w:tc>
          <w:tcPr>
            <w:tcW w:w="535" w:type="pct"/>
          </w:tcPr>
          <w:p w14:paraId="3DCBD7F8" w14:textId="3E0E252A" w:rsidR="00DF12E0" w:rsidRPr="008F6F06" w:rsidRDefault="00DF12E0" w:rsidP="009D4A9B">
            <w:pPr>
              <w:rPr>
                <w:ins w:id="954" w:author="Ave Osman" w:date="2025-07-18T10:34:00Z" w16du:dateUtc="2025-07-18T07:34:00Z"/>
                <w:rFonts w:eastAsiaTheme="minorHAnsi" w:cstheme="minorBidi"/>
                <w:bCs/>
                <w:i/>
                <w:iCs/>
                <w:noProof/>
                <w:sz w:val="14"/>
                <w:szCs w:val="14"/>
                <w:lang w:val="et-EE" w:eastAsia="en-US"/>
              </w:rPr>
            </w:pPr>
            <w:ins w:id="955" w:author="Ave Osman" w:date="2025-07-18T10:36:00Z" w16du:dateUtc="2025-07-18T07:36:00Z">
              <w:r>
                <w:rPr>
                  <w:rFonts w:eastAsiaTheme="minorHAnsi" w:cstheme="minorBidi"/>
                  <w:bCs/>
                  <w:i/>
                  <w:iCs/>
                  <w:noProof/>
                  <w:sz w:val="14"/>
                  <w:szCs w:val="14"/>
                  <w:lang w:val="et-EE" w:eastAsia="en-US"/>
                </w:rPr>
                <w:t>Absoluutarv</w:t>
              </w:r>
            </w:ins>
          </w:p>
        </w:tc>
        <w:tc>
          <w:tcPr>
            <w:tcW w:w="381" w:type="pct"/>
            <w:shd w:val="clear" w:color="auto" w:fill="auto"/>
          </w:tcPr>
          <w:p w14:paraId="502915F1" w14:textId="7F5C7B11" w:rsidR="00DF12E0" w:rsidRDefault="00DF12E0" w:rsidP="009D4A9B">
            <w:pPr>
              <w:jc w:val="center"/>
              <w:rPr>
                <w:ins w:id="956" w:author="Ave Osman" w:date="2025-07-18T10:34:00Z" w16du:dateUtc="2025-07-18T07:34:00Z"/>
                <w:rFonts w:eastAsiaTheme="minorHAnsi" w:cstheme="minorBidi"/>
                <w:bCs/>
                <w:i/>
                <w:iCs/>
                <w:noProof/>
                <w:sz w:val="14"/>
                <w:szCs w:val="14"/>
                <w:lang w:val="et-EE" w:eastAsia="en-US"/>
              </w:rPr>
            </w:pPr>
            <w:ins w:id="957" w:author="Ave Osman" w:date="2025-07-18T10:36:00Z" w16du:dateUtc="2025-07-18T07:36:00Z">
              <w:r>
                <w:rPr>
                  <w:rFonts w:eastAsiaTheme="minorHAnsi" w:cstheme="minorBidi"/>
                  <w:bCs/>
                  <w:i/>
                  <w:iCs/>
                  <w:noProof/>
                  <w:sz w:val="14"/>
                  <w:szCs w:val="14"/>
                  <w:lang w:val="et-EE" w:eastAsia="en-US"/>
                </w:rPr>
                <w:t>Ei kohaldu</w:t>
              </w:r>
            </w:ins>
          </w:p>
        </w:tc>
        <w:tc>
          <w:tcPr>
            <w:tcW w:w="534" w:type="pct"/>
            <w:shd w:val="clear" w:color="auto" w:fill="auto"/>
          </w:tcPr>
          <w:p w14:paraId="533B9804" w14:textId="1353715F" w:rsidR="00DF12E0" w:rsidRPr="008F6F06" w:rsidRDefault="00DF12E0" w:rsidP="009D4A9B">
            <w:pPr>
              <w:jc w:val="center"/>
              <w:rPr>
                <w:ins w:id="958" w:author="Ave Osman" w:date="2025-07-18T10:34:00Z" w16du:dateUtc="2025-07-18T07:34:00Z"/>
                <w:rFonts w:eastAsiaTheme="minorHAnsi" w:cstheme="minorBidi"/>
                <w:bCs/>
                <w:i/>
                <w:iCs/>
                <w:noProof/>
                <w:sz w:val="14"/>
                <w:szCs w:val="14"/>
                <w:lang w:val="et-EE" w:eastAsia="en-US"/>
              </w:rPr>
            </w:pPr>
            <w:ins w:id="959" w:author="Ave Osman" w:date="2025-07-18T10:36:00Z" w16du:dateUtc="2025-07-18T07:36:00Z">
              <w:r>
                <w:rPr>
                  <w:rFonts w:eastAsiaTheme="minorHAnsi" w:cstheme="minorBidi"/>
                  <w:bCs/>
                  <w:i/>
                  <w:iCs/>
                  <w:noProof/>
                  <w:sz w:val="14"/>
                  <w:szCs w:val="14"/>
                  <w:lang w:val="et-EE" w:eastAsia="en-US"/>
                </w:rPr>
                <w:t>180</w:t>
              </w:r>
            </w:ins>
          </w:p>
        </w:tc>
        <w:tc>
          <w:tcPr>
            <w:tcW w:w="404" w:type="pct"/>
            <w:shd w:val="clear" w:color="auto" w:fill="auto"/>
          </w:tcPr>
          <w:p w14:paraId="3043A6A6" w14:textId="743CA341" w:rsidR="00DF12E0" w:rsidRPr="008F6F06" w:rsidRDefault="00DF12E0" w:rsidP="009D4A9B">
            <w:pPr>
              <w:spacing w:line="480" w:lineRule="auto"/>
              <w:rPr>
                <w:ins w:id="960" w:author="Ave Osman" w:date="2025-07-18T10:34:00Z" w16du:dateUtc="2025-07-18T07:34:00Z"/>
                <w:rFonts w:eastAsiaTheme="minorHAnsi" w:cstheme="minorBidi"/>
                <w:bCs/>
                <w:i/>
                <w:iCs/>
                <w:noProof/>
                <w:sz w:val="14"/>
                <w:szCs w:val="14"/>
                <w:lang w:val="et-EE" w:eastAsia="en-US"/>
              </w:rPr>
            </w:pPr>
            <w:ins w:id="961" w:author="Ave Osman" w:date="2025-07-18T10:36:00Z" w16du:dateUtc="2025-07-18T07:36:00Z">
              <w:r>
                <w:rPr>
                  <w:rFonts w:eastAsiaTheme="minorHAnsi" w:cstheme="minorBidi"/>
                  <w:bCs/>
                  <w:i/>
                  <w:iCs/>
                  <w:noProof/>
                  <w:sz w:val="14"/>
                  <w:szCs w:val="14"/>
                  <w:lang w:val="et-EE" w:eastAsia="en-US"/>
                </w:rPr>
                <w:t>Absoluutarv</w:t>
              </w:r>
            </w:ins>
          </w:p>
        </w:tc>
        <w:tc>
          <w:tcPr>
            <w:tcW w:w="646" w:type="pct"/>
          </w:tcPr>
          <w:p w14:paraId="2E5CF5F0" w14:textId="3F298EB3" w:rsidR="00DF12E0" w:rsidRPr="008F6F06" w:rsidRDefault="00DF12E0" w:rsidP="009D4A9B">
            <w:pPr>
              <w:rPr>
                <w:ins w:id="962" w:author="Ave Osman" w:date="2025-07-18T10:34:00Z" w16du:dateUtc="2025-07-18T07:34:00Z"/>
                <w:rFonts w:eastAsiaTheme="minorHAnsi" w:cstheme="minorBidi"/>
                <w:i/>
                <w:noProof/>
                <w:sz w:val="14"/>
                <w:szCs w:val="14"/>
                <w:lang w:val="et-EE" w:eastAsia="en-US"/>
              </w:rPr>
            </w:pPr>
            <w:ins w:id="963" w:author="Ave Osman" w:date="2025-07-18T10:36:00Z" w16du:dateUtc="2025-07-18T07:36:00Z">
              <w:r>
                <w:rPr>
                  <w:rFonts w:eastAsiaTheme="minorHAnsi" w:cstheme="minorBidi"/>
                  <w:i/>
                  <w:noProof/>
                  <w:sz w:val="14"/>
                  <w:szCs w:val="14"/>
                  <w:lang w:val="et-EE" w:eastAsia="en-US"/>
                </w:rPr>
                <w:t>Projektiaruanded</w:t>
              </w:r>
            </w:ins>
          </w:p>
        </w:tc>
      </w:tr>
      <w:bookmarkEnd w:id="941"/>
    </w:tbl>
    <w:p w14:paraId="4A23544A" w14:textId="77777777" w:rsidR="003724E1" w:rsidRPr="008F6F06" w:rsidRDefault="003724E1" w:rsidP="00F551A0">
      <w:pPr>
        <w:keepNext/>
        <w:spacing w:before="0" w:after="0"/>
        <w:rPr>
          <w:rFonts w:eastAsia="Times New Roman"/>
          <w:b/>
          <w:iCs/>
          <w:noProof/>
          <w:szCs w:val="24"/>
          <w:lang w:val="et-EE"/>
        </w:rPr>
      </w:pPr>
    </w:p>
    <w:p w14:paraId="648AFD98" w14:textId="77777777" w:rsidR="00442129" w:rsidRPr="008F6F06" w:rsidRDefault="00442129">
      <w:pPr>
        <w:spacing w:before="0" w:after="200" w:line="276" w:lineRule="auto"/>
        <w:jc w:val="left"/>
        <w:rPr>
          <w:rFonts w:eastAsia="Times New Roman"/>
          <w:b/>
          <w:iCs/>
          <w:noProof/>
          <w:szCs w:val="24"/>
          <w:lang w:val="et-EE"/>
        </w:rPr>
      </w:pPr>
      <w:r w:rsidRPr="008F6F06">
        <w:rPr>
          <w:rFonts w:eastAsia="Times New Roman"/>
          <w:b/>
          <w:iCs/>
          <w:noProof/>
          <w:szCs w:val="24"/>
          <w:lang w:val="et-EE"/>
        </w:rPr>
        <w:br w:type="page"/>
      </w:r>
    </w:p>
    <w:p w14:paraId="328ADE63" w14:textId="4078BFE2" w:rsidR="004144EB" w:rsidRPr="008F6F06" w:rsidRDefault="000E6EF4" w:rsidP="00442129">
      <w:pPr>
        <w:keepNext/>
        <w:spacing w:before="0" w:after="0"/>
        <w:rPr>
          <w:rFonts w:eastAsia="Times New Roman"/>
          <w:b/>
          <w:iCs/>
          <w:noProof/>
          <w:szCs w:val="24"/>
          <w:lang w:val="et-EE"/>
        </w:rPr>
      </w:pPr>
      <w:r w:rsidRPr="008F6F06">
        <w:rPr>
          <w:rFonts w:eastAsia="Times New Roman"/>
          <w:b/>
          <w:iCs/>
          <w:noProof/>
          <w:szCs w:val="24"/>
          <w:lang w:val="et-EE"/>
        </w:rPr>
        <w:lastRenderedPageBreak/>
        <w:t>2.</w:t>
      </w:r>
      <w:r w:rsidR="00F551A0" w:rsidRPr="008F6F06">
        <w:rPr>
          <w:rFonts w:eastAsia="Times New Roman"/>
          <w:b/>
          <w:iCs/>
          <w:noProof/>
          <w:szCs w:val="24"/>
          <w:lang w:val="et-EE"/>
        </w:rPr>
        <w:t>3</w:t>
      </w:r>
      <w:r w:rsidRPr="008F6F06">
        <w:rPr>
          <w:rFonts w:eastAsia="Times New Roman"/>
          <w:b/>
          <w:iCs/>
          <w:noProof/>
          <w:szCs w:val="24"/>
          <w:lang w:val="et-EE"/>
        </w:rPr>
        <w:t>.3</w:t>
      </w:r>
      <w:r w:rsidR="00401BBC">
        <w:rPr>
          <w:rFonts w:eastAsia="Times New Roman"/>
          <w:b/>
          <w:iCs/>
          <w:noProof/>
          <w:szCs w:val="24"/>
          <w:lang w:val="et-EE"/>
        </w:rPr>
        <w:t>.</w:t>
      </w:r>
      <w:r w:rsidRPr="008F6F06">
        <w:rPr>
          <w:rFonts w:eastAsia="Times New Roman"/>
          <w:b/>
          <w:iCs/>
          <w:noProof/>
          <w:szCs w:val="24"/>
          <w:lang w:val="et-EE"/>
        </w:rPr>
        <w:t xml:space="preserve"> </w:t>
      </w:r>
      <w:r w:rsidR="00264597">
        <w:rPr>
          <w:lang w:val="et-EE"/>
        </w:rPr>
        <w:t>Programmile</w:t>
      </w:r>
      <w:r w:rsidR="003C4215" w:rsidRPr="008F6F06">
        <w:rPr>
          <w:lang w:val="et-EE"/>
        </w:rPr>
        <w:t xml:space="preserve"> eraldatud vahendite (EL) esialgne jaotus sekkumise liigi kaupa</w:t>
      </w:r>
    </w:p>
    <w:p w14:paraId="526A19AD" w14:textId="77777777" w:rsidR="00F551A0" w:rsidRPr="008F6F06" w:rsidRDefault="00F551A0" w:rsidP="00442129">
      <w:pPr>
        <w:spacing w:before="0" w:after="0"/>
        <w:rPr>
          <w:lang w:val="et-EE"/>
        </w:rPr>
      </w:pPr>
    </w:p>
    <w:p w14:paraId="46F620B5" w14:textId="1080E0DE" w:rsidR="00242A59" w:rsidRPr="008F6F06" w:rsidRDefault="003C4215" w:rsidP="00442129">
      <w:pPr>
        <w:spacing w:before="0" w:after="0"/>
        <w:rPr>
          <w:i/>
          <w:iCs/>
          <w:sz w:val="20"/>
          <w:lang w:val="et-EE"/>
        </w:rPr>
      </w:pPr>
      <w:r w:rsidRPr="008F6F06">
        <w:rPr>
          <w:i/>
          <w:iCs/>
          <w:sz w:val="20"/>
          <w:lang w:val="et-EE"/>
        </w:rPr>
        <w:t xml:space="preserve">Viide: </w:t>
      </w:r>
      <w:bookmarkStart w:id="964" w:name="_Hlk93922528"/>
      <w:proofErr w:type="spellStart"/>
      <w:r w:rsidRPr="008F6F06">
        <w:rPr>
          <w:i/>
          <w:iCs/>
          <w:sz w:val="20"/>
          <w:lang w:val="et-EE"/>
        </w:rPr>
        <w:t>ühissätete</w:t>
      </w:r>
      <w:proofErr w:type="spellEnd"/>
      <w:r w:rsidRPr="008F6F06">
        <w:rPr>
          <w:i/>
          <w:iCs/>
          <w:sz w:val="20"/>
          <w:lang w:val="et-EE"/>
        </w:rPr>
        <w:t xml:space="preserve"> määruse artikli 22 lõige 5, </w:t>
      </w:r>
      <w:proofErr w:type="spellStart"/>
      <w:r w:rsidRPr="008F6F06">
        <w:rPr>
          <w:i/>
          <w:iCs/>
          <w:sz w:val="20"/>
          <w:lang w:val="et-EE"/>
        </w:rPr>
        <w:t>AMIF</w:t>
      </w:r>
      <w:r w:rsidR="00C37E66">
        <w:rPr>
          <w:i/>
          <w:iCs/>
          <w:sz w:val="20"/>
          <w:lang w:val="et-EE"/>
        </w:rPr>
        <w:t>i</w:t>
      </w:r>
      <w:proofErr w:type="spellEnd"/>
      <w:r w:rsidRPr="008F6F06">
        <w:rPr>
          <w:i/>
          <w:iCs/>
          <w:sz w:val="20"/>
          <w:lang w:val="et-EE"/>
        </w:rPr>
        <w:t xml:space="preserve"> määruse artikli 16 lõige 12, </w:t>
      </w:r>
      <w:proofErr w:type="spellStart"/>
      <w:r w:rsidRPr="008F6F06">
        <w:rPr>
          <w:i/>
          <w:iCs/>
          <w:sz w:val="20"/>
          <w:lang w:val="et-EE"/>
        </w:rPr>
        <w:t>ISFi</w:t>
      </w:r>
      <w:proofErr w:type="spellEnd"/>
      <w:r w:rsidRPr="008F6F06">
        <w:rPr>
          <w:i/>
          <w:iCs/>
          <w:sz w:val="20"/>
          <w:lang w:val="et-EE"/>
        </w:rPr>
        <w:t xml:space="preserve"> määruse artikli 13 lõige 12 või BMVI määruse artikli 13 lõige 18</w:t>
      </w:r>
      <w:bookmarkEnd w:id="964"/>
    </w:p>
    <w:p w14:paraId="5996F107" w14:textId="378D0EA7" w:rsidR="00171F2D" w:rsidRPr="008F6F06" w:rsidRDefault="00171F2D" w:rsidP="00442129">
      <w:pPr>
        <w:spacing w:before="0" w:after="0"/>
        <w:jc w:val="left"/>
        <w:rPr>
          <w:b/>
          <w:bCs/>
          <w:noProof/>
          <w:sz w:val="22"/>
          <w:szCs w:val="22"/>
          <w:lang w:val="et-EE"/>
        </w:rPr>
      </w:pPr>
    </w:p>
    <w:p w14:paraId="3332D774" w14:textId="17D6AD65" w:rsidR="001E1AC0" w:rsidRPr="008F6F06" w:rsidRDefault="003C4215" w:rsidP="00442129">
      <w:pPr>
        <w:spacing w:before="0" w:after="0"/>
        <w:rPr>
          <w:b/>
          <w:bCs/>
          <w:noProof/>
          <w:sz w:val="22"/>
          <w:szCs w:val="22"/>
          <w:lang w:val="et-EE"/>
        </w:rPr>
      </w:pPr>
      <w:r w:rsidRPr="008F6F06">
        <w:rPr>
          <w:b/>
          <w:bCs/>
          <w:noProof/>
          <w:sz w:val="22"/>
          <w:szCs w:val="22"/>
          <w:lang w:val="et-EE"/>
        </w:rPr>
        <w:t xml:space="preserve">Tabel </w:t>
      </w:r>
      <w:r w:rsidR="0087179D" w:rsidRPr="008F6F06">
        <w:rPr>
          <w:b/>
          <w:bCs/>
          <w:noProof/>
          <w:sz w:val="22"/>
          <w:szCs w:val="22"/>
          <w:lang w:val="et-EE"/>
        </w:rPr>
        <w:t>9</w:t>
      </w:r>
      <w:r w:rsidR="00401BBC">
        <w:rPr>
          <w:b/>
          <w:bCs/>
          <w:noProof/>
          <w:sz w:val="22"/>
          <w:szCs w:val="22"/>
          <w:lang w:val="et-EE"/>
        </w:rPr>
        <w:t>.</w:t>
      </w:r>
      <w:r w:rsidRPr="008F6F06">
        <w:rPr>
          <w:b/>
          <w:bCs/>
          <w:noProof/>
          <w:sz w:val="22"/>
          <w:szCs w:val="22"/>
          <w:lang w:val="et-EE"/>
        </w:rPr>
        <w:t xml:space="preserve"> Esialgne jaotus</w:t>
      </w:r>
    </w:p>
    <w:p w14:paraId="4C574F8A" w14:textId="77777777" w:rsidR="00E069C7" w:rsidRPr="008F6F06" w:rsidRDefault="00E069C7" w:rsidP="00F551A0">
      <w:pPr>
        <w:spacing w:before="0" w:after="0"/>
        <w:rPr>
          <w:b/>
          <w:bCs/>
          <w:noProof/>
          <w:sz w:val="22"/>
          <w:szCs w:val="22"/>
          <w:lang w:val="et-EE"/>
        </w:rPr>
      </w:pPr>
    </w:p>
    <w:tbl>
      <w:tblPr>
        <w:tblStyle w:val="TableGrid"/>
        <w:tblW w:w="0" w:type="auto"/>
        <w:tblInd w:w="-34" w:type="dxa"/>
        <w:tblLook w:val="04A0" w:firstRow="1" w:lastRow="0" w:firstColumn="1" w:lastColumn="0" w:noHBand="0" w:noVBand="1"/>
      </w:tblPr>
      <w:tblGrid>
        <w:gridCol w:w="1589"/>
        <w:gridCol w:w="3543"/>
        <w:gridCol w:w="2152"/>
        <w:gridCol w:w="2063"/>
      </w:tblGrid>
      <w:tr w:rsidR="00F551A0" w:rsidRPr="008F6F06" w14:paraId="06E5AA6D" w14:textId="77777777" w:rsidTr="00CC6FF0">
        <w:tc>
          <w:tcPr>
            <w:tcW w:w="1589" w:type="dxa"/>
          </w:tcPr>
          <w:p w14:paraId="4194D176" w14:textId="21C6AC06" w:rsidR="00F551A0" w:rsidRPr="008F6F06" w:rsidRDefault="00F551A0" w:rsidP="00F551A0">
            <w:pPr>
              <w:pStyle w:val="Text1"/>
              <w:ind w:left="0"/>
              <w:rPr>
                <w:rFonts w:cs="Times New Roman"/>
                <w:b/>
                <w:noProof/>
                <w:sz w:val="16"/>
                <w:szCs w:val="16"/>
                <w:lang w:val="et-EE"/>
              </w:rPr>
            </w:pPr>
            <w:bookmarkStart w:id="965" w:name="_Hlk93414475"/>
            <w:r w:rsidRPr="008F6F06">
              <w:rPr>
                <w:rFonts w:cs="Times New Roman"/>
                <w:b/>
                <w:noProof/>
                <w:sz w:val="16"/>
                <w:szCs w:val="16"/>
                <w:lang w:val="et-EE"/>
              </w:rPr>
              <w:t>Erieesmärk</w:t>
            </w:r>
          </w:p>
        </w:tc>
        <w:tc>
          <w:tcPr>
            <w:tcW w:w="3543" w:type="dxa"/>
          </w:tcPr>
          <w:p w14:paraId="053467C6" w14:textId="7E20ED85" w:rsidR="00F551A0" w:rsidRPr="008F6F06" w:rsidRDefault="00F551A0" w:rsidP="00F551A0">
            <w:pPr>
              <w:pStyle w:val="Text1"/>
              <w:ind w:left="0"/>
              <w:rPr>
                <w:rFonts w:cs="Times New Roman"/>
                <w:b/>
                <w:noProof/>
                <w:sz w:val="16"/>
                <w:szCs w:val="16"/>
                <w:lang w:val="et-EE"/>
              </w:rPr>
            </w:pPr>
            <w:r w:rsidRPr="008F6F06">
              <w:rPr>
                <w:rFonts w:cs="Times New Roman"/>
                <w:b/>
                <w:noProof/>
                <w:sz w:val="16"/>
                <w:szCs w:val="16"/>
                <w:lang w:val="et-EE"/>
              </w:rPr>
              <w:t>Sekkumis</w:t>
            </w:r>
            <w:r w:rsidR="00797ACC">
              <w:rPr>
                <w:rFonts w:cs="Times New Roman"/>
                <w:b/>
                <w:noProof/>
                <w:sz w:val="16"/>
                <w:szCs w:val="16"/>
                <w:lang w:val="et-EE"/>
              </w:rPr>
              <w:t>e liik</w:t>
            </w:r>
          </w:p>
        </w:tc>
        <w:tc>
          <w:tcPr>
            <w:tcW w:w="2152" w:type="dxa"/>
          </w:tcPr>
          <w:p w14:paraId="467DCA7B" w14:textId="692B6CDC" w:rsidR="00F551A0" w:rsidRPr="008F6F06" w:rsidRDefault="00F551A0" w:rsidP="00F551A0">
            <w:pPr>
              <w:pStyle w:val="Text1"/>
              <w:ind w:left="0"/>
              <w:rPr>
                <w:rFonts w:cs="Times New Roman"/>
                <w:b/>
                <w:noProof/>
                <w:sz w:val="16"/>
                <w:szCs w:val="16"/>
                <w:lang w:val="et-EE"/>
              </w:rPr>
            </w:pPr>
            <w:r w:rsidRPr="008F6F06">
              <w:rPr>
                <w:rFonts w:cs="Times New Roman"/>
                <w:b/>
                <w:noProof/>
                <w:sz w:val="16"/>
                <w:szCs w:val="16"/>
                <w:lang w:val="et-EE"/>
              </w:rPr>
              <w:t>Kood</w:t>
            </w:r>
          </w:p>
        </w:tc>
        <w:tc>
          <w:tcPr>
            <w:tcW w:w="2063" w:type="dxa"/>
          </w:tcPr>
          <w:p w14:paraId="62CDA952" w14:textId="02ADA9B5" w:rsidR="00F551A0" w:rsidRPr="008F6F06" w:rsidRDefault="00F551A0" w:rsidP="00F551A0">
            <w:pPr>
              <w:pStyle w:val="Text1"/>
              <w:ind w:left="0"/>
              <w:rPr>
                <w:rFonts w:cs="Times New Roman"/>
                <w:b/>
                <w:noProof/>
                <w:sz w:val="16"/>
                <w:szCs w:val="16"/>
                <w:lang w:val="et-EE"/>
              </w:rPr>
            </w:pPr>
            <w:r w:rsidRPr="008F6F06">
              <w:rPr>
                <w:rFonts w:cs="Times New Roman"/>
                <w:b/>
                <w:noProof/>
                <w:sz w:val="16"/>
                <w:szCs w:val="16"/>
                <w:lang w:val="et-EE"/>
              </w:rPr>
              <w:t>Esialgne summa (eurodes)</w:t>
            </w:r>
          </w:p>
        </w:tc>
      </w:tr>
      <w:tr w:rsidR="00CC6FF0" w:rsidRPr="008F6F06" w14:paraId="0AD61312" w14:textId="77777777" w:rsidTr="00CC6FF0">
        <w:tc>
          <w:tcPr>
            <w:tcW w:w="1589" w:type="dxa"/>
          </w:tcPr>
          <w:p w14:paraId="7441EFE5" w14:textId="77777777" w:rsidR="00CC6FF0" w:rsidRPr="009E2B04" w:rsidRDefault="00CC6FF0" w:rsidP="009E2B04">
            <w:pPr>
              <w:pStyle w:val="Text1"/>
              <w:ind w:left="0"/>
              <w:rPr>
                <w:rFonts w:cs="Times New Roman"/>
                <w:bCs/>
                <w:i/>
                <w:iCs/>
                <w:noProof/>
                <w:sz w:val="16"/>
                <w:szCs w:val="16"/>
                <w:lang w:val="et-EE"/>
              </w:rPr>
            </w:pPr>
            <w:r w:rsidRPr="009E2B04">
              <w:rPr>
                <w:rFonts w:cs="Times New Roman"/>
                <w:bCs/>
                <w:i/>
                <w:iCs/>
                <w:noProof/>
                <w:sz w:val="16"/>
                <w:szCs w:val="16"/>
                <w:lang w:val="et-EE"/>
              </w:rPr>
              <w:t>SO3</w:t>
            </w:r>
          </w:p>
        </w:tc>
        <w:tc>
          <w:tcPr>
            <w:tcW w:w="3543" w:type="dxa"/>
          </w:tcPr>
          <w:p w14:paraId="209D1C14" w14:textId="77777777" w:rsidR="00CC6FF0" w:rsidRPr="009E2B04" w:rsidRDefault="00CC6FF0" w:rsidP="009E2B04">
            <w:pPr>
              <w:pStyle w:val="Text1"/>
              <w:ind w:left="0"/>
              <w:rPr>
                <w:rFonts w:cs="Times New Roman"/>
                <w:bCs/>
                <w:i/>
                <w:iCs/>
                <w:noProof/>
                <w:sz w:val="16"/>
                <w:szCs w:val="16"/>
                <w:lang w:val="et-EE"/>
              </w:rPr>
            </w:pPr>
            <w:r w:rsidRPr="009E2B04">
              <w:rPr>
                <w:rFonts w:cs="Times New Roman"/>
                <w:bCs/>
                <w:i/>
                <w:iCs/>
                <w:noProof/>
                <w:sz w:val="16"/>
                <w:szCs w:val="16"/>
                <w:lang w:val="et-EE"/>
              </w:rPr>
              <w:t>Alternatiivid kinnipidamisele</w:t>
            </w:r>
          </w:p>
        </w:tc>
        <w:tc>
          <w:tcPr>
            <w:tcW w:w="2152" w:type="dxa"/>
          </w:tcPr>
          <w:p w14:paraId="464AF6B8" w14:textId="77777777" w:rsidR="00CC6FF0" w:rsidRPr="009E2B04" w:rsidRDefault="00CC6FF0" w:rsidP="009E2B04">
            <w:pPr>
              <w:pStyle w:val="Text1"/>
              <w:ind w:left="0"/>
              <w:rPr>
                <w:rFonts w:cs="Times New Roman"/>
                <w:bCs/>
                <w:i/>
                <w:iCs/>
                <w:noProof/>
                <w:sz w:val="16"/>
                <w:szCs w:val="16"/>
                <w:lang w:val="et-EE"/>
              </w:rPr>
            </w:pPr>
            <w:r w:rsidRPr="009E2B04">
              <w:rPr>
                <w:rFonts w:cs="Times New Roman"/>
                <w:bCs/>
                <w:i/>
                <w:iCs/>
                <w:noProof/>
                <w:sz w:val="16"/>
                <w:szCs w:val="16"/>
                <w:lang w:val="et-EE"/>
              </w:rPr>
              <w:t>001</w:t>
            </w:r>
          </w:p>
        </w:tc>
        <w:tc>
          <w:tcPr>
            <w:tcW w:w="2063" w:type="dxa"/>
          </w:tcPr>
          <w:p w14:paraId="44E7C750" w14:textId="2E6EF06A" w:rsidR="00CC6FF0" w:rsidRPr="009E2B04" w:rsidRDefault="00082E95" w:rsidP="00CC6FF0">
            <w:pPr>
              <w:pStyle w:val="Text1"/>
              <w:ind w:left="0"/>
              <w:jc w:val="right"/>
              <w:rPr>
                <w:rFonts w:cs="Times New Roman"/>
                <w:bCs/>
                <w:i/>
                <w:iCs/>
                <w:noProof/>
                <w:sz w:val="16"/>
                <w:szCs w:val="16"/>
                <w:lang w:val="et-EE"/>
              </w:rPr>
            </w:pPr>
            <w:ins w:id="966" w:author="Ave Osman" w:date="2025-07-18T10:49:00Z" w16du:dateUtc="2025-07-18T07:49:00Z">
              <w:r>
                <w:rPr>
                  <w:rFonts w:cs="Times New Roman"/>
                  <w:bCs/>
                  <w:i/>
                  <w:iCs/>
                  <w:noProof/>
                  <w:sz w:val="16"/>
                  <w:szCs w:val="16"/>
                  <w:lang w:val="et-EE"/>
                </w:rPr>
                <w:t>900 000,0</w:t>
              </w:r>
            </w:ins>
            <w:r w:rsidR="00CC6FF0" w:rsidRPr="009E2B04">
              <w:rPr>
                <w:rFonts w:cs="Times New Roman"/>
                <w:bCs/>
                <w:i/>
                <w:iCs/>
                <w:noProof/>
                <w:sz w:val="16"/>
                <w:szCs w:val="16"/>
                <w:lang w:val="et-EE"/>
              </w:rPr>
              <w:t>0</w:t>
            </w:r>
          </w:p>
        </w:tc>
      </w:tr>
      <w:tr w:rsidR="00171F2D" w:rsidRPr="008F6F06" w14:paraId="250F8304" w14:textId="77777777" w:rsidTr="00CC6FF0">
        <w:tc>
          <w:tcPr>
            <w:tcW w:w="1589" w:type="dxa"/>
          </w:tcPr>
          <w:p w14:paraId="135A9179"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148B83A2" w14:textId="1EFA5F90" w:rsidR="00171F2D" w:rsidRPr="007C659F" w:rsidRDefault="00171F2D" w:rsidP="007C659F">
            <w:pPr>
              <w:pStyle w:val="Text1"/>
              <w:ind w:left="0"/>
              <w:rPr>
                <w:bCs/>
                <w:i/>
                <w:noProof/>
                <w:sz w:val="16"/>
                <w:szCs w:val="16"/>
                <w:lang w:val="et-EE"/>
              </w:rPr>
            </w:pPr>
            <w:r w:rsidRPr="007C659F">
              <w:rPr>
                <w:bCs/>
                <w:i/>
                <w:noProof/>
                <w:sz w:val="16"/>
                <w:szCs w:val="16"/>
                <w:lang w:val="et-EE"/>
              </w:rPr>
              <w:t>Vastuvõtu-/kinnipidamistingimused</w:t>
            </w:r>
          </w:p>
        </w:tc>
        <w:tc>
          <w:tcPr>
            <w:tcW w:w="2152" w:type="dxa"/>
          </w:tcPr>
          <w:p w14:paraId="4745ABED"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 xml:space="preserve">002 </w:t>
            </w:r>
          </w:p>
        </w:tc>
        <w:tc>
          <w:tcPr>
            <w:tcW w:w="2063" w:type="dxa"/>
          </w:tcPr>
          <w:p w14:paraId="56E18747" w14:textId="07492AC4" w:rsidR="00171F2D" w:rsidRPr="007C659F" w:rsidRDefault="00171F2D" w:rsidP="00CC6FF0">
            <w:pPr>
              <w:pStyle w:val="Text1"/>
              <w:ind w:left="0"/>
              <w:jc w:val="right"/>
              <w:rPr>
                <w:bCs/>
                <w:i/>
                <w:noProof/>
                <w:sz w:val="16"/>
                <w:szCs w:val="16"/>
                <w:lang w:val="et-EE"/>
              </w:rPr>
            </w:pPr>
            <w:r w:rsidRPr="007C659F">
              <w:rPr>
                <w:bCs/>
                <w:i/>
                <w:noProof/>
                <w:sz w:val="16"/>
                <w:szCs w:val="16"/>
                <w:lang w:val="et-EE"/>
              </w:rPr>
              <w:t>1</w:t>
            </w:r>
            <w:r w:rsidR="00401BBC" w:rsidRPr="007C659F">
              <w:rPr>
                <w:bCs/>
                <w:i/>
                <w:noProof/>
                <w:sz w:val="16"/>
                <w:szCs w:val="16"/>
                <w:lang w:val="et-EE"/>
              </w:rPr>
              <w:t xml:space="preserve"> </w:t>
            </w:r>
            <w:r w:rsidRPr="007C659F">
              <w:rPr>
                <w:bCs/>
                <w:i/>
                <w:noProof/>
                <w:sz w:val="16"/>
                <w:szCs w:val="16"/>
                <w:lang w:val="et-EE"/>
              </w:rPr>
              <w:t>430</w:t>
            </w:r>
            <w:r w:rsidR="00401BBC" w:rsidRPr="007C659F">
              <w:rPr>
                <w:bCs/>
                <w:i/>
                <w:noProof/>
                <w:sz w:val="16"/>
                <w:szCs w:val="16"/>
                <w:lang w:val="et-EE"/>
              </w:rPr>
              <w:t xml:space="preserve"> </w:t>
            </w:r>
            <w:r w:rsidRPr="007C659F">
              <w:rPr>
                <w:bCs/>
                <w:i/>
                <w:noProof/>
                <w:sz w:val="16"/>
                <w:szCs w:val="16"/>
                <w:lang w:val="et-EE"/>
              </w:rPr>
              <w:t>080,20</w:t>
            </w:r>
          </w:p>
        </w:tc>
      </w:tr>
      <w:tr w:rsidR="00171F2D" w:rsidRPr="008F6F06" w14:paraId="5F3AD0FF" w14:textId="77777777" w:rsidTr="00CC6FF0">
        <w:tc>
          <w:tcPr>
            <w:tcW w:w="1589" w:type="dxa"/>
          </w:tcPr>
          <w:p w14:paraId="5F21EA39"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33236845" w14:textId="2591CC88" w:rsidR="00171F2D" w:rsidRPr="007C659F" w:rsidRDefault="00171F2D" w:rsidP="007C659F">
            <w:pPr>
              <w:pStyle w:val="Text1"/>
              <w:ind w:left="0"/>
              <w:rPr>
                <w:bCs/>
                <w:i/>
                <w:noProof/>
                <w:sz w:val="16"/>
                <w:szCs w:val="16"/>
                <w:lang w:val="et-EE"/>
              </w:rPr>
            </w:pPr>
            <w:r w:rsidRPr="007C659F">
              <w:rPr>
                <w:bCs/>
                <w:i/>
                <w:noProof/>
                <w:sz w:val="16"/>
                <w:szCs w:val="16"/>
                <w:lang w:val="et-EE"/>
              </w:rPr>
              <w:t>Tagasisaatmismenetlus</w:t>
            </w:r>
          </w:p>
        </w:tc>
        <w:tc>
          <w:tcPr>
            <w:tcW w:w="2152" w:type="dxa"/>
          </w:tcPr>
          <w:p w14:paraId="7063F78E"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 xml:space="preserve">003 </w:t>
            </w:r>
          </w:p>
        </w:tc>
        <w:tc>
          <w:tcPr>
            <w:tcW w:w="2063" w:type="dxa"/>
          </w:tcPr>
          <w:p w14:paraId="461CF048" w14:textId="1CFA538F" w:rsidR="00171F2D" w:rsidRPr="007C659F" w:rsidRDefault="00171F2D" w:rsidP="00CC6FF0">
            <w:pPr>
              <w:pStyle w:val="Text1"/>
              <w:ind w:left="0"/>
              <w:jc w:val="right"/>
              <w:rPr>
                <w:bCs/>
                <w:i/>
                <w:noProof/>
                <w:sz w:val="16"/>
                <w:szCs w:val="16"/>
                <w:lang w:val="et-EE"/>
              </w:rPr>
            </w:pPr>
            <w:r w:rsidRPr="007C659F">
              <w:rPr>
                <w:bCs/>
                <w:i/>
                <w:noProof/>
                <w:sz w:val="16"/>
                <w:szCs w:val="16"/>
                <w:lang w:val="et-EE"/>
              </w:rPr>
              <w:t>745</w:t>
            </w:r>
            <w:r w:rsidR="00401BBC" w:rsidRPr="007C659F">
              <w:rPr>
                <w:bCs/>
                <w:i/>
                <w:noProof/>
                <w:sz w:val="16"/>
                <w:szCs w:val="16"/>
                <w:lang w:val="et-EE"/>
              </w:rPr>
              <w:t xml:space="preserve"> </w:t>
            </w:r>
            <w:r w:rsidRPr="007C659F">
              <w:rPr>
                <w:bCs/>
                <w:i/>
                <w:noProof/>
                <w:sz w:val="16"/>
                <w:szCs w:val="16"/>
                <w:lang w:val="et-EE"/>
              </w:rPr>
              <w:t>755,15</w:t>
            </w:r>
          </w:p>
        </w:tc>
      </w:tr>
      <w:tr w:rsidR="00171F2D" w:rsidRPr="008F6F06" w14:paraId="2F225195" w14:textId="77777777" w:rsidTr="00CC6FF0">
        <w:tc>
          <w:tcPr>
            <w:tcW w:w="1589" w:type="dxa"/>
          </w:tcPr>
          <w:p w14:paraId="6E70B47B"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74C8B776" w14:textId="20FC2D53" w:rsidR="00171F2D" w:rsidRPr="007C659F" w:rsidRDefault="00171F2D" w:rsidP="007C659F">
            <w:pPr>
              <w:pStyle w:val="Text1"/>
              <w:ind w:left="0"/>
              <w:rPr>
                <w:bCs/>
                <w:i/>
                <w:noProof/>
                <w:sz w:val="16"/>
                <w:szCs w:val="16"/>
                <w:lang w:val="et-EE"/>
              </w:rPr>
            </w:pPr>
            <w:r w:rsidRPr="007C659F">
              <w:rPr>
                <w:bCs/>
                <w:i/>
                <w:noProof/>
                <w:sz w:val="16"/>
                <w:szCs w:val="16"/>
                <w:lang w:val="et-EE"/>
              </w:rPr>
              <w:t>Vabatahtlik tagasipöördumine</w:t>
            </w:r>
          </w:p>
        </w:tc>
        <w:tc>
          <w:tcPr>
            <w:tcW w:w="2152" w:type="dxa"/>
          </w:tcPr>
          <w:p w14:paraId="53330F8B"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004</w:t>
            </w:r>
          </w:p>
        </w:tc>
        <w:tc>
          <w:tcPr>
            <w:tcW w:w="2063" w:type="dxa"/>
          </w:tcPr>
          <w:p w14:paraId="68E83411" w14:textId="7F8BE865" w:rsidR="00171F2D" w:rsidRPr="007C659F" w:rsidRDefault="00ED1CB5" w:rsidP="00CC6FF0">
            <w:pPr>
              <w:pStyle w:val="Text1"/>
              <w:ind w:left="0"/>
              <w:jc w:val="right"/>
              <w:rPr>
                <w:bCs/>
                <w:i/>
                <w:noProof/>
                <w:sz w:val="16"/>
                <w:szCs w:val="16"/>
                <w:lang w:val="et-EE"/>
              </w:rPr>
            </w:pPr>
            <w:r>
              <w:rPr>
                <w:bCs/>
                <w:i/>
                <w:noProof/>
                <w:sz w:val="16"/>
                <w:szCs w:val="16"/>
                <w:lang w:val="et-EE"/>
              </w:rPr>
              <w:t>771 131,25</w:t>
            </w:r>
          </w:p>
        </w:tc>
      </w:tr>
      <w:tr w:rsidR="00ED1CB5" w:rsidRPr="008F6F06" w14:paraId="6BB876A0" w14:textId="77777777" w:rsidTr="00CC6FF0">
        <w:tc>
          <w:tcPr>
            <w:tcW w:w="1589" w:type="dxa"/>
          </w:tcPr>
          <w:p w14:paraId="066959F8" w14:textId="3FC42983" w:rsidR="00ED1CB5" w:rsidRPr="007C659F" w:rsidRDefault="00ED1CB5" w:rsidP="007C659F">
            <w:pPr>
              <w:pStyle w:val="Text1"/>
              <w:ind w:left="0"/>
              <w:rPr>
                <w:bCs/>
                <w:i/>
                <w:noProof/>
                <w:sz w:val="16"/>
                <w:szCs w:val="16"/>
                <w:lang w:val="et-EE"/>
              </w:rPr>
            </w:pPr>
            <w:r>
              <w:rPr>
                <w:bCs/>
                <w:i/>
                <w:noProof/>
                <w:sz w:val="16"/>
                <w:szCs w:val="16"/>
                <w:lang w:val="et-EE"/>
              </w:rPr>
              <w:t>SO3</w:t>
            </w:r>
          </w:p>
        </w:tc>
        <w:tc>
          <w:tcPr>
            <w:tcW w:w="3543" w:type="dxa"/>
          </w:tcPr>
          <w:p w14:paraId="12AD31E6" w14:textId="644583B4" w:rsidR="00ED1CB5" w:rsidRPr="007C659F" w:rsidRDefault="00ED1CB5" w:rsidP="007C659F">
            <w:pPr>
              <w:pStyle w:val="Text1"/>
              <w:ind w:left="0"/>
              <w:rPr>
                <w:bCs/>
                <w:i/>
                <w:noProof/>
                <w:sz w:val="16"/>
                <w:szCs w:val="16"/>
                <w:lang w:val="et-EE"/>
              </w:rPr>
            </w:pPr>
            <w:r>
              <w:rPr>
                <w:bCs/>
                <w:i/>
                <w:noProof/>
                <w:sz w:val="16"/>
                <w:szCs w:val="16"/>
                <w:lang w:val="et-EE"/>
              </w:rPr>
              <w:t>Taasintegreerimise abi</w:t>
            </w:r>
          </w:p>
        </w:tc>
        <w:tc>
          <w:tcPr>
            <w:tcW w:w="2152" w:type="dxa"/>
          </w:tcPr>
          <w:p w14:paraId="195FFDE1" w14:textId="3D759DE4" w:rsidR="00ED1CB5" w:rsidRPr="007C659F" w:rsidRDefault="00ED1CB5" w:rsidP="007C659F">
            <w:pPr>
              <w:pStyle w:val="Text1"/>
              <w:ind w:left="0"/>
              <w:rPr>
                <w:bCs/>
                <w:i/>
                <w:noProof/>
                <w:sz w:val="16"/>
                <w:szCs w:val="16"/>
                <w:lang w:val="et-EE"/>
              </w:rPr>
            </w:pPr>
            <w:r>
              <w:rPr>
                <w:bCs/>
                <w:i/>
                <w:noProof/>
                <w:sz w:val="16"/>
                <w:szCs w:val="16"/>
                <w:lang w:val="et-EE"/>
              </w:rPr>
              <w:t>005</w:t>
            </w:r>
          </w:p>
        </w:tc>
        <w:tc>
          <w:tcPr>
            <w:tcW w:w="2063" w:type="dxa"/>
          </w:tcPr>
          <w:p w14:paraId="129B527E" w14:textId="205531F9" w:rsidR="00ED1CB5" w:rsidRPr="007C659F" w:rsidRDefault="00ED1CB5" w:rsidP="00CC6FF0">
            <w:pPr>
              <w:pStyle w:val="Text1"/>
              <w:ind w:left="0"/>
              <w:jc w:val="right"/>
              <w:rPr>
                <w:bCs/>
                <w:i/>
                <w:noProof/>
                <w:sz w:val="16"/>
                <w:szCs w:val="16"/>
                <w:lang w:val="et-EE"/>
              </w:rPr>
            </w:pPr>
            <w:r>
              <w:rPr>
                <w:bCs/>
                <w:i/>
                <w:noProof/>
                <w:sz w:val="16"/>
                <w:szCs w:val="16"/>
                <w:lang w:val="et-EE"/>
              </w:rPr>
              <w:t>225 000,00</w:t>
            </w:r>
          </w:p>
        </w:tc>
      </w:tr>
      <w:tr w:rsidR="00171F2D" w:rsidRPr="008F6F06" w14:paraId="1188B022" w14:textId="77777777" w:rsidTr="00CC6FF0">
        <w:tc>
          <w:tcPr>
            <w:tcW w:w="1589" w:type="dxa"/>
          </w:tcPr>
          <w:p w14:paraId="52A0A010"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772964F8" w14:textId="42A8ABCA" w:rsidR="00171F2D" w:rsidRPr="007C659F" w:rsidRDefault="00171F2D" w:rsidP="007C659F">
            <w:pPr>
              <w:pStyle w:val="Text1"/>
              <w:ind w:left="0"/>
              <w:rPr>
                <w:bCs/>
                <w:i/>
                <w:noProof/>
                <w:sz w:val="16"/>
                <w:szCs w:val="16"/>
                <w:lang w:val="et-EE"/>
              </w:rPr>
            </w:pPr>
            <w:r w:rsidRPr="007C659F">
              <w:rPr>
                <w:bCs/>
                <w:i/>
                <w:noProof/>
                <w:sz w:val="16"/>
                <w:szCs w:val="16"/>
                <w:lang w:val="et-EE"/>
              </w:rPr>
              <w:t>Välja-/tagasisaatmise toimingud</w:t>
            </w:r>
          </w:p>
        </w:tc>
        <w:tc>
          <w:tcPr>
            <w:tcW w:w="2152" w:type="dxa"/>
          </w:tcPr>
          <w:p w14:paraId="0A137229"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006</w:t>
            </w:r>
          </w:p>
        </w:tc>
        <w:tc>
          <w:tcPr>
            <w:tcW w:w="2063" w:type="dxa"/>
          </w:tcPr>
          <w:p w14:paraId="270F504F" w14:textId="3B2A1FF5" w:rsidR="00171F2D" w:rsidRPr="007C659F" w:rsidRDefault="00171F2D" w:rsidP="00CC6FF0">
            <w:pPr>
              <w:pStyle w:val="Text1"/>
              <w:ind w:left="0"/>
              <w:jc w:val="right"/>
              <w:rPr>
                <w:bCs/>
                <w:i/>
                <w:noProof/>
                <w:sz w:val="16"/>
                <w:szCs w:val="16"/>
                <w:lang w:val="et-EE"/>
              </w:rPr>
            </w:pPr>
            <w:r w:rsidRPr="007C659F">
              <w:rPr>
                <w:bCs/>
                <w:i/>
                <w:noProof/>
                <w:sz w:val="16"/>
                <w:szCs w:val="16"/>
                <w:lang w:val="et-EE"/>
              </w:rPr>
              <w:t>2</w:t>
            </w:r>
            <w:r w:rsidR="00401BBC" w:rsidRPr="007C659F">
              <w:rPr>
                <w:bCs/>
                <w:i/>
                <w:noProof/>
                <w:sz w:val="16"/>
                <w:szCs w:val="16"/>
                <w:lang w:val="et-EE"/>
              </w:rPr>
              <w:t xml:space="preserve"> </w:t>
            </w:r>
            <w:r w:rsidRPr="007C659F">
              <w:rPr>
                <w:bCs/>
                <w:i/>
                <w:noProof/>
                <w:sz w:val="16"/>
                <w:szCs w:val="16"/>
                <w:lang w:val="et-EE"/>
              </w:rPr>
              <w:t>316</w:t>
            </w:r>
            <w:r w:rsidR="00401BBC" w:rsidRPr="007C659F">
              <w:rPr>
                <w:bCs/>
                <w:i/>
                <w:noProof/>
                <w:sz w:val="16"/>
                <w:szCs w:val="16"/>
                <w:lang w:val="et-EE"/>
              </w:rPr>
              <w:t xml:space="preserve"> </w:t>
            </w:r>
            <w:r w:rsidRPr="007C659F">
              <w:rPr>
                <w:bCs/>
                <w:i/>
                <w:noProof/>
                <w:sz w:val="16"/>
                <w:szCs w:val="16"/>
                <w:lang w:val="et-EE"/>
              </w:rPr>
              <w:t>516,10</w:t>
            </w:r>
          </w:p>
        </w:tc>
      </w:tr>
      <w:tr w:rsidR="00171F2D" w:rsidRPr="008F6F06" w14:paraId="7EAC5040" w14:textId="77777777" w:rsidTr="00CC6FF0">
        <w:tc>
          <w:tcPr>
            <w:tcW w:w="1589" w:type="dxa"/>
          </w:tcPr>
          <w:p w14:paraId="43D9BC21"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1313052C" w14:textId="36DC4F86" w:rsidR="00171F2D" w:rsidRPr="007C659F" w:rsidRDefault="00171F2D" w:rsidP="007C659F">
            <w:pPr>
              <w:pStyle w:val="Text1"/>
              <w:ind w:left="0"/>
              <w:rPr>
                <w:bCs/>
                <w:i/>
                <w:noProof/>
                <w:sz w:val="16"/>
                <w:szCs w:val="16"/>
                <w:lang w:val="et-EE"/>
              </w:rPr>
            </w:pPr>
            <w:r w:rsidRPr="007C659F">
              <w:rPr>
                <w:bCs/>
                <w:i/>
                <w:noProof/>
                <w:sz w:val="16"/>
                <w:szCs w:val="16"/>
                <w:lang w:val="et-EE"/>
              </w:rPr>
              <w:t>Sunniviisilise tagasisaatmise vaatlemise süsteem</w:t>
            </w:r>
          </w:p>
        </w:tc>
        <w:tc>
          <w:tcPr>
            <w:tcW w:w="2152" w:type="dxa"/>
          </w:tcPr>
          <w:p w14:paraId="5BBA31E3"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 xml:space="preserve">007 </w:t>
            </w:r>
          </w:p>
        </w:tc>
        <w:tc>
          <w:tcPr>
            <w:tcW w:w="2063" w:type="dxa"/>
          </w:tcPr>
          <w:p w14:paraId="1118C78E" w14:textId="5A18D437" w:rsidR="00171F2D" w:rsidRPr="007C659F" w:rsidRDefault="00171F2D" w:rsidP="00CC6FF0">
            <w:pPr>
              <w:pStyle w:val="Text1"/>
              <w:ind w:left="0"/>
              <w:jc w:val="right"/>
              <w:rPr>
                <w:bCs/>
                <w:i/>
                <w:noProof/>
                <w:sz w:val="16"/>
                <w:szCs w:val="16"/>
                <w:lang w:val="et-EE"/>
              </w:rPr>
            </w:pPr>
            <w:r w:rsidRPr="007C659F">
              <w:rPr>
                <w:bCs/>
                <w:i/>
                <w:noProof/>
                <w:sz w:val="16"/>
                <w:szCs w:val="16"/>
                <w:lang w:val="et-EE"/>
              </w:rPr>
              <w:t>332</w:t>
            </w:r>
            <w:r w:rsidR="00401BBC" w:rsidRPr="007C659F">
              <w:rPr>
                <w:bCs/>
                <w:i/>
                <w:noProof/>
                <w:sz w:val="16"/>
                <w:szCs w:val="16"/>
                <w:lang w:val="et-EE"/>
              </w:rPr>
              <w:t xml:space="preserve"> </w:t>
            </w:r>
            <w:r w:rsidRPr="007C659F">
              <w:rPr>
                <w:bCs/>
                <w:i/>
                <w:noProof/>
                <w:sz w:val="16"/>
                <w:szCs w:val="16"/>
                <w:lang w:val="et-EE"/>
              </w:rPr>
              <w:t>325,00</w:t>
            </w:r>
          </w:p>
        </w:tc>
      </w:tr>
      <w:tr w:rsidR="00CC6FF0" w:rsidRPr="008F6F06" w14:paraId="10CC248A" w14:textId="77777777" w:rsidTr="00CC6FF0">
        <w:tc>
          <w:tcPr>
            <w:tcW w:w="1589" w:type="dxa"/>
          </w:tcPr>
          <w:p w14:paraId="122A24A8" w14:textId="77777777" w:rsidR="00CC6FF0" w:rsidRPr="007C659F" w:rsidRDefault="00CC6FF0" w:rsidP="009E2B04">
            <w:pPr>
              <w:pStyle w:val="Text1"/>
              <w:ind w:left="0"/>
              <w:rPr>
                <w:bCs/>
                <w:i/>
                <w:noProof/>
                <w:sz w:val="16"/>
                <w:szCs w:val="16"/>
                <w:lang w:val="et-EE"/>
              </w:rPr>
            </w:pPr>
            <w:r>
              <w:rPr>
                <w:bCs/>
                <w:i/>
                <w:noProof/>
                <w:sz w:val="16"/>
                <w:szCs w:val="16"/>
                <w:lang w:val="et-EE"/>
              </w:rPr>
              <w:t>SO3</w:t>
            </w:r>
          </w:p>
        </w:tc>
        <w:tc>
          <w:tcPr>
            <w:tcW w:w="3543" w:type="dxa"/>
          </w:tcPr>
          <w:p w14:paraId="75CCFB66"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Haavatavad isikud, sealhulgas saatjata alaealised</w:t>
            </w:r>
          </w:p>
        </w:tc>
        <w:tc>
          <w:tcPr>
            <w:tcW w:w="2152" w:type="dxa"/>
          </w:tcPr>
          <w:p w14:paraId="53D56500" w14:textId="77777777" w:rsidR="00CC6FF0" w:rsidRPr="007C659F" w:rsidRDefault="00CC6FF0" w:rsidP="009E2B04">
            <w:pPr>
              <w:pStyle w:val="Text1"/>
              <w:ind w:left="0"/>
              <w:rPr>
                <w:bCs/>
                <w:i/>
                <w:noProof/>
                <w:sz w:val="16"/>
                <w:szCs w:val="16"/>
                <w:lang w:val="et-EE"/>
              </w:rPr>
            </w:pPr>
            <w:r>
              <w:rPr>
                <w:bCs/>
                <w:i/>
                <w:noProof/>
                <w:sz w:val="16"/>
                <w:szCs w:val="16"/>
                <w:lang w:val="et-EE"/>
              </w:rPr>
              <w:t>008</w:t>
            </w:r>
          </w:p>
        </w:tc>
        <w:tc>
          <w:tcPr>
            <w:tcW w:w="2063" w:type="dxa"/>
          </w:tcPr>
          <w:p w14:paraId="3C908F09" w14:textId="77777777" w:rsidR="00CC6FF0" w:rsidRPr="007C659F" w:rsidRDefault="00CC6FF0" w:rsidP="00CC6FF0">
            <w:pPr>
              <w:pStyle w:val="Text1"/>
              <w:ind w:left="0"/>
              <w:jc w:val="right"/>
              <w:rPr>
                <w:bCs/>
                <w:i/>
                <w:noProof/>
                <w:sz w:val="16"/>
                <w:szCs w:val="16"/>
                <w:lang w:val="et-EE"/>
              </w:rPr>
            </w:pPr>
            <w:r>
              <w:rPr>
                <w:bCs/>
                <w:i/>
                <w:noProof/>
                <w:sz w:val="16"/>
                <w:szCs w:val="16"/>
                <w:lang w:val="et-EE"/>
              </w:rPr>
              <w:t>0</w:t>
            </w:r>
          </w:p>
        </w:tc>
      </w:tr>
      <w:tr w:rsidR="00171F2D" w:rsidRPr="008F6F06" w14:paraId="5218BD7F" w14:textId="77777777" w:rsidTr="00CC6FF0">
        <w:tc>
          <w:tcPr>
            <w:tcW w:w="1589" w:type="dxa"/>
          </w:tcPr>
          <w:p w14:paraId="338F93E6"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2629A0B8" w14:textId="62348C98" w:rsidR="00171F2D" w:rsidRPr="007C659F" w:rsidRDefault="00171F2D" w:rsidP="007C659F">
            <w:pPr>
              <w:pStyle w:val="Text1"/>
              <w:ind w:left="0"/>
              <w:rPr>
                <w:bCs/>
                <w:i/>
                <w:noProof/>
                <w:sz w:val="16"/>
                <w:szCs w:val="16"/>
                <w:lang w:val="et-EE"/>
              </w:rPr>
            </w:pPr>
            <w:r w:rsidRPr="007C659F">
              <w:rPr>
                <w:bCs/>
                <w:i/>
                <w:noProof/>
                <w:sz w:val="16"/>
                <w:szCs w:val="16"/>
                <w:lang w:val="et-EE"/>
              </w:rPr>
              <w:t>Ebaseadusliku rände stiimuleid käsitlevad meetmed</w:t>
            </w:r>
          </w:p>
        </w:tc>
        <w:tc>
          <w:tcPr>
            <w:tcW w:w="2152" w:type="dxa"/>
          </w:tcPr>
          <w:p w14:paraId="2607753B"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009</w:t>
            </w:r>
          </w:p>
        </w:tc>
        <w:tc>
          <w:tcPr>
            <w:tcW w:w="2063" w:type="dxa"/>
          </w:tcPr>
          <w:p w14:paraId="07292FBB" w14:textId="0592367F" w:rsidR="00171F2D" w:rsidRPr="007C659F" w:rsidRDefault="00171F2D" w:rsidP="00CC6FF0">
            <w:pPr>
              <w:pStyle w:val="Text1"/>
              <w:ind w:left="0"/>
              <w:jc w:val="right"/>
              <w:rPr>
                <w:bCs/>
                <w:i/>
                <w:noProof/>
                <w:sz w:val="16"/>
                <w:szCs w:val="16"/>
                <w:lang w:val="et-EE"/>
              </w:rPr>
            </w:pPr>
            <w:r w:rsidRPr="007C659F">
              <w:rPr>
                <w:bCs/>
                <w:i/>
                <w:noProof/>
                <w:sz w:val="16"/>
                <w:szCs w:val="16"/>
                <w:lang w:val="et-EE"/>
              </w:rPr>
              <w:t>607</w:t>
            </w:r>
            <w:r w:rsidR="00401BBC" w:rsidRPr="007C659F">
              <w:rPr>
                <w:bCs/>
                <w:i/>
                <w:noProof/>
                <w:sz w:val="16"/>
                <w:szCs w:val="16"/>
                <w:lang w:val="et-EE"/>
              </w:rPr>
              <w:t xml:space="preserve"> </w:t>
            </w:r>
            <w:r w:rsidRPr="007C659F">
              <w:rPr>
                <w:bCs/>
                <w:i/>
                <w:noProof/>
                <w:sz w:val="16"/>
                <w:szCs w:val="16"/>
                <w:lang w:val="et-EE"/>
              </w:rPr>
              <w:t>050,15</w:t>
            </w:r>
          </w:p>
        </w:tc>
      </w:tr>
      <w:tr w:rsidR="00171F2D" w:rsidRPr="008F6F06" w14:paraId="65512BB3" w14:textId="77777777" w:rsidTr="00CC6FF0">
        <w:tc>
          <w:tcPr>
            <w:tcW w:w="1589" w:type="dxa"/>
          </w:tcPr>
          <w:p w14:paraId="1A2AA38E"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SO3</w:t>
            </w:r>
          </w:p>
        </w:tc>
        <w:tc>
          <w:tcPr>
            <w:tcW w:w="3543" w:type="dxa"/>
          </w:tcPr>
          <w:p w14:paraId="70D14012" w14:textId="4FC81D0C" w:rsidR="00171F2D" w:rsidRPr="007C659F" w:rsidRDefault="00171F2D" w:rsidP="007C659F">
            <w:pPr>
              <w:pStyle w:val="Text1"/>
              <w:ind w:left="0"/>
              <w:rPr>
                <w:bCs/>
                <w:i/>
                <w:noProof/>
                <w:sz w:val="16"/>
                <w:szCs w:val="16"/>
                <w:lang w:val="et-EE"/>
              </w:rPr>
            </w:pPr>
            <w:r w:rsidRPr="007C659F">
              <w:rPr>
                <w:bCs/>
                <w:i/>
                <w:noProof/>
                <w:sz w:val="16"/>
                <w:szCs w:val="16"/>
                <w:lang w:val="et-EE"/>
              </w:rPr>
              <w:t>Tegevustoetus</w:t>
            </w:r>
          </w:p>
        </w:tc>
        <w:tc>
          <w:tcPr>
            <w:tcW w:w="2152" w:type="dxa"/>
          </w:tcPr>
          <w:p w14:paraId="2693E94D" w14:textId="77777777" w:rsidR="00171F2D" w:rsidRPr="007C659F" w:rsidRDefault="00171F2D" w:rsidP="007C659F">
            <w:pPr>
              <w:pStyle w:val="Text1"/>
              <w:ind w:left="0"/>
              <w:rPr>
                <w:bCs/>
                <w:i/>
                <w:noProof/>
                <w:sz w:val="16"/>
                <w:szCs w:val="16"/>
                <w:lang w:val="et-EE"/>
              </w:rPr>
            </w:pPr>
            <w:r w:rsidRPr="007C659F">
              <w:rPr>
                <w:bCs/>
                <w:i/>
                <w:noProof/>
                <w:sz w:val="16"/>
                <w:szCs w:val="16"/>
                <w:lang w:val="et-EE"/>
              </w:rPr>
              <w:t>010</w:t>
            </w:r>
          </w:p>
        </w:tc>
        <w:tc>
          <w:tcPr>
            <w:tcW w:w="2063" w:type="dxa"/>
          </w:tcPr>
          <w:p w14:paraId="136A0511" w14:textId="55416AEB" w:rsidR="00171F2D" w:rsidRPr="007C659F" w:rsidRDefault="00171F2D" w:rsidP="00CC6FF0">
            <w:pPr>
              <w:pStyle w:val="Text1"/>
              <w:ind w:left="0"/>
              <w:jc w:val="right"/>
              <w:rPr>
                <w:bCs/>
                <w:i/>
                <w:noProof/>
                <w:sz w:val="16"/>
                <w:szCs w:val="16"/>
                <w:lang w:val="et-EE"/>
              </w:rPr>
            </w:pPr>
            <w:r w:rsidRPr="007C659F">
              <w:rPr>
                <w:bCs/>
                <w:i/>
                <w:noProof/>
                <w:sz w:val="16"/>
                <w:szCs w:val="16"/>
                <w:lang w:val="et-EE"/>
              </w:rPr>
              <w:t>232</w:t>
            </w:r>
            <w:r w:rsidR="00401BBC" w:rsidRPr="007C659F">
              <w:rPr>
                <w:bCs/>
                <w:i/>
                <w:noProof/>
                <w:sz w:val="16"/>
                <w:szCs w:val="16"/>
                <w:lang w:val="et-EE"/>
              </w:rPr>
              <w:t xml:space="preserve"> </w:t>
            </w:r>
            <w:r w:rsidRPr="007C659F">
              <w:rPr>
                <w:bCs/>
                <w:i/>
                <w:noProof/>
                <w:sz w:val="16"/>
                <w:szCs w:val="16"/>
                <w:lang w:val="et-EE"/>
              </w:rPr>
              <w:t>091,37</w:t>
            </w:r>
          </w:p>
        </w:tc>
      </w:tr>
      <w:bookmarkEnd w:id="933"/>
      <w:bookmarkEnd w:id="965"/>
    </w:tbl>
    <w:p w14:paraId="59FA5E04" w14:textId="704A25C4" w:rsidR="004144EB" w:rsidRDefault="004144EB" w:rsidP="00CD12A3">
      <w:pPr>
        <w:spacing w:before="0" w:after="0"/>
        <w:rPr>
          <w:rFonts w:eastAsia="Times New Roman"/>
          <w:b/>
          <w:iCs/>
          <w:noProof/>
          <w:szCs w:val="24"/>
          <w:lang w:val="et-EE"/>
        </w:rPr>
      </w:pPr>
    </w:p>
    <w:p w14:paraId="1B4B52EE" w14:textId="77777777" w:rsidR="00CC6FF0" w:rsidRDefault="00CC6FF0">
      <w:pPr>
        <w:spacing w:before="0" w:after="200" w:line="276" w:lineRule="auto"/>
        <w:jc w:val="left"/>
        <w:rPr>
          <w:b/>
          <w:noProof/>
          <w:lang w:val="et-EE"/>
        </w:rPr>
      </w:pPr>
      <w:r>
        <w:rPr>
          <w:b/>
          <w:noProof/>
          <w:lang w:val="et-EE"/>
        </w:rPr>
        <w:br w:type="page"/>
      </w:r>
    </w:p>
    <w:p w14:paraId="031AE74E" w14:textId="3450D014" w:rsidR="00CC6FF0" w:rsidRPr="008F6F06" w:rsidRDefault="00CC6FF0" w:rsidP="00CC6FF0">
      <w:pPr>
        <w:rPr>
          <w:b/>
          <w:lang w:val="et-EE"/>
        </w:rPr>
      </w:pPr>
      <w:r w:rsidRPr="00DF0C09">
        <w:rPr>
          <w:b/>
          <w:noProof/>
          <w:lang w:val="et-EE"/>
        </w:rPr>
        <w:lastRenderedPageBreak/>
        <w:t>2.</w:t>
      </w:r>
      <w:r>
        <w:rPr>
          <w:b/>
          <w:noProof/>
          <w:lang w:val="et-EE"/>
        </w:rPr>
        <w:t>4</w:t>
      </w:r>
      <w:r w:rsidRPr="00DF0C09">
        <w:rPr>
          <w:b/>
          <w:noProof/>
          <w:lang w:val="et-EE"/>
        </w:rPr>
        <w:t xml:space="preserve">. </w:t>
      </w:r>
      <w:r w:rsidRPr="00DF0C09">
        <w:rPr>
          <w:b/>
          <w:lang w:val="et-EE"/>
        </w:rPr>
        <w:t>Erieesmärgi nimetus</w:t>
      </w:r>
    </w:p>
    <w:p w14:paraId="3A284E4A" w14:textId="77777777" w:rsidR="00CC6FF0" w:rsidRPr="008F6F06" w:rsidRDefault="00CC6FF0" w:rsidP="00CC6FF0">
      <w:pPr>
        <w:spacing w:before="240" w:after="240"/>
        <w:rPr>
          <w:b/>
          <w:bCs/>
          <w:lang w:val="et-EE"/>
        </w:rPr>
      </w:pPr>
      <w:r w:rsidRPr="00155786">
        <w:rPr>
          <w:b/>
          <w:bCs/>
          <w:lang w:val="et-EE"/>
          <w:rPrChange w:id="967" w:author="Merje Joll" w:date="2025-07-23T11:51:00Z" w16du:dateUtc="2025-07-23T08:51:00Z">
            <w:rPr>
              <w:b/>
              <w:bCs/>
            </w:rPr>
          </w:rPrChange>
        </w:rPr>
        <w:t>Suurendada solidaarsust ja vastutuse õiglast jagamist liikmesriikide vahel, pöörates eeskätt tähelepanu rände- ja varjupaigaprobleemidest enim mõjutatud liikmesriikidele, sealhulgas praktilise koostöö kaudu</w:t>
      </w:r>
    </w:p>
    <w:p w14:paraId="37503425" w14:textId="77777777" w:rsidR="00CC6FF0" w:rsidRPr="00715D99" w:rsidRDefault="00CC6FF0" w:rsidP="00CC6FF0">
      <w:pPr>
        <w:spacing w:before="240" w:after="240"/>
        <w:rPr>
          <w:rFonts w:eastAsia="Times New Roman"/>
          <w:b/>
          <w:iCs/>
          <w:noProof/>
          <w:szCs w:val="24"/>
          <w:lang w:val="et-EE"/>
        </w:rPr>
      </w:pPr>
      <w:r w:rsidRPr="008F6F06">
        <w:rPr>
          <w:rFonts w:eastAsia="Times New Roman"/>
          <w:b/>
          <w:iCs/>
          <w:noProof/>
          <w:szCs w:val="24"/>
          <w:lang w:val="et-EE"/>
        </w:rPr>
        <w:t>2.</w:t>
      </w:r>
      <w:r>
        <w:rPr>
          <w:rFonts w:eastAsia="Times New Roman"/>
          <w:b/>
          <w:iCs/>
          <w:noProof/>
          <w:szCs w:val="24"/>
          <w:lang w:val="et-EE"/>
        </w:rPr>
        <w:t>4</w:t>
      </w:r>
      <w:r w:rsidRPr="008F6F06">
        <w:rPr>
          <w:rFonts w:eastAsia="Times New Roman"/>
          <w:b/>
          <w:iCs/>
          <w:noProof/>
          <w:szCs w:val="24"/>
          <w:lang w:val="et-EE"/>
        </w:rPr>
        <w:t xml:space="preserve">.1. </w:t>
      </w:r>
      <w:r w:rsidRPr="00715D99">
        <w:rPr>
          <w:rFonts w:eastAsia="Times New Roman"/>
          <w:b/>
          <w:iCs/>
          <w:noProof/>
          <w:szCs w:val="24"/>
          <w:lang w:val="et-EE"/>
        </w:rPr>
        <w:t>Erieesmärgi kirjeldus</w:t>
      </w:r>
    </w:p>
    <w:tbl>
      <w:tblPr>
        <w:tblStyle w:val="TableGrid"/>
        <w:tblW w:w="0" w:type="auto"/>
        <w:tblLook w:val="04A0" w:firstRow="1" w:lastRow="0" w:firstColumn="1" w:lastColumn="0" w:noHBand="0" w:noVBand="1"/>
      </w:tblPr>
      <w:tblGrid>
        <w:gridCol w:w="9628"/>
      </w:tblGrid>
      <w:tr w:rsidR="00CC6FF0" w:rsidRPr="008F6F06" w14:paraId="24FD6F5D" w14:textId="77777777" w:rsidTr="009E2B04">
        <w:tc>
          <w:tcPr>
            <w:tcW w:w="9628" w:type="dxa"/>
          </w:tcPr>
          <w:p w14:paraId="1AED2FF5" w14:textId="77777777" w:rsidR="00CC6FF0" w:rsidRDefault="00CC6FF0" w:rsidP="009E2B04">
            <w:pPr>
              <w:spacing w:before="0" w:after="0"/>
              <w:rPr>
                <w:rFonts w:eastAsia="Times New Roman"/>
                <w:iCs/>
                <w:noProof/>
                <w:lang w:val="et-EE"/>
              </w:rPr>
            </w:pPr>
          </w:p>
          <w:p w14:paraId="18558C8B" w14:textId="77777777" w:rsidR="00CC6FF0" w:rsidRPr="008F6F06" w:rsidRDefault="00CC6FF0" w:rsidP="009E2B04">
            <w:pPr>
              <w:spacing w:before="0" w:after="0"/>
              <w:rPr>
                <w:rFonts w:eastAsia="Times New Roman"/>
                <w:iCs/>
                <w:noProof/>
                <w:lang w:val="et-EE"/>
              </w:rPr>
            </w:pPr>
          </w:p>
        </w:tc>
      </w:tr>
    </w:tbl>
    <w:p w14:paraId="29A60579" w14:textId="77777777" w:rsidR="00CC6FF0" w:rsidRDefault="00CC6FF0" w:rsidP="00CC6FF0">
      <w:pPr>
        <w:keepNext/>
        <w:spacing w:before="0" w:after="0"/>
        <w:rPr>
          <w:rFonts w:eastAsia="Times New Roman"/>
          <w:b/>
          <w:iCs/>
          <w:noProof/>
          <w:szCs w:val="24"/>
          <w:lang w:val="et-EE"/>
        </w:rPr>
      </w:pPr>
    </w:p>
    <w:p w14:paraId="612CBFC2" w14:textId="77777777" w:rsidR="00CC6FF0" w:rsidRPr="008F6F06" w:rsidRDefault="00CC6FF0" w:rsidP="00CC6FF0">
      <w:pPr>
        <w:keepNext/>
        <w:spacing w:before="0" w:after="0"/>
        <w:rPr>
          <w:rFonts w:eastAsia="Times New Roman"/>
          <w:b/>
          <w:iCs/>
          <w:noProof/>
          <w:szCs w:val="24"/>
          <w:lang w:val="et-EE"/>
        </w:rPr>
      </w:pPr>
      <w:r w:rsidRPr="008F6F06">
        <w:rPr>
          <w:rFonts w:eastAsia="Times New Roman"/>
          <w:b/>
          <w:iCs/>
          <w:noProof/>
          <w:szCs w:val="24"/>
          <w:lang w:val="et-EE"/>
        </w:rPr>
        <w:t>2.</w:t>
      </w:r>
      <w:r>
        <w:rPr>
          <w:rFonts w:eastAsia="Times New Roman"/>
          <w:b/>
          <w:iCs/>
          <w:noProof/>
          <w:szCs w:val="24"/>
          <w:lang w:val="et-EE"/>
        </w:rPr>
        <w:t>4</w:t>
      </w:r>
      <w:r w:rsidRPr="008F6F06">
        <w:rPr>
          <w:rFonts w:eastAsia="Times New Roman"/>
          <w:b/>
          <w:iCs/>
          <w:noProof/>
          <w:szCs w:val="24"/>
          <w:lang w:val="et-EE"/>
        </w:rPr>
        <w:t>.</w:t>
      </w:r>
      <w:r>
        <w:rPr>
          <w:rFonts w:eastAsia="Times New Roman"/>
          <w:b/>
          <w:iCs/>
          <w:noProof/>
          <w:szCs w:val="24"/>
          <w:lang w:val="et-EE"/>
        </w:rPr>
        <w:t>2.</w:t>
      </w:r>
      <w:r w:rsidRPr="008F6F06">
        <w:rPr>
          <w:rFonts w:eastAsia="Times New Roman"/>
          <w:b/>
          <w:iCs/>
          <w:noProof/>
          <w:szCs w:val="24"/>
          <w:lang w:val="et-EE"/>
        </w:rPr>
        <w:t xml:space="preserve"> </w:t>
      </w:r>
      <w:r w:rsidRPr="00715D99">
        <w:rPr>
          <w:b/>
          <w:bCs/>
          <w:lang w:val="et-EE"/>
        </w:rPr>
        <w:t>Programmile eraldatud vahendite (EL) esialgne jaotus sekkumise liigi kaupa</w:t>
      </w:r>
    </w:p>
    <w:p w14:paraId="0CC5564A" w14:textId="77777777" w:rsidR="00CC6FF0" w:rsidRPr="008F6F06" w:rsidRDefault="00CC6FF0" w:rsidP="00CC6FF0">
      <w:pPr>
        <w:spacing w:before="0" w:after="0"/>
        <w:rPr>
          <w:lang w:val="et-EE"/>
        </w:rPr>
      </w:pPr>
    </w:p>
    <w:p w14:paraId="098BFC13" w14:textId="77777777" w:rsidR="00CC6FF0" w:rsidRPr="008F6F06" w:rsidRDefault="00CC6FF0" w:rsidP="00CC6FF0">
      <w:pPr>
        <w:spacing w:before="0" w:after="0"/>
        <w:rPr>
          <w:i/>
          <w:iCs/>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lõige 5, </w:t>
      </w:r>
      <w:proofErr w:type="spellStart"/>
      <w:r w:rsidRPr="008F6F06">
        <w:rPr>
          <w:i/>
          <w:iCs/>
          <w:sz w:val="20"/>
          <w:lang w:val="et-EE"/>
        </w:rPr>
        <w:t>AMIF</w:t>
      </w:r>
      <w:r>
        <w:rPr>
          <w:i/>
          <w:iCs/>
          <w:sz w:val="20"/>
          <w:lang w:val="et-EE"/>
        </w:rPr>
        <w:t>i</w:t>
      </w:r>
      <w:proofErr w:type="spellEnd"/>
      <w:r w:rsidRPr="008F6F06">
        <w:rPr>
          <w:i/>
          <w:iCs/>
          <w:sz w:val="20"/>
          <w:lang w:val="et-EE"/>
        </w:rPr>
        <w:t xml:space="preserve"> määruse artikli 16 lõige 12, </w:t>
      </w:r>
      <w:proofErr w:type="spellStart"/>
      <w:r w:rsidRPr="008F6F06">
        <w:rPr>
          <w:i/>
          <w:iCs/>
          <w:sz w:val="20"/>
          <w:lang w:val="et-EE"/>
        </w:rPr>
        <w:t>ISFi</w:t>
      </w:r>
      <w:proofErr w:type="spellEnd"/>
      <w:r w:rsidRPr="008F6F06">
        <w:rPr>
          <w:i/>
          <w:iCs/>
          <w:sz w:val="20"/>
          <w:lang w:val="et-EE"/>
        </w:rPr>
        <w:t xml:space="preserve"> määruse artikli 13 lõige 12 või BMVI määruse artikli 13 lõige 18</w:t>
      </w:r>
    </w:p>
    <w:p w14:paraId="5A52184D" w14:textId="77777777" w:rsidR="00CC6FF0" w:rsidRPr="008F6F06" w:rsidRDefault="00CC6FF0" w:rsidP="00CC6FF0">
      <w:pPr>
        <w:spacing w:before="0" w:after="0"/>
        <w:jc w:val="left"/>
        <w:rPr>
          <w:b/>
          <w:bCs/>
          <w:noProof/>
          <w:sz w:val="22"/>
          <w:szCs w:val="22"/>
          <w:lang w:val="et-EE"/>
        </w:rPr>
      </w:pPr>
    </w:p>
    <w:p w14:paraId="1A7B330B" w14:textId="77777777" w:rsidR="00CC6FF0" w:rsidRPr="008F6F06" w:rsidRDefault="00CC6FF0" w:rsidP="00CC6FF0">
      <w:pPr>
        <w:spacing w:before="0" w:after="0"/>
        <w:rPr>
          <w:b/>
          <w:bCs/>
          <w:noProof/>
          <w:sz w:val="22"/>
          <w:szCs w:val="22"/>
          <w:lang w:val="et-EE"/>
        </w:rPr>
      </w:pPr>
      <w:r w:rsidRPr="008F6F06">
        <w:rPr>
          <w:b/>
          <w:bCs/>
          <w:noProof/>
          <w:sz w:val="22"/>
          <w:szCs w:val="22"/>
          <w:lang w:val="et-EE"/>
        </w:rPr>
        <w:t xml:space="preserve">Tabel </w:t>
      </w:r>
      <w:r>
        <w:rPr>
          <w:b/>
          <w:bCs/>
          <w:noProof/>
          <w:sz w:val="22"/>
          <w:szCs w:val="22"/>
          <w:lang w:val="et-EE"/>
        </w:rPr>
        <w:t>10.</w:t>
      </w:r>
      <w:r w:rsidRPr="008F6F06">
        <w:rPr>
          <w:b/>
          <w:bCs/>
          <w:noProof/>
          <w:sz w:val="22"/>
          <w:szCs w:val="22"/>
          <w:lang w:val="et-EE"/>
        </w:rPr>
        <w:t xml:space="preserve"> Esialgne jaotus</w:t>
      </w:r>
    </w:p>
    <w:p w14:paraId="0361E426" w14:textId="77777777" w:rsidR="00CC6FF0" w:rsidRPr="008F6F06" w:rsidRDefault="00CC6FF0" w:rsidP="00CC6FF0">
      <w:pPr>
        <w:spacing w:before="0" w:after="0"/>
        <w:rPr>
          <w:b/>
          <w:bCs/>
          <w:noProof/>
          <w:sz w:val="22"/>
          <w:szCs w:val="22"/>
          <w:lang w:val="et-EE"/>
        </w:rPr>
      </w:pPr>
    </w:p>
    <w:tbl>
      <w:tblPr>
        <w:tblStyle w:val="TableGrid"/>
        <w:tblW w:w="0" w:type="auto"/>
        <w:tblInd w:w="-34" w:type="dxa"/>
        <w:tblLook w:val="04A0" w:firstRow="1" w:lastRow="0" w:firstColumn="1" w:lastColumn="0" w:noHBand="0" w:noVBand="1"/>
      </w:tblPr>
      <w:tblGrid>
        <w:gridCol w:w="1589"/>
        <w:gridCol w:w="3543"/>
        <w:gridCol w:w="2152"/>
        <w:gridCol w:w="2063"/>
      </w:tblGrid>
      <w:tr w:rsidR="00CC6FF0" w:rsidRPr="008F6F06" w14:paraId="06A26F72" w14:textId="77777777" w:rsidTr="009E2B04">
        <w:tc>
          <w:tcPr>
            <w:tcW w:w="1589" w:type="dxa"/>
          </w:tcPr>
          <w:p w14:paraId="5D7A2D4A" w14:textId="77777777" w:rsidR="00CC6FF0" w:rsidRPr="008F6F06" w:rsidRDefault="00CC6FF0" w:rsidP="009E2B04">
            <w:pPr>
              <w:pStyle w:val="Text1"/>
              <w:ind w:left="0"/>
              <w:rPr>
                <w:rFonts w:cs="Times New Roman"/>
                <w:b/>
                <w:noProof/>
                <w:sz w:val="16"/>
                <w:szCs w:val="16"/>
                <w:lang w:val="et-EE"/>
              </w:rPr>
            </w:pPr>
            <w:r w:rsidRPr="008F6F06">
              <w:rPr>
                <w:rFonts w:cs="Times New Roman"/>
                <w:b/>
                <w:noProof/>
                <w:sz w:val="16"/>
                <w:szCs w:val="16"/>
                <w:lang w:val="et-EE"/>
              </w:rPr>
              <w:t>Erieesmärk</w:t>
            </w:r>
          </w:p>
        </w:tc>
        <w:tc>
          <w:tcPr>
            <w:tcW w:w="3543" w:type="dxa"/>
          </w:tcPr>
          <w:p w14:paraId="33286585" w14:textId="77777777" w:rsidR="00CC6FF0" w:rsidRPr="008F6F06" w:rsidRDefault="00CC6FF0" w:rsidP="009E2B04">
            <w:pPr>
              <w:pStyle w:val="Text1"/>
              <w:ind w:left="0"/>
              <w:rPr>
                <w:rFonts w:cs="Times New Roman"/>
                <w:b/>
                <w:noProof/>
                <w:sz w:val="16"/>
                <w:szCs w:val="16"/>
                <w:lang w:val="et-EE"/>
              </w:rPr>
            </w:pPr>
            <w:r w:rsidRPr="008F6F06">
              <w:rPr>
                <w:rFonts w:cs="Times New Roman"/>
                <w:b/>
                <w:noProof/>
                <w:sz w:val="16"/>
                <w:szCs w:val="16"/>
                <w:lang w:val="et-EE"/>
              </w:rPr>
              <w:t>Sekkumis</w:t>
            </w:r>
            <w:r>
              <w:rPr>
                <w:rFonts w:cs="Times New Roman"/>
                <w:b/>
                <w:noProof/>
                <w:sz w:val="16"/>
                <w:szCs w:val="16"/>
                <w:lang w:val="et-EE"/>
              </w:rPr>
              <w:t>e liik</w:t>
            </w:r>
          </w:p>
        </w:tc>
        <w:tc>
          <w:tcPr>
            <w:tcW w:w="2152" w:type="dxa"/>
          </w:tcPr>
          <w:p w14:paraId="2FCB7FE6" w14:textId="77777777" w:rsidR="00CC6FF0" w:rsidRPr="008F6F06" w:rsidRDefault="00CC6FF0" w:rsidP="009E2B04">
            <w:pPr>
              <w:pStyle w:val="Text1"/>
              <w:ind w:left="0"/>
              <w:rPr>
                <w:rFonts w:cs="Times New Roman"/>
                <w:b/>
                <w:noProof/>
                <w:sz w:val="16"/>
                <w:szCs w:val="16"/>
                <w:lang w:val="et-EE"/>
              </w:rPr>
            </w:pPr>
            <w:r w:rsidRPr="008F6F06">
              <w:rPr>
                <w:rFonts w:cs="Times New Roman"/>
                <w:b/>
                <w:noProof/>
                <w:sz w:val="16"/>
                <w:szCs w:val="16"/>
                <w:lang w:val="et-EE"/>
              </w:rPr>
              <w:t>Kood</w:t>
            </w:r>
          </w:p>
        </w:tc>
        <w:tc>
          <w:tcPr>
            <w:tcW w:w="2063" w:type="dxa"/>
          </w:tcPr>
          <w:p w14:paraId="2CF67991" w14:textId="77777777" w:rsidR="00CC6FF0" w:rsidRPr="008F6F06" w:rsidRDefault="00CC6FF0" w:rsidP="009E2B04">
            <w:pPr>
              <w:pStyle w:val="Text1"/>
              <w:ind w:left="0"/>
              <w:rPr>
                <w:rFonts w:cs="Times New Roman"/>
                <w:b/>
                <w:noProof/>
                <w:sz w:val="16"/>
                <w:szCs w:val="16"/>
                <w:lang w:val="et-EE"/>
              </w:rPr>
            </w:pPr>
            <w:r w:rsidRPr="008F6F06">
              <w:rPr>
                <w:rFonts w:cs="Times New Roman"/>
                <w:b/>
                <w:noProof/>
                <w:sz w:val="16"/>
                <w:szCs w:val="16"/>
                <w:lang w:val="et-EE"/>
              </w:rPr>
              <w:t>Esialgne summa (eurodes)</w:t>
            </w:r>
          </w:p>
        </w:tc>
      </w:tr>
      <w:tr w:rsidR="00CC6FF0" w:rsidRPr="008F6F06" w14:paraId="6F8740D7" w14:textId="77777777" w:rsidTr="009E2B04">
        <w:tc>
          <w:tcPr>
            <w:tcW w:w="1589" w:type="dxa"/>
          </w:tcPr>
          <w:p w14:paraId="209A0BA2" w14:textId="77777777" w:rsidR="00CC6FF0" w:rsidRPr="007C659F" w:rsidRDefault="00CC6FF0" w:rsidP="009E2B04">
            <w:pPr>
              <w:pStyle w:val="Text1"/>
              <w:ind w:left="0"/>
              <w:rPr>
                <w:bCs/>
                <w:i/>
                <w:noProof/>
                <w:sz w:val="16"/>
                <w:szCs w:val="16"/>
                <w:lang w:val="et-EE"/>
              </w:rPr>
            </w:pPr>
            <w:r>
              <w:rPr>
                <w:bCs/>
                <w:i/>
                <w:noProof/>
                <w:sz w:val="16"/>
                <w:szCs w:val="16"/>
                <w:lang w:val="et-EE"/>
              </w:rPr>
              <w:t>SO4</w:t>
            </w:r>
          </w:p>
        </w:tc>
        <w:tc>
          <w:tcPr>
            <w:tcW w:w="3543" w:type="dxa"/>
          </w:tcPr>
          <w:p w14:paraId="50BD0790"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Üleandmised teisele liikmesriigile (ümberpaigutamine)</w:t>
            </w:r>
          </w:p>
        </w:tc>
        <w:tc>
          <w:tcPr>
            <w:tcW w:w="2152" w:type="dxa"/>
          </w:tcPr>
          <w:p w14:paraId="7ED8049D" w14:textId="77777777" w:rsidR="00CC6FF0" w:rsidRPr="007C659F" w:rsidRDefault="00CC6FF0" w:rsidP="009E2B04">
            <w:pPr>
              <w:pStyle w:val="Text1"/>
              <w:ind w:left="0"/>
              <w:rPr>
                <w:bCs/>
                <w:i/>
                <w:noProof/>
                <w:sz w:val="16"/>
                <w:szCs w:val="16"/>
                <w:lang w:val="et-EE"/>
              </w:rPr>
            </w:pPr>
            <w:r>
              <w:rPr>
                <w:bCs/>
                <w:i/>
                <w:noProof/>
                <w:sz w:val="16"/>
                <w:szCs w:val="16"/>
                <w:lang w:val="et-EE"/>
              </w:rPr>
              <w:t>001</w:t>
            </w:r>
          </w:p>
        </w:tc>
        <w:tc>
          <w:tcPr>
            <w:tcW w:w="2063" w:type="dxa"/>
          </w:tcPr>
          <w:p w14:paraId="4035EB0E" w14:textId="77777777" w:rsidR="00CC6FF0" w:rsidRDefault="00CC6FF0" w:rsidP="00715D99">
            <w:pPr>
              <w:pStyle w:val="Text1"/>
              <w:ind w:left="0"/>
              <w:jc w:val="right"/>
              <w:rPr>
                <w:bCs/>
                <w:i/>
                <w:noProof/>
                <w:sz w:val="16"/>
                <w:szCs w:val="16"/>
                <w:lang w:val="et-EE"/>
              </w:rPr>
            </w:pPr>
            <w:r>
              <w:rPr>
                <w:bCs/>
                <w:i/>
                <w:noProof/>
                <w:sz w:val="16"/>
                <w:szCs w:val="16"/>
                <w:lang w:val="et-EE"/>
              </w:rPr>
              <w:t>0</w:t>
            </w:r>
          </w:p>
        </w:tc>
      </w:tr>
      <w:tr w:rsidR="00CC6FF0" w:rsidRPr="008F6F06" w14:paraId="6567E33A" w14:textId="77777777" w:rsidTr="009E2B04">
        <w:tc>
          <w:tcPr>
            <w:tcW w:w="1589" w:type="dxa"/>
          </w:tcPr>
          <w:p w14:paraId="32CF6042"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SO</w:t>
            </w:r>
            <w:r>
              <w:rPr>
                <w:bCs/>
                <w:i/>
                <w:noProof/>
                <w:sz w:val="16"/>
                <w:szCs w:val="16"/>
                <w:lang w:val="et-EE"/>
              </w:rPr>
              <w:t>4</w:t>
            </w:r>
          </w:p>
        </w:tc>
        <w:tc>
          <w:tcPr>
            <w:tcW w:w="3543" w:type="dxa"/>
          </w:tcPr>
          <w:p w14:paraId="58AC8A09"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Liikmesriigi toetus teisele liikmesriigile, sealhulgas Euroopa Varjupaigaküsimuste Tugiameti toetus</w:t>
            </w:r>
          </w:p>
        </w:tc>
        <w:tc>
          <w:tcPr>
            <w:tcW w:w="2152" w:type="dxa"/>
          </w:tcPr>
          <w:p w14:paraId="6E384EBD"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 xml:space="preserve">002 </w:t>
            </w:r>
          </w:p>
        </w:tc>
        <w:tc>
          <w:tcPr>
            <w:tcW w:w="2063" w:type="dxa"/>
          </w:tcPr>
          <w:p w14:paraId="01318FD7" w14:textId="77777777" w:rsidR="00CC6FF0" w:rsidRPr="007C659F" w:rsidRDefault="00CC6FF0" w:rsidP="00715D99">
            <w:pPr>
              <w:pStyle w:val="Text1"/>
              <w:ind w:left="0"/>
              <w:jc w:val="right"/>
              <w:rPr>
                <w:bCs/>
                <w:i/>
                <w:noProof/>
                <w:sz w:val="16"/>
                <w:szCs w:val="16"/>
                <w:lang w:val="et-EE"/>
              </w:rPr>
            </w:pPr>
            <w:r>
              <w:rPr>
                <w:bCs/>
                <w:i/>
                <w:noProof/>
                <w:sz w:val="16"/>
                <w:szCs w:val="16"/>
                <w:lang w:val="et-EE"/>
              </w:rPr>
              <w:t>0</w:t>
            </w:r>
          </w:p>
        </w:tc>
      </w:tr>
      <w:tr w:rsidR="00CC6FF0" w:rsidRPr="008F6F06" w14:paraId="25A0942C" w14:textId="77777777" w:rsidTr="009E2B04">
        <w:tc>
          <w:tcPr>
            <w:tcW w:w="1589" w:type="dxa"/>
          </w:tcPr>
          <w:p w14:paraId="5D8503C8"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SO</w:t>
            </w:r>
            <w:r>
              <w:rPr>
                <w:bCs/>
                <w:i/>
                <w:noProof/>
                <w:sz w:val="16"/>
                <w:szCs w:val="16"/>
                <w:lang w:val="et-EE"/>
              </w:rPr>
              <w:t>4</w:t>
            </w:r>
          </w:p>
        </w:tc>
        <w:tc>
          <w:tcPr>
            <w:tcW w:w="3543" w:type="dxa"/>
          </w:tcPr>
          <w:p w14:paraId="52EF018C"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Ümberasustamine (artikkel 19)</w:t>
            </w:r>
          </w:p>
        </w:tc>
        <w:tc>
          <w:tcPr>
            <w:tcW w:w="2152" w:type="dxa"/>
          </w:tcPr>
          <w:p w14:paraId="361B354C"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 xml:space="preserve">003 </w:t>
            </w:r>
          </w:p>
        </w:tc>
        <w:tc>
          <w:tcPr>
            <w:tcW w:w="2063" w:type="dxa"/>
          </w:tcPr>
          <w:p w14:paraId="4CD86B7E" w14:textId="77777777" w:rsidR="00CC6FF0" w:rsidRPr="007C659F" w:rsidRDefault="00CC6FF0" w:rsidP="00715D99">
            <w:pPr>
              <w:pStyle w:val="Text1"/>
              <w:ind w:left="0"/>
              <w:jc w:val="right"/>
              <w:rPr>
                <w:bCs/>
                <w:i/>
                <w:noProof/>
                <w:sz w:val="16"/>
                <w:szCs w:val="16"/>
                <w:lang w:val="et-EE"/>
              </w:rPr>
            </w:pPr>
            <w:r>
              <w:rPr>
                <w:bCs/>
                <w:i/>
                <w:noProof/>
                <w:sz w:val="16"/>
                <w:szCs w:val="16"/>
                <w:lang w:val="et-EE"/>
              </w:rPr>
              <w:t>0</w:t>
            </w:r>
          </w:p>
        </w:tc>
      </w:tr>
      <w:tr w:rsidR="00CC6FF0" w:rsidRPr="008F6F06" w14:paraId="45F1EA66" w14:textId="77777777" w:rsidTr="009E2B04">
        <w:tc>
          <w:tcPr>
            <w:tcW w:w="1589" w:type="dxa"/>
          </w:tcPr>
          <w:p w14:paraId="1C6115D5"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SO</w:t>
            </w:r>
            <w:r>
              <w:rPr>
                <w:bCs/>
                <w:i/>
                <w:noProof/>
                <w:sz w:val="16"/>
                <w:szCs w:val="16"/>
                <w:lang w:val="et-EE"/>
              </w:rPr>
              <w:t>4</w:t>
            </w:r>
          </w:p>
        </w:tc>
        <w:tc>
          <w:tcPr>
            <w:tcW w:w="3543" w:type="dxa"/>
          </w:tcPr>
          <w:p w14:paraId="538F488C"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Humanitaarsetel põhjustel vastuvõtmine (artikkel 19)</w:t>
            </w:r>
          </w:p>
        </w:tc>
        <w:tc>
          <w:tcPr>
            <w:tcW w:w="2152" w:type="dxa"/>
          </w:tcPr>
          <w:p w14:paraId="3ADEF73B" w14:textId="77777777" w:rsidR="00CC6FF0" w:rsidRPr="007C659F" w:rsidRDefault="00CC6FF0" w:rsidP="009E2B04">
            <w:pPr>
              <w:pStyle w:val="Text1"/>
              <w:ind w:left="0"/>
              <w:rPr>
                <w:bCs/>
                <w:i/>
                <w:noProof/>
                <w:sz w:val="16"/>
                <w:szCs w:val="16"/>
                <w:lang w:val="et-EE"/>
              </w:rPr>
            </w:pPr>
            <w:r w:rsidRPr="007C659F">
              <w:rPr>
                <w:bCs/>
                <w:i/>
                <w:noProof/>
                <w:sz w:val="16"/>
                <w:szCs w:val="16"/>
                <w:lang w:val="et-EE"/>
              </w:rPr>
              <w:t>004</w:t>
            </w:r>
          </w:p>
        </w:tc>
        <w:tc>
          <w:tcPr>
            <w:tcW w:w="2063" w:type="dxa"/>
          </w:tcPr>
          <w:p w14:paraId="16BF5A25" w14:textId="77777777" w:rsidR="00CC6FF0" w:rsidRPr="007C659F" w:rsidRDefault="00CC6FF0" w:rsidP="00715D99">
            <w:pPr>
              <w:pStyle w:val="Text1"/>
              <w:ind w:left="0"/>
              <w:jc w:val="right"/>
              <w:rPr>
                <w:bCs/>
                <w:i/>
                <w:noProof/>
                <w:sz w:val="16"/>
                <w:szCs w:val="16"/>
                <w:lang w:val="et-EE"/>
              </w:rPr>
            </w:pPr>
            <w:r>
              <w:rPr>
                <w:bCs/>
                <w:i/>
                <w:noProof/>
                <w:sz w:val="16"/>
                <w:szCs w:val="16"/>
                <w:lang w:val="et-EE"/>
              </w:rPr>
              <w:t>0</w:t>
            </w:r>
          </w:p>
        </w:tc>
      </w:tr>
      <w:tr w:rsidR="00CC6FF0" w:rsidRPr="008F6F06" w14:paraId="77CAA97B" w14:textId="77777777" w:rsidTr="009E2B04">
        <w:tc>
          <w:tcPr>
            <w:tcW w:w="1589" w:type="dxa"/>
          </w:tcPr>
          <w:p w14:paraId="6CBA244B" w14:textId="77777777" w:rsidR="00CC6FF0" w:rsidRPr="007C659F" w:rsidRDefault="00CC6FF0" w:rsidP="009E2B04">
            <w:pPr>
              <w:pStyle w:val="Text1"/>
              <w:ind w:left="0"/>
              <w:rPr>
                <w:bCs/>
                <w:i/>
                <w:noProof/>
                <w:sz w:val="16"/>
                <w:szCs w:val="16"/>
                <w:lang w:val="et-EE"/>
              </w:rPr>
            </w:pPr>
            <w:r>
              <w:rPr>
                <w:bCs/>
                <w:i/>
                <w:noProof/>
                <w:sz w:val="16"/>
                <w:szCs w:val="16"/>
                <w:lang w:val="et-EE"/>
              </w:rPr>
              <w:t>SO4</w:t>
            </w:r>
          </w:p>
        </w:tc>
        <w:tc>
          <w:tcPr>
            <w:tcW w:w="3543" w:type="dxa"/>
          </w:tcPr>
          <w:p w14:paraId="3C0F37E6" w14:textId="77777777" w:rsidR="00CC6FF0" w:rsidRPr="007C659F" w:rsidRDefault="00CC6FF0" w:rsidP="009E2B04">
            <w:pPr>
              <w:pStyle w:val="Text1"/>
              <w:ind w:left="0"/>
              <w:rPr>
                <w:bCs/>
                <w:i/>
                <w:noProof/>
                <w:sz w:val="16"/>
                <w:szCs w:val="16"/>
                <w:lang w:val="et-EE"/>
              </w:rPr>
            </w:pPr>
            <w:r w:rsidRPr="00D37354">
              <w:rPr>
                <w:bCs/>
                <w:i/>
                <w:noProof/>
                <w:sz w:val="16"/>
                <w:szCs w:val="16"/>
                <w:lang w:val="et-EE"/>
              </w:rPr>
              <w:t>Abi teisele liikmesriigile vastuvõtutaristu jaoks</w:t>
            </w:r>
          </w:p>
        </w:tc>
        <w:tc>
          <w:tcPr>
            <w:tcW w:w="2152" w:type="dxa"/>
          </w:tcPr>
          <w:p w14:paraId="2EE046B3" w14:textId="77777777" w:rsidR="00CC6FF0" w:rsidRPr="007C659F" w:rsidRDefault="00CC6FF0" w:rsidP="009E2B04">
            <w:pPr>
              <w:pStyle w:val="Text1"/>
              <w:ind w:left="0"/>
              <w:rPr>
                <w:bCs/>
                <w:i/>
                <w:noProof/>
                <w:sz w:val="16"/>
                <w:szCs w:val="16"/>
                <w:lang w:val="et-EE"/>
              </w:rPr>
            </w:pPr>
            <w:r>
              <w:rPr>
                <w:bCs/>
                <w:i/>
                <w:noProof/>
                <w:sz w:val="16"/>
                <w:szCs w:val="16"/>
                <w:lang w:val="et-EE"/>
              </w:rPr>
              <w:t>005</w:t>
            </w:r>
          </w:p>
        </w:tc>
        <w:tc>
          <w:tcPr>
            <w:tcW w:w="2063" w:type="dxa"/>
          </w:tcPr>
          <w:p w14:paraId="6D051A31" w14:textId="77777777" w:rsidR="00CC6FF0" w:rsidRPr="007C659F" w:rsidRDefault="00CC6FF0" w:rsidP="00715D99">
            <w:pPr>
              <w:pStyle w:val="Text1"/>
              <w:ind w:left="0"/>
              <w:jc w:val="right"/>
              <w:rPr>
                <w:bCs/>
                <w:i/>
                <w:noProof/>
                <w:sz w:val="16"/>
                <w:szCs w:val="16"/>
                <w:lang w:val="et-EE"/>
              </w:rPr>
            </w:pPr>
            <w:r>
              <w:rPr>
                <w:bCs/>
                <w:i/>
                <w:noProof/>
                <w:sz w:val="16"/>
                <w:szCs w:val="16"/>
                <w:lang w:val="et-EE"/>
              </w:rPr>
              <w:t>0</w:t>
            </w:r>
          </w:p>
        </w:tc>
      </w:tr>
      <w:tr w:rsidR="00CC6FF0" w:rsidRPr="008F6F06" w14:paraId="0AAF6E2F" w14:textId="77777777" w:rsidTr="009E2B04">
        <w:tc>
          <w:tcPr>
            <w:tcW w:w="1589" w:type="dxa"/>
          </w:tcPr>
          <w:p w14:paraId="34D4D23D" w14:textId="77777777" w:rsidR="00CC6FF0" w:rsidRDefault="00CC6FF0" w:rsidP="009E2B04">
            <w:pPr>
              <w:pStyle w:val="Text1"/>
              <w:ind w:left="0"/>
              <w:rPr>
                <w:bCs/>
                <w:i/>
                <w:noProof/>
                <w:sz w:val="16"/>
                <w:szCs w:val="16"/>
                <w:lang w:val="et-EE"/>
              </w:rPr>
            </w:pPr>
            <w:r>
              <w:rPr>
                <w:bCs/>
                <w:i/>
                <w:noProof/>
                <w:sz w:val="16"/>
                <w:szCs w:val="16"/>
                <w:lang w:val="et-EE"/>
              </w:rPr>
              <w:t>SO4</w:t>
            </w:r>
          </w:p>
        </w:tc>
        <w:tc>
          <w:tcPr>
            <w:tcW w:w="3543" w:type="dxa"/>
          </w:tcPr>
          <w:p w14:paraId="6392400E" w14:textId="77777777" w:rsidR="00CC6FF0" w:rsidRPr="00D37354" w:rsidRDefault="00CC6FF0" w:rsidP="009E2B04">
            <w:pPr>
              <w:pStyle w:val="Text1"/>
              <w:ind w:left="0"/>
              <w:rPr>
                <w:bCs/>
                <w:i/>
                <w:noProof/>
                <w:sz w:val="16"/>
                <w:szCs w:val="16"/>
                <w:lang w:val="et-EE"/>
              </w:rPr>
            </w:pPr>
            <w:r>
              <w:rPr>
                <w:bCs/>
                <w:i/>
                <w:noProof/>
                <w:sz w:val="16"/>
                <w:szCs w:val="16"/>
                <w:lang w:val="et-EE"/>
              </w:rPr>
              <w:t>tegevustoetus</w:t>
            </w:r>
          </w:p>
        </w:tc>
        <w:tc>
          <w:tcPr>
            <w:tcW w:w="2152" w:type="dxa"/>
          </w:tcPr>
          <w:p w14:paraId="7CB04761" w14:textId="77777777" w:rsidR="00CC6FF0" w:rsidRDefault="00CC6FF0" w:rsidP="009E2B04">
            <w:pPr>
              <w:pStyle w:val="Text1"/>
              <w:ind w:left="0"/>
              <w:rPr>
                <w:bCs/>
                <w:i/>
                <w:noProof/>
                <w:sz w:val="16"/>
                <w:szCs w:val="16"/>
                <w:lang w:val="et-EE"/>
              </w:rPr>
            </w:pPr>
            <w:r>
              <w:rPr>
                <w:bCs/>
                <w:i/>
                <w:noProof/>
                <w:sz w:val="16"/>
                <w:szCs w:val="16"/>
                <w:lang w:val="et-EE"/>
              </w:rPr>
              <w:t>006</w:t>
            </w:r>
          </w:p>
        </w:tc>
        <w:tc>
          <w:tcPr>
            <w:tcW w:w="2063" w:type="dxa"/>
          </w:tcPr>
          <w:p w14:paraId="11AF3C77" w14:textId="77777777" w:rsidR="00CC6FF0" w:rsidRDefault="00CC6FF0" w:rsidP="00715D99">
            <w:pPr>
              <w:pStyle w:val="Text1"/>
              <w:ind w:left="0"/>
              <w:jc w:val="right"/>
              <w:rPr>
                <w:bCs/>
                <w:i/>
                <w:noProof/>
                <w:sz w:val="16"/>
                <w:szCs w:val="16"/>
                <w:lang w:val="et-EE"/>
              </w:rPr>
            </w:pPr>
            <w:r>
              <w:rPr>
                <w:bCs/>
                <w:i/>
                <w:noProof/>
                <w:sz w:val="16"/>
                <w:szCs w:val="16"/>
                <w:lang w:val="et-EE"/>
              </w:rPr>
              <w:t>0</w:t>
            </w:r>
          </w:p>
        </w:tc>
      </w:tr>
    </w:tbl>
    <w:p w14:paraId="6797CA69" w14:textId="453D01E0" w:rsidR="00CC6FF0" w:rsidRDefault="00CC6FF0" w:rsidP="00CD12A3">
      <w:pPr>
        <w:spacing w:before="0" w:after="0"/>
        <w:rPr>
          <w:rFonts w:eastAsia="Times New Roman"/>
          <w:b/>
          <w:iCs/>
          <w:noProof/>
          <w:szCs w:val="24"/>
          <w:lang w:val="et-EE"/>
        </w:rPr>
      </w:pPr>
    </w:p>
    <w:p w14:paraId="507DBF26" w14:textId="77777777" w:rsidR="00CC6FF0" w:rsidRDefault="00CC6FF0" w:rsidP="00CD12A3">
      <w:pPr>
        <w:spacing w:before="0" w:after="0"/>
        <w:rPr>
          <w:rFonts w:eastAsia="Times New Roman"/>
          <w:b/>
          <w:iCs/>
          <w:noProof/>
          <w:szCs w:val="24"/>
          <w:lang w:val="et-EE"/>
        </w:rPr>
      </w:pPr>
    </w:p>
    <w:p w14:paraId="789F37D4" w14:textId="222F86E6" w:rsidR="00CD12A3" w:rsidRDefault="00CD12A3" w:rsidP="00CD12A3">
      <w:pPr>
        <w:spacing w:before="0" w:after="0"/>
        <w:rPr>
          <w:b/>
          <w:bCs/>
          <w:noProof/>
        </w:rPr>
      </w:pPr>
      <w:r w:rsidRPr="00CD12A3">
        <w:rPr>
          <w:b/>
          <w:bCs/>
          <w:noProof/>
        </w:rPr>
        <w:t>2</w:t>
      </w:r>
      <w:bookmarkStart w:id="968" w:name="_Hlk93922772"/>
      <w:r w:rsidRPr="00CD12A3">
        <w:rPr>
          <w:b/>
          <w:bCs/>
          <w:noProof/>
        </w:rPr>
        <w:t>.</w:t>
      </w:r>
      <w:r w:rsidR="00715D99">
        <w:rPr>
          <w:b/>
          <w:bCs/>
          <w:noProof/>
        </w:rPr>
        <w:t>5</w:t>
      </w:r>
      <w:r w:rsidRPr="00CD12A3">
        <w:rPr>
          <w:b/>
          <w:bCs/>
          <w:noProof/>
        </w:rPr>
        <w:t>.</w:t>
      </w:r>
      <w:r>
        <w:rPr>
          <w:noProof/>
        </w:rPr>
        <w:t xml:space="preserve"> </w:t>
      </w:r>
      <w:r w:rsidRPr="00C93A76">
        <w:rPr>
          <w:b/>
          <w:bCs/>
          <w:noProof/>
        </w:rPr>
        <w:t>Tehniline abi</w:t>
      </w:r>
    </w:p>
    <w:p w14:paraId="681CEFED" w14:textId="4845AA2D" w:rsidR="00FA5502" w:rsidRDefault="00FA5502" w:rsidP="00CD12A3">
      <w:pPr>
        <w:spacing w:before="0" w:after="0"/>
        <w:rPr>
          <w:b/>
          <w:bCs/>
          <w:noProof/>
        </w:rPr>
      </w:pPr>
    </w:p>
    <w:p w14:paraId="339E5851" w14:textId="64188AD5" w:rsidR="00FA5502" w:rsidRDefault="00FA5502" w:rsidP="00CD12A3">
      <w:pPr>
        <w:spacing w:before="0" w:after="0"/>
        <w:rPr>
          <w:noProof/>
        </w:rPr>
      </w:pPr>
      <w:r>
        <w:rPr>
          <w:b/>
          <w:bCs/>
          <w:noProof/>
        </w:rPr>
        <w:t>2.</w:t>
      </w:r>
      <w:r w:rsidR="00715D99">
        <w:rPr>
          <w:b/>
          <w:bCs/>
          <w:noProof/>
        </w:rPr>
        <w:t>5</w:t>
      </w:r>
      <w:r>
        <w:rPr>
          <w:b/>
          <w:bCs/>
          <w:noProof/>
        </w:rPr>
        <w:t>.1. Kirjeldus</w:t>
      </w:r>
    </w:p>
    <w:p w14:paraId="1F2C4FDF" w14:textId="77777777" w:rsidR="00CD12A3" w:rsidRDefault="00CD12A3" w:rsidP="00CD12A3">
      <w:pPr>
        <w:spacing w:before="0" w:after="0"/>
        <w:rPr>
          <w:noProof/>
        </w:rPr>
      </w:pPr>
    </w:p>
    <w:p w14:paraId="0F2DCB29" w14:textId="3D24A30F" w:rsidR="00CD12A3" w:rsidRPr="00EA7E56" w:rsidRDefault="00CD12A3" w:rsidP="00CD12A3">
      <w:pPr>
        <w:spacing w:before="0" w:after="0"/>
        <w:rPr>
          <w:i/>
          <w:iCs/>
          <w:noProof/>
          <w:sz w:val="20"/>
          <w:lang w:val="de-DE"/>
        </w:rPr>
      </w:pPr>
      <w:r w:rsidRPr="00EA7E56">
        <w:rPr>
          <w:i/>
          <w:iCs/>
          <w:noProof/>
          <w:sz w:val="20"/>
          <w:lang w:val="de-DE"/>
        </w:rPr>
        <w:t>Viide: ühissätete määruse artikli 22 lõike 3 punkt f, artikli 36 lõ</w:t>
      </w:r>
      <w:r w:rsidR="00053447" w:rsidRPr="00EA7E56">
        <w:rPr>
          <w:i/>
          <w:iCs/>
          <w:noProof/>
          <w:sz w:val="20"/>
          <w:lang w:val="de-DE"/>
        </w:rPr>
        <w:t>i</w:t>
      </w:r>
      <w:r w:rsidRPr="00EA7E56">
        <w:rPr>
          <w:i/>
          <w:iCs/>
          <w:noProof/>
          <w:sz w:val="20"/>
          <w:lang w:val="de-DE"/>
        </w:rPr>
        <w:t>ge 5 ja artikkel 95</w:t>
      </w:r>
    </w:p>
    <w:p w14:paraId="666D9CC8" w14:textId="77777777" w:rsidR="00FD6E65" w:rsidRPr="00EA7E56" w:rsidRDefault="00FD6E65" w:rsidP="00CD12A3">
      <w:pPr>
        <w:spacing w:before="0" w:after="0"/>
        <w:rPr>
          <w:i/>
          <w:iCs/>
          <w:noProof/>
          <w:szCs w:val="24"/>
          <w:lang w:val="de-DE"/>
        </w:rPr>
      </w:pPr>
    </w:p>
    <w:tbl>
      <w:tblPr>
        <w:tblStyle w:val="TableGrid"/>
        <w:tblW w:w="0" w:type="auto"/>
        <w:tblLook w:val="04A0" w:firstRow="1" w:lastRow="0" w:firstColumn="1" w:lastColumn="0" w:noHBand="0" w:noVBand="1"/>
      </w:tblPr>
      <w:tblGrid>
        <w:gridCol w:w="9628"/>
      </w:tblGrid>
      <w:tr w:rsidR="00CD12A3" w:rsidRPr="000C343D" w14:paraId="5C5B2CAC" w14:textId="77777777" w:rsidTr="00E75DFD">
        <w:tc>
          <w:tcPr>
            <w:tcW w:w="15694" w:type="dxa"/>
          </w:tcPr>
          <w:p w14:paraId="6AD7A335" w14:textId="43259ADA" w:rsidR="00CD12A3" w:rsidRPr="00EA7E56" w:rsidRDefault="00CD12A3" w:rsidP="00CD12A3">
            <w:pPr>
              <w:spacing w:before="0" w:after="0"/>
              <w:rPr>
                <w:noProof/>
                <w:lang w:val="de-DE"/>
              </w:rPr>
            </w:pPr>
            <w:r w:rsidRPr="00EA7E56">
              <w:rPr>
                <w:noProof/>
                <w:lang w:val="de-DE"/>
              </w:rPr>
              <w:t xml:space="preserve">AMIFi rakenduskavas seatud eesmärkide ja näitajate saavutamiseks peab olema piisavalt </w:t>
            </w:r>
            <w:r w:rsidR="00736DDF" w:rsidRPr="00EA7E56">
              <w:rPr>
                <w:noProof/>
                <w:lang w:val="de-DE"/>
              </w:rPr>
              <w:t>vahendeid</w:t>
            </w:r>
            <w:r w:rsidRPr="00EA7E56">
              <w:rPr>
                <w:noProof/>
                <w:lang w:val="de-DE"/>
              </w:rPr>
              <w:t>.</w:t>
            </w:r>
          </w:p>
          <w:p w14:paraId="73FB0D34" w14:textId="77777777" w:rsidR="00CD12A3" w:rsidRPr="00EA7E56" w:rsidRDefault="00CD12A3" w:rsidP="00CD12A3">
            <w:pPr>
              <w:spacing w:before="0" w:after="0"/>
              <w:rPr>
                <w:noProof/>
                <w:lang w:val="de-DE"/>
              </w:rPr>
            </w:pPr>
          </w:p>
          <w:p w14:paraId="6D9D14BF" w14:textId="1FA6EDC2" w:rsidR="00CD12A3" w:rsidRPr="00EA7E56" w:rsidRDefault="00CD24AD" w:rsidP="00CD12A3">
            <w:pPr>
              <w:spacing w:before="0" w:after="0"/>
              <w:rPr>
                <w:noProof/>
                <w:lang w:val="de-DE"/>
              </w:rPr>
            </w:pPr>
            <w:r w:rsidRPr="00EA7E56">
              <w:rPr>
                <w:noProof/>
                <w:lang w:val="de-DE"/>
              </w:rPr>
              <w:t>Ühissätete määruse artikli 36 lõike 5 alusel eraldatavat tehnilist abi kasutatakse</w:t>
            </w:r>
            <w:r w:rsidR="00CD12A3" w:rsidRPr="00EA7E56">
              <w:rPr>
                <w:noProof/>
                <w:lang w:val="de-DE"/>
              </w:rPr>
              <w:t>:</w:t>
            </w:r>
          </w:p>
          <w:p w14:paraId="3E31E430" w14:textId="69096E0C" w:rsidR="00CD12A3" w:rsidRPr="00EA7E56" w:rsidRDefault="00CD12A3" w:rsidP="00CE39DE">
            <w:pPr>
              <w:pStyle w:val="ListParagraph"/>
              <w:numPr>
                <w:ilvl w:val="0"/>
                <w:numId w:val="45"/>
              </w:numPr>
              <w:spacing w:after="0" w:line="240" w:lineRule="auto"/>
              <w:rPr>
                <w:rFonts w:ascii="Times New Roman" w:hAnsi="Times New Roman" w:cs="Times New Roman"/>
                <w:noProof/>
                <w:sz w:val="24"/>
                <w:szCs w:val="24"/>
                <w:lang w:val="de-DE"/>
              </w:rPr>
            </w:pPr>
            <w:r w:rsidRPr="00EA7E56">
              <w:rPr>
                <w:rFonts w:ascii="Times New Roman" w:hAnsi="Times New Roman" w:cs="Times New Roman"/>
                <w:noProof/>
                <w:sz w:val="24"/>
                <w:szCs w:val="24"/>
                <w:lang w:val="de-DE"/>
              </w:rPr>
              <w:t>programmitöö ettevalmist</w:t>
            </w:r>
            <w:r w:rsidR="00736DDF" w:rsidRPr="00EA7E56">
              <w:rPr>
                <w:rFonts w:ascii="Times New Roman" w:hAnsi="Times New Roman" w:cs="Times New Roman"/>
                <w:noProof/>
                <w:sz w:val="24"/>
                <w:szCs w:val="24"/>
                <w:lang w:val="de-DE"/>
              </w:rPr>
              <w:t>ami</w:t>
            </w:r>
            <w:r w:rsidRPr="00EA7E56">
              <w:rPr>
                <w:rFonts w:ascii="Times New Roman" w:hAnsi="Times New Roman" w:cs="Times New Roman"/>
                <w:noProof/>
                <w:sz w:val="24"/>
                <w:szCs w:val="24"/>
                <w:lang w:val="de-DE"/>
              </w:rPr>
              <w:t xml:space="preserve">seks, rakendamiseks, </w:t>
            </w:r>
            <w:r w:rsidR="00736DDF" w:rsidRPr="00EA7E56">
              <w:rPr>
                <w:rFonts w:ascii="Times New Roman" w:hAnsi="Times New Roman" w:cs="Times New Roman"/>
                <w:noProof/>
                <w:sz w:val="24"/>
                <w:szCs w:val="24"/>
                <w:lang w:val="de-DE"/>
              </w:rPr>
              <w:t xml:space="preserve">seireks </w:t>
            </w:r>
            <w:r w:rsidRPr="00EA7E56">
              <w:rPr>
                <w:rFonts w:ascii="Times New Roman" w:hAnsi="Times New Roman" w:cs="Times New Roman"/>
                <w:noProof/>
                <w:sz w:val="24"/>
                <w:szCs w:val="24"/>
                <w:lang w:val="de-DE"/>
              </w:rPr>
              <w:t>ja kontrolliks;</w:t>
            </w:r>
          </w:p>
          <w:p w14:paraId="1B0BE892" w14:textId="76E372A0" w:rsidR="00CD12A3" w:rsidRPr="004523D0" w:rsidRDefault="00CD12A3" w:rsidP="00CE39DE">
            <w:pPr>
              <w:pStyle w:val="ListParagraph"/>
              <w:numPr>
                <w:ilvl w:val="0"/>
                <w:numId w:val="45"/>
              </w:numPr>
              <w:spacing w:after="0"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suutlikkuse suurendamiseks</w:t>
            </w:r>
            <w:r w:rsidR="00736DDF">
              <w:rPr>
                <w:rFonts w:ascii="Times New Roman" w:hAnsi="Times New Roman" w:cs="Times New Roman"/>
                <w:noProof/>
                <w:sz w:val="24"/>
                <w:szCs w:val="24"/>
              </w:rPr>
              <w:t>;</w:t>
            </w:r>
          </w:p>
          <w:p w14:paraId="32E5E86E" w14:textId="1DCD5503" w:rsidR="00CD12A3" w:rsidRPr="00EA7E56" w:rsidRDefault="00CD12A3" w:rsidP="00CE39DE">
            <w:pPr>
              <w:pStyle w:val="ListParagraph"/>
              <w:numPr>
                <w:ilvl w:val="0"/>
                <w:numId w:val="45"/>
              </w:numPr>
              <w:spacing w:after="0" w:line="240" w:lineRule="auto"/>
              <w:rPr>
                <w:rFonts w:ascii="Times New Roman" w:hAnsi="Times New Roman" w:cs="Times New Roman"/>
                <w:noProof/>
                <w:sz w:val="24"/>
                <w:szCs w:val="24"/>
                <w:lang w:val="de-DE"/>
              </w:rPr>
            </w:pPr>
            <w:r w:rsidRPr="00EA7E56">
              <w:rPr>
                <w:rFonts w:ascii="Times New Roman" w:hAnsi="Times New Roman" w:cs="Times New Roman"/>
                <w:noProof/>
                <w:sz w:val="24"/>
                <w:szCs w:val="24"/>
                <w:lang w:val="de-DE"/>
              </w:rPr>
              <w:t>hindamiseks ja uuringute</w:t>
            </w:r>
            <w:r w:rsidR="00736DDF" w:rsidRPr="00EA7E56">
              <w:rPr>
                <w:rFonts w:ascii="Times New Roman" w:hAnsi="Times New Roman" w:cs="Times New Roman"/>
                <w:noProof/>
                <w:sz w:val="24"/>
                <w:szCs w:val="24"/>
                <w:lang w:val="de-DE"/>
              </w:rPr>
              <w:t>ks</w:t>
            </w:r>
            <w:r w:rsidRPr="00EA7E56">
              <w:rPr>
                <w:rFonts w:ascii="Times New Roman" w:hAnsi="Times New Roman" w:cs="Times New Roman"/>
                <w:noProof/>
                <w:sz w:val="24"/>
                <w:szCs w:val="24"/>
                <w:lang w:val="de-DE"/>
              </w:rPr>
              <w:t>, andmete kogumiseks</w:t>
            </w:r>
            <w:r w:rsidR="00736DDF" w:rsidRPr="00EA7E56">
              <w:rPr>
                <w:rFonts w:ascii="Times New Roman" w:hAnsi="Times New Roman" w:cs="Times New Roman"/>
                <w:noProof/>
                <w:sz w:val="24"/>
                <w:szCs w:val="24"/>
                <w:lang w:val="de-DE"/>
              </w:rPr>
              <w:t>;</w:t>
            </w:r>
          </w:p>
          <w:p w14:paraId="39129110" w14:textId="6A8FC070" w:rsidR="00CD12A3" w:rsidRDefault="00CD12A3" w:rsidP="00CE39DE">
            <w:pPr>
              <w:pStyle w:val="ListParagraph"/>
              <w:numPr>
                <w:ilvl w:val="0"/>
                <w:numId w:val="45"/>
              </w:numPr>
              <w:spacing w:after="0" w:line="240" w:lineRule="auto"/>
              <w:rPr>
                <w:rFonts w:ascii="Times New Roman" w:hAnsi="Times New Roman" w:cs="Times New Roman"/>
                <w:noProof/>
                <w:sz w:val="24"/>
                <w:szCs w:val="24"/>
              </w:rPr>
            </w:pPr>
            <w:r w:rsidRPr="004523D0">
              <w:rPr>
                <w:rFonts w:ascii="Times New Roman" w:hAnsi="Times New Roman" w:cs="Times New Roman"/>
                <w:noProof/>
                <w:sz w:val="24"/>
                <w:szCs w:val="24"/>
              </w:rPr>
              <w:t>teavit</w:t>
            </w:r>
            <w:r w:rsidR="00FA5502">
              <w:rPr>
                <w:rFonts w:ascii="Times New Roman" w:hAnsi="Times New Roman" w:cs="Times New Roman"/>
                <w:noProof/>
                <w:sz w:val="24"/>
                <w:szCs w:val="24"/>
              </w:rPr>
              <w:t>amis</w:t>
            </w:r>
            <w:r w:rsidRPr="004523D0">
              <w:rPr>
                <w:rFonts w:ascii="Times New Roman" w:hAnsi="Times New Roman" w:cs="Times New Roman"/>
                <w:noProof/>
                <w:sz w:val="24"/>
                <w:szCs w:val="24"/>
              </w:rPr>
              <w:t xml:space="preserve">- ja </w:t>
            </w:r>
            <w:r w:rsidR="00FA5502">
              <w:rPr>
                <w:rFonts w:ascii="Times New Roman" w:hAnsi="Times New Roman" w:cs="Times New Roman"/>
                <w:noProof/>
                <w:sz w:val="24"/>
                <w:szCs w:val="24"/>
              </w:rPr>
              <w:t>avalikustamistegevusteks</w:t>
            </w:r>
            <w:r w:rsidR="00736DDF">
              <w:rPr>
                <w:rFonts w:ascii="Times New Roman" w:hAnsi="Times New Roman" w:cs="Times New Roman"/>
                <w:noProof/>
                <w:sz w:val="24"/>
                <w:szCs w:val="24"/>
              </w:rPr>
              <w:t>.</w:t>
            </w:r>
          </w:p>
          <w:p w14:paraId="39DC9455" w14:textId="77777777" w:rsidR="00CD12A3" w:rsidRPr="004523D0" w:rsidRDefault="00CD12A3" w:rsidP="00CD12A3">
            <w:pPr>
              <w:pStyle w:val="ListParagraph"/>
              <w:spacing w:after="0" w:line="240" w:lineRule="auto"/>
              <w:rPr>
                <w:rFonts w:ascii="Times New Roman" w:hAnsi="Times New Roman" w:cs="Times New Roman"/>
                <w:noProof/>
                <w:sz w:val="24"/>
                <w:szCs w:val="24"/>
              </w:rPr>
            </w:pPr>
          </w:p>
          <w:p w14:paraId="1853E922" w14:textId="694308C3" w:rsidR="00CD12A3" w:rsidRPr="008507A7" w:rsidRDefault="00CD12A3" w:rsidP="00CD12A3">
            <w:pPr>
              <w:spacing w:before="0" w:after="0"/>
              <w:rPr>
                <w:b/>
                <w:bCs/>
                <w:noProof/>
              </w:rPr>
            </w:pPr>
            <w:r w:rsidRPr="008507A7">
              <w:rPr>
                <w:b/>
                <w:bCs/>
                <w:noProof/>
              </w:rPr>
              <w:t>Ettevalmis</w:t>
            </w:r>
            <w:r w:rsidR="00912778">
              <w:rPr>
                <w:b/>
                <w:bCs/>
                <w:noProof/>
              </w:rPr>
              <w:t>t</w:t>
            </w:r>
            <w:r w:rsidR="00736DDF">
              <w:rPr>
                <w:b/>
                <w:bCs/>
                <w:noProof/>
              </w:rPr>
              <w:t>amine</w:t>
            </w:r>
            <w:r w:rsidRPr="008507A7">
              <w:rPr>
                <w:b/>
                <w:bCs/>
                <w:noProof/>
              </w:rPr>
              <w:t xml:space="preserve">, rakendamine, </w:t>
            </w:r>
            <w:r w:rsidR="00912778">
              <w:rPr>
                <w:b/>
                <w:bCs/>
                <w:noProof/>
              </w:rPr>
              <w:t xml:space="preserve">seire </w:t>
            </w:r>
            <w:r w:rsidRPr="008507A7">
              <w:rPr>
                <w:b/>
                <w:bCs/>
                <w:noProof/>
              </w:rPr>
              <w:t>ja kontroll</w:t>
            </w:r>
          </w:p>
          <w:p w14:paraId="66237A6B" w14:textId="67663D03" w:rsidR="00CD12A3" w:rsidRDefault="00CD12A3" w:rsidP="00CD12A3">
            <w:pPr>
              <w:spacing w:before="0" w:after="0"/>
              <w:rPr>
                <w:noProof/>
              </w:rPr>
            </w:pPr>
            <w:r>
              <w:rPr>
                <w:noProof/>
              </w:rPr>
              <w:lastRenderedPageBreak/>
              <w:t xml:space="preserve">Tehnilist abi kasutavad korraldusasutuse ja auditeerimisasutuse pädevad ametnikud. Siseministeeriumis töötab kuni </w:t>
            </w:r>
            <w:r w:rsidR="00736DDF">
              <w:rPr>
                <w:noProof/>
              </w:rPr>
              <w:t>kümme</w:t>
            </w:r>
            <w:r>
              <w:rPr>
                <w:noProof/>
              </w:rPr>
              <w:t xml:space="preserve"> korraldusasutuse ametnikku, kes vastutavad </w:t>
            </w:r>
            <w:r w:rsidR="00FA5502">
              <w:rPr>
                <w:noProof/>
              </w:rPr>
              <w:t>AMIFi, BMVI ja ISFi</w:t>
            </w:r>
            <w:r>
              <w:rPr>
                <w:noProof/>
              </w:rPr>
              <w:t xml:space="preserve"> vahendite kasutamise eest, ja </w:t>
            </w:r>
            <w:r w:rsidR="00736DDF">
              <w:rPr>
                <w:noProof/>
              </w:rPr>
              <w:t>kaks</w:t>
            </w:r>
            <w:r>
              <w:rPr>
                <w:noProof/>
              </w:rPr>
              <w:t xml:space="preserve"> auditeerimisasutuse audiitorit. Tehnilist abi kasutatakse korraldusasutuse ja auditeerimisasutuse personalikuludeks, koolituseks, seminaridel ja kohtumistel osalemiseks jne.</w:t>
            </w:r>
          </w:p>
          <w:p w14:paraId="66549BE2" w14:textId="77777777" w:rsidR="00CD12A3" w:rsidRDefault="00CD12A3" w:rsidP="00CD12A3">
            <w:pPr>
              <w:spacing w:before="0" w:after="0"/>
              <w:rPr>
                <w:noProof/>
              </w:rPr>
            </w:pPr>
          </w:p>
          <w:p w14:paraId="7A1C3621" w14:textId="77777777" w:rsidR="00CD12A3" w:rsidRPr="008507A7" w:rsidRDefault="00CD12A3" w:rsidP="00CD12A3">
            <w:pPr>
              <w:spacing w:before="0" w:after="0"/>
              <w:rPr>
                <w:b/>
                <w:bCs/>
                <w:noProof/>
              </w:rPr>
            </w:pPr>
            <w:r w:rsidRPr="008507A7">
              <w:rPr>
                <w:b/>
                <w:bCs/>
                <w:noProof/>
              </w:rPr>
              <w:t>Suutlikkuse suurendamine</w:t>
            </w:r>
          </w:p>
          <w:p w14:paraId="27559955" w14:textId="05EAA0D3" w:rsidR="00CD12A3" w:rsidRDefault="00CD12A3" w:rsidP="00CD12A3">
            <w:pPr>
              <w:spacing w:before="0" w:after="0"/>
              <w:rPr>
                <w:noProof/>
              </w:rPr>
            </w:pPr>
            <w:r>
              <w:rPr>
                <w:noProof/>
              </w:rPr>
              <w:t xml:space="preserve">Et taotlejad ja toetusesaajad saaksid projekte </w:t>
            </w:r>
            <w:r w:rsidR="00736DDF">
              <w:rPr>
                <w:noProof/>
              </w:rPr>
              <w:t>koostada</w:t>
            </w:r>
            <w:r>
              <w:rPr>
                <w:noProof/>
              </w:rPr>
              <w:t xml:space="preserve"> ja ellu viia, on vaja neid nõustada ja jagada parimaid tavasid. Seepärast tagab korraldusasutus tehnilise abiga ka taotlejate ja toetusesaajate pideva koolituse, nõustamise ja juhendamise.</w:t>
            </w:r>
          </w:p>
          <w:p w14:paraId="6C5DA053" w14:textId="77777777" w:rsidR="00736DDF" w:rsidRDefault="00736DDF" w:rsidP="00CD12A3">
            <w:pPr>
              <w:spacing w:before="0" w:after="0"/>
              <w:rPr>
                <w:noProof/>
              </w:rPr>
            </w:pPr>
          </w:p>
          <w:p w14:paraId="19E829C6" w14:textId="510173B0" w:rsidR="00CD12A3" w:rsidRPr="00EA7E56" w:rsidRDefault="00CD12A3" w:rsidP="00CD12A3">
            <w:pPr>
              <w:spacing w:before="0" w:after="0"/>
              <w:rPr>
                <w:noProof/>
                <w:lang w:val="de-DE"/>
              </w:rPr>
            </w:pPr>
            <w:r>
              <w:rPr>
                <w:noProof/>
              </w:rPr>
              <w:t xml:space="preserve">Taotlejate ja toetusesaajate koormuse vähendamiseks kasutatakse tehnilist abi uute IT-lahenduste jaoks, mille kaudu hakkab käima taotlemine, aruandlus ja kulude hüvitamine. Infosüsteem </w:t>
            </w:r>
            <w:r w:rsidR="00FA5502">
              <w:rPr>
                <w:noProof/>
              </w:rPr>
              <w:t>e-</w:t>
            </w:r>
            <w:r>
              <w:rPr>
                <w:noProof/>
              </w:rPr>
              <w:t>SFOS</w:t>
            </w:r>
            <w:r w:rsidR="000237B3">
              <w:rPr>
                <w:noProof/>
              </w:rPr>
              <w:t xml:space="preserve"> ehk </w:t>
            </w:r>
            <w:r w:rsidR="00FA5502">
              <w:rPr>
                <w:noProof/>
              </w:rPr>
              <w:t>toetuse haldamise</w:t>
            </w:r>
            <w:r w:rsidR="000237B3" w:rsidRPr="000237B3">
              <w:rPr>
                <w:noProof/>
              </w:rPr>
              <w:t xml:space="preserve"> register</w:t>
            </w:r>
            <w:r>
              <w:rPr>
                <w:noProof/>
              </w:rPr>
              <w:t xml:space="preserve"> võetakse kasutusele selleks, et lihtsustada tehnilisi menetlusi, vähendada taotlejate, toetusesaajate ja haldusasutuste töökoormust ning aidata seega rohkem kaasa sisulistele tegevustele. </w:t>
            </w:r>
            <w:r w:rsidRPr="00EA7E56">
              <w:rPr>
                <w:noProof/>
                <w:lang w:val="de-DE"/>
              </w:rPr>
              <w:t>E</w:t>
            </w:r>
            <w:r w:rsidR="00736DDF" w:rsidRPr="00EA7E56">
              <w:rPr>
                <w:noProof/>
                <w:lang w:val="de-DE"/>
              </w:rPr>
              <w:t>-</w:t>
            </w:r>
            <w:r w:rsidRPr="00EA7E56">
              <w:rPr>
                <w:noProof/>
                <w:lang w:val="de-DE"/>
              </w:rPr>
              <w:t>rakenduste</w:t>
            </w:r>
            <w:r w:rsidR="003A5919" w:rsidRPr="00EA7E56">
              <w:rPr>
                <w:noProof/>
                <w:lang w:val="de-DE"/>
              </w:rPr>
              <w:t>s</w:t>
            </w:r>
            <w:r w:rsidRPr="00EA7E56">
              <w:rPr>
                <w:noProof/>
                <w:lang w:val="de-DE"/>
              </w:rPr>
              <w:t xml:space="preserve"> kasutatakse nii palju kui võimalik ühekordse sisestamise põhimõtet. Lisaks võimaldab infosüsteem korraldusasutusel jälgida tulemuste saavutamist, kulukohustuste ja väljamaksete edenemist, auditite mahtu ja tulemusi, haldus-, finants- ja kohapealseid kontrolle, eeskirjade eiramis</w:t>
            </w:r>
            <w:r w:rsidR="00736DDF" w:rsidRPr="00EA7E56">
              <w:rPr>
                <w:noProof/>
                <w:lang w:val="de-DE"/>
              </w:rPr>
              <w:t>t</w:t>
            </w:r>
            <w:r w:rsidRPr="00EA7E56">
              <w:rPr>
                <w:noProof/>
                <w:lang w:val="de-DE"/>
              </w:rPr>
              <w:t xml:space="preserve"> ning tagasinõudeid.</w:t>
            </w:r>
          </w:p>
          <w:p w14:paraId="5FA00CAB" w14:textId="77777777" w:rsidR="00CD12A3" w:rsidRPr="00EA7E56" w:rsidRDefault="00CD12A3" w:rsidP="00CD12A3">
            <w:pPr>
              <w:spacing w:before="0" w:after="0"/>
              <w:rPr>
                <w:noProof/>
                <w:lang w:val="de-DE"/>
              </w:rPr>
            </w:pPr>
          </w:p>
          <w:p w14:paraId="38294E31" w14:textId="77777777" w:rsidR="009D4047" w:rsidRDefault="009D4047" w:rsidP="00CD12A3">
            <w:pPr>
              <w:spacing w:before="0" w:after="0"/>
              <w:rPr>
                <w:b/>
                <w:bCs/>
                <w:noProof/>
                <w:lang w:val="de-DE"/>
              </w:rPr>
            </w:pPr>
          </w:p>
          <w:p w14:paraId="7A9746E0" w14:textId="2B56B34D" w:rsidR="00CD12A3" w:rsidRPr="00EA7E56" w:rsidRDefault="00CD12A3" w:rsidP="00CD12A3">
            <w:pPr>
              <w:spacing w:before="0" w:after="0"/>
              <w:rPr>
                <w:b/>
                <w:bCs/>
                <w:noProof/>
                <w:lang w:val="de-DE"/>
              </w:rPr>
            </w:pPr>
            <w:r w:rsidRPr="00EA7E56">
              <w:rPr>
                <w:b/>
                <w:bCs/>
                <w:noProof/>
                <w:lang w:val="de-DE"/>
              </w:rPr>
              <w:t>Hindamine ja uuringud, andmete kogumine</w:t>
            </w:r>
          </w:p>
          <w:p w14:paraId="1886F730" w14:textId="6E733D2E" w:rsidR="00CD12A3" w:rsidRPr="00EA7E56" w:rsidRDefault="00CD12A3" w:rsidP="00CD12A3">
            <w:pPr>
              <w:spacing w:before="0" w:after="0"/>
              <w:rPr>
                <w:noProof/>
                <w:lang w:val="de-DE"/>
              </w:rPr>
            </w:pPr>
            <w:r w:rsidRPr="00EA7E56">
              <w:rPr>
                <w:noProof/>
                <w:lang w:val="de-DE"/>
              </w:rPr>
              <w:t xml:space="preserve">Oluline on tagada eesmärkide õigeaegne täitmine ja </w:t>
            </w:r>
            <w:r w:rsidR="00736DDF" w:rsidRPr="00EA7E56">
              <w:rPr>
                <w:noProof/>
                <w:lang w:val="de-DE"/>
              </w:rPr>
              <w:t xml:space="preserve">vahendite </w:t>
            </w:r>
            <w:r w:rsidRPr="00EA7E56">
              <w:rPr>
                <w:noProof/>
                <w:lang w:val="de-DE"/>
              </w:rPr>
              <w:t xml:space="preserve">tõhus kasutamine. Seetõttu on nähtud </w:t>
            </w:r>
            <w:r w:rsidR="00736DDF" w:rsidRPr="00EA7E56">
              <w:rPr>
                <w:noProof/>
                <w:lang w:val="de-DE"/>
              </w:rPr>
              <w:t xml:space="preserve">ette </w:t>
            </w:r>
            <w:r w:rsidRPr="00EA7E56">
              <w:rPr>
                <w:noProof/>
                <w:lang w:val="de-DE"/>
              </w:rPr>
              <w:t xml:space="preserve">kaks hindamist: vahehindamine 2024. aastal ja lõpphindamine 2030. aastal. Vajaduse korral kasutatakse tehnilist abi ka </w:t>
            </w:r>
            <w:r w:rsidR="00736DDF" w:rsidRPr="00EA7E56">
              <w:rPr>
                <w:noProof/>
                <w:lang w:val="de-DE"/>
              </w:rPr>
              <w:t>lisa</w:t>
            </w:r>
            <w:r w:rsidRPr="00EA7E56">
              <w:rPr>
                <w:noProof/>
                <w:lang w:val="de-DE"/>
              </w:rPr>
              <w:t>uuringuteks ja andmete kogumiseks.</w:t>
            </w:r>
          </w:p>
          <w:p w14:paraId="6105C042" w14:textId="77777777" w:rsidR="00CD12A3" w:rsidRPr="00EA7E56" w:rsidRDefault="00CD12A3" w:rsidP="00CD12A3">
            <w:pPr>
              <w:spacing w:before="0" w:after="0"/>
              <w:rPr>
                <w:noProof/>
                <w:lang w:val="de-DE"/>
              </w:rPr>
            </w:pPr>
          </w:p>
          <w:p w14:paraId="0CC5B100" w14:textId="11BC8478" w:rsidR="00CD12A3" w:rsidRPr="00EA7E56" w:rsidRDefault="00CD12A3" w:rsidP="00CD12A3">
            <w:pPr>
              <w:spacing w:before="0" w:after="0"/>
              <w:rPr>
                <w:b/>
                <w:bCs/>
                <w:noProof/>
                <w:lang w:val="de-DE"/>
              </w:rPr>
            </w:pPr>
            <w:r w:rsidRPr="00EA7E56">
              <w:rPr>
                <w:b/>
                <w:bCs/>
                <w:noProof/>
                <w:lang w:val="de-DE"/>
              </w:rPr>
              <w:t xml:space="preserve">Teave ja </w:t>
            </w:r>
            <w:r w:rsidR="00912778" w:rsidRPr="00EA7E56">
              <w:rPr>
                <w:b/>
                <w:bCs/>
                <w:noProof/>
                <w:lang w:val="de-DE"/>
              </w:rPr>
              <w:t>teavitamine</w:t>
            </w:r>
          </w:p>
          <w:p w14:paraId="03D3D225" w14:textId="508D275C" w:rsidR="00CD12A3" w:rsidRPr="00EA7E56" w:rsidRDefault="00CD12A3" w:rsidP="00CD12A3">
            <w:pPr>
              <w:spacing w:before="0" w:after="0"/>
              <w:rPr>
                <w:noProof/>
                <w:lang w:val="de-DE"/>
              </w:rPr>
            </w:pPr>
            <w:r w:rsidRPr="00EA7E56">
              <w:rPr>
                <w:noProof/>
                <w:lang w:val="de-DE"/>
              </w:rPr>
              <w:t>Tehnilist abi kasutatakse ka teavitamis- ja avalikustamistegevusteks (vt p</w:t>
            </w:r>
            <w:r w:rsidR="00736DDF" w:rsidRPr="00EA7E56">
              <w:rPr>
                <w:noProof/>
                <w:lang w:val="de-DE"/>
              </w:rPr>
              <w:t>unkt</w:t>
            </w:r>
            <w:r w:rsidRPr="00EA7E56">
              <w:rPr>
                <w:noProof/>
                <w:lang w:val="de-DE"/>
              </w:rPr>
              <w:t xml:space="preserve"> 7).</w:t>
            </w:r>
          </w:p>
          <w:p w14:paraId="074D54C9" w14:textId="3CBA64BB" w:rsidR="00CD24AD" w:rsidRPr="00EA7E56" w:rsidRDefault="00CD24AD" w:rsidP="00CD12A3">
            <w:pPr>
              <w:spacing w:before="0" w:after="0"/>
              <w:rPr>
                <w:noProof/>
                <w:lang w:val="de-DE"/>
              </w:rPr>
            </w:pPr>
          </w:p>
          <w:p w14:paraId="55B73F3C" w14:textId="4615FED8" w:rsidR="00CD24AD" w:rsidRPr="00EA7E56" w:rsidRDefault="00CD24AD" w:rsidP="00CD12A3">
            <w:pPr>
              <w:spacing w:before="0" w:after="0"/>
              <w:rPr>
                <w:noProof/>
                <w:lang w:val="de-DE"/>
              </w:rPr>
            </w:pPr>
            <w:r w:rsidRPr="00EA7E56">
              <w:rPr>
                <w:noProof/>
                <w:lang w:val="de-DE"/>
              </w:rPr>
              <w:t>Ühissätete määruse artiklis 37 sätestatud tehnilist abi ei ole plaanis kasutada.</w:t>
            </w:r>
          </w:p>
          <w:p w14:paraId="17240832" w14:textId="34AD9FAF" w:rsidR="00CD12A3" w:rsidRPr="00EA7E56" w:rsidRDefault="00CD12A3" w:rsidP="00CD12A3">
            <w:pPr>
              <w:spacing w:before="0" w:after="0"/>
              <w:rPr>
                <w:noProof/>
                <w:lang w:val="de-DE"/>
              </w:rPr>
            </w:pPr>
          </w:p>
        </w:tc>
      </w:tr>
      <w:bookmarkEnd w:id="968"/>
    </w:tbl>
    <w:p w14:paraId="24B642A9" w14:textId="77777777" w:rsidR="00CD12A3" w:rsidRPr="00EA7E56" w:rsidRDefault="00CD12A3" w:rsidP="00CD12A3">
      <w:pPr>
        <w:spacing w:before="0" w:after="0"/>
        <w:jc w:val="left"/>
        <w:rPr>
          <w:lang w:val="de-DE"/>
        </w:rPr>
      </w:pPr>
    </w:p>
    <w:p w14:paraId="30CD9967" w14:textId="4F016FDF" w:rsidR="00CD12A3" w:rsidRPr="00065C83" w:rsidRDefault="00CD12A3" w:rsidP="00FA5502">
      <w:pPr>
        <w:keepNext/>
        <w:spacing w:before="0" w:after="0"/>
        <w:jc w:val="left"/>
        <w:rPr>
          <w:rFonts w:eastAsia="Times New Roman"/>
          <w:b/>
          <w:bCs/>
          <w:szCs w:val="24"/>
          <w:lang w:val="et-EE" w:eastAsia="et-EE"/>
        </w:rPr>
      </w:pPr>
      <w:bookmarkStart w:id="969" w:name="_Hlk93922871"/>
      <w:r w:rsidRPr="00EA7E56">
        <w:rPr>
          <w:b/>
          <w:bCs/>
          <w:lang w:val="de-DE"/>
        </w:rPr>
        <w:t>2.</w:t>
      </w:r>
      <w:r w:rsidR="00715D99">
        <w:rPr>
          <w:b/>
          <w:bCs/>
          <w:lang w:val="de-DE"/>
        </w:rPr>
        <w:t>5</w:t>
      </w:r>
      <w:r w:rsidRPr="00EA7E56">
        <w:rPr>
          <w:b/>
          <w:bCs/>
          <w:lang w:val="de-DE"/>
        </w:rPr>
        <w:t>.</w:t>
      </w:r>
      <w:r w:rsidR="00FA5502" w:rsidRPr="00EA7E56">
        <w:rPr>
          <w:b/>
          <w:bCs/>
          <w:lang w:val="de-DE"/>
        </w:rPr>
        <w:t>2</w:t>
      </w:r>
      <w:r w:rsidRPr="00EA7E56">
        <w:rPr>
          <w:b/>
          <w:bCs/>
          <w:lang w:val="de-DE"/>
        </w:rPr>
        <w:t xml:space="preserve">. </w:t>
      </w:r>
      <w:proofErr w:type="spellStart"/>
      <w:r w:rsidR="006F7A50" w:rsidRPr="00EA7E56">
        <w:rPr>
          <w:b/>
          <w:bCs/>
          <w:lang w:val="de-DE"/>
        </w:rPr>
        <w:t>Tehnilise</w:t>
      </w:r>
      <w:proofErr w:type="spellEnd"/>
      <w:r w:rsidR="006F7A50" w:rsidRPr="00EA7E56">
        <w:rPr>
          <w:b/>
          <w:bCs/>
          <w:lang w:val="de-DE"/>
        </w:rPr>
        <w:t xml:space="preserve"> </w:t>
      </w:r>
      <w:proofErr w:type="spellStart"/>
      <w:r w:rsidR="006F7A50" w:rsidRPr="00EA7E56">
        <w:rPr>
          <w:b/>
          <w:bCs/>
          <w:lang w:val="de-DE"/>
        </w:rPr>
        <w:t>abi</w:t>
      </w:r>
      <w:proofErr w:type="spellEnd"/>
      <w:r w:rsidRPr="00EA7E56">
        <w:rPr>
          <w:b/>
          <w:bCs/>
          <w:lang w:val="de-DE"/>
        </w:rPr>
        <w:t xml:space="preserve"> </w:t>
      </w:r>
      <w:proofErr w:type="spellStart"/>
      <w:r w:rsidRPr="00EA7E56">
        <w:rPr>
          <w:b/>
          <w:bCs/>
          <w:lang w:val="de-DE"/>
        </w:rPr>
        <w:t>esialgne</w:t>
      </w:r>
      <w:proofErr w:type="spellEnd"/>
      <w:r w:rsidRPr="00EA7E56">
        <w:rPr>
          <w:b/>
          <w:bCs/>
          <w:lang w:val="de-DE"/>
        </w:rPr>
        <w:t xml:space="preserve"> </w:t>
      </w:r>
      <w:proofErr w:type="spellStart"/>
      <w:r w:rsidRPr="00EA7E56">
        <w:rPr>
          <w:b/>
          <w:bCs/>
          <w:lang w:val="de-DE"/>
        </w:rPr>
        <w:t>jaotus</w:t>
      </w:r>
      <w:proofErr w:type="spellEnd"/>
      <w:r w:rsidR="006F7A50" w:rsidRPr="00EA7E56">
        <w:rPr>
          <w:b/>
          <w:bCs/>
          <w:lang w:val="de-DE"/>
        </w:rPr>
        <w:t xml:space="preserve"> </w:t>
      </w:r>
      <w:proofErr w:type="spellStart"/>
      <w:r w:rsidR="006F7A50" w:rsidRPr="00EA7E56">
        <w:rPr>
          <w:b/>
          <w:bCs/>
          <w:lang w:val="de-DE"/>
        </w:rPr>
        <w:t>vastavalt</w:t>
      </w:r>
      <w:proofErr w:type="spellEnd"/>
      <w:r w:rsidR="006F7A50" w:rsidRPr="00EA7E56">
        <w:rPr>
          <w:b/>
          <w:bCs/>
          <w:lang w:val="de-DE"/>
        </w:rPr>
        <w:t xml:space="preserve"> </w:t>
      </w:r>
      <w:proofErr w:type="spellStart"/>
      <w:r w:rsidR="006F7A50" w:rsidRPr="00EA7E56">
        <w:rPr>
          <w:b/>
          <w:bCs/>
          <w:lang w:val="de-DE"/>
        </w:rPr>
        <w:t>artikli</w:t>
      </w:r>
      <w:proofErr w:type="spellEnd"/>
      <w:r w:rsidR="006F7A50" w:rsidRPr="00EA7E56">
        <w:rPr>
          <w:b/>
          <w:bCs/>
          <w:lang w:val="de-DE"/>
        </w:rPr>
        <w:t xml:space="preserve"> 36 </w:t>
      </w:r>
      <w:proofErr w:type="spellStart"/>
      <w:r w:rsidR="006F7A50" w:rsidRPr="00EA7E56">
        <w:rPr>
          <w:b/>
          <w:bCs/>
          <w:lang w:val="de-DE"/>
        </w:rPr>
        <w:t>lõikele</w:t>
      </w:r>
      <w:proofErr w:type="spellEnd"/>
      <w:r w:rsidR="006F7A50" w:rsidRPr="00EA7E56">
        <w:rPr>
          <w:b/>
          <w:bCs/>
          <w:lang w:val="de-DE"/>
        </w:rPr>
        <w:t xml:space="preserve"> 5 ja </w:t>
      </w:r>
      <w:proofErr w:type="spellStart"/>
      <w:r w:rsidR="006F7A50" w:rsidRPr="00EA7E56">
        <w:rPr>
          <w:b/>
          <w:bCs/>
          <w:lang w:val="de-DE"/>
        </w:rPr>
        <w:t>artiklile</w:t>
      </w:r>
      <w:proofErr w:type="spellEnd"/>
      <w:r w:rsidR="006F7A50" w:rsidRPr="00EA7E56">
        <w:rPr>
          <w:b/>
          <w:bCs/>
          <w:lang w:val="de-DE"/>
        </w:rPr>
        <w:t xml:space="preserve"> 37</w:t>
      </w:r>
    </w:p>
    <w:p w14:paraId="3E262C21" w14:textId="77777777" w:rsidR="00CD12A3" w:rsidRDefault="00CD12A3" w:rsidP="00065C83">
      <w:pPr>
        <w:keepNext/>
        <w:spacing w:before="0" w:after="0"/>
        <w:jc w:val="left"/>
        <w:rPr>
          <w:rFonts w:eastAsia="Times New Roman"/>
          <w:b/>
          <w:bCs/>
          <w:sz w:val="22"/>
          <w:szCs w:val="22"/>
          <w:lang w:val="et-EE" w:eastAsia="et-EE"/>
        </w:rPr>
      </w:pPr>
    </w:p>
    <w:p w14:paraId="5A82D2DE" w14:textId="421E8CBF" w:rsidR="00CD12A3" w:rsidRDefault="00CD12A3" w:rsidP="00065C83">
      <w:pPr>
        <w:keepNext/>
        <w:spacing w:before="0" w:after="0"/>
        <w:jc w:val="left"/>
        <w:rPr>
          <w:rFonts w:eastAsia="Times New Roman"/>
          <w:b/>
          <w:bCs/>
          <w:sz w:val="22"/>
          <w:szCs w:val="22"/>
          <w:lang w:val="et-EE" w:eastAsia="et-EE"/>
        </w:rPr>
      </w:pPr>
      <w:r w:rsidRPr="00CD12A3">
        <w:rPr>
          <w:rFonts w:eastAsia="Times New Roman"/>
          <w:b/>
          <w:bCs/>
          <w:sz w:val="22"/>
          <w:szCs w:val="22"/>
          <w:lang w:val="et-EE" w:eastAsia="et-EE"/>
        </w:rPr>
        <w:t>Tabel 1</w:t>
      </w:r>
      <w:r w:rsidR="00715D99">
        <w:rPr>
          <w:rFonts w:eastAsia="Times New Roman"/>
          <w:b/>
          <w:bCs/>
          <w:sz w:val="22"/>
          <w:szCs w:val="22"/>
          <w:lang w:val="et-EE" w:eastAsia="et-EE"/>
        </w:rPr>
        <w:t>1</w:t>
      </w:r>
      <w:r w:rsidRPr="00CD12A3">
        <w:rPr>
          <w:rFonts w:eastAsia="Times New Roman"/>
          <w:b/>
          <w:bCs/>
          <w:sz w:val="22"/>
          <w:szCs w:val="22"/>
          <w:lang w:val="et-EE" w:eastAsia="et-EE"/>
        </w:rPr>
        <w:t>. Esialgne jaotus</w:t>
      </w:r>
    </w:p>
    <w:p w14:paraId="649E51A6" w14:textId="77777777" w:rsidR="00CD12A3" w:rsidRPr="00CD12A3" w:rsidRDefault="00CD12A3" w:rsidP="00065C83">
      <w:pPr>
        <w:keepNext/>
        <w:spacing w:before="0" w:after="0"/>
        <w:jc w:val="left"/>
        <w:rPr>
          <w:rFonts w:eastAsia="Times New Roman"/>
          <w:b/>
          <w:bCs/>
          <w:sz w:val="22"/>
          <w:szCs w:val="22"/>
          <w:lang w:val="et-EE" w:eastAsia="et-EE"/>
        </w:rPr>
      </w:pPr>
    </w:p>
    <w:tbl>
      <w:tblPr>
        <w:tblStyle w:val="TableGrid"/>
        <w:tblW w:w="0" w:type="auto"/>
        <w:tblInd w:w="-34" w:type="dxa"/>
        <w:tblLook w:val="04A0" w:firstRow="1" w:lastRow="0" w:firstColumn="1" w:lastColumn="0" w:noHBand="0" w:noVBand="1"/>
      </w:tblPr>
      <w:tblGrid>
        <w:gridCol w:w="4253"/>
        <w:gridCol w:w="1730"/>
        <w:gridCol w:w="3339"/>
      </w:tblGrid>
      <w:tr w:rsidR="00CD12A3" w:rsidRPr="008507A7" w14:paraId="5658707E" w14:textId="77777777" w:rsidTr="00CD12A3">
        <w:tc>
          <w:tcPr>
            <w:tcW w:w="4253" w:type="dxa"/>
          </w:tcPr>
          <w:p w14:paraId="67E06F4E" w14:textId="77777777" w:rsidR="00CD12A3" w:rsidRPr="00F308B0" w:rsidRDefault="00CD12A3" w:rsidP="00E75DFD">
            <w:pPr>
              <w:pStyle w:val="Text1"/>
              <w:ind w:left="0"/>
              <w:rPr>
                <w:rFonts w:cs="Times New Roman"/>
                <w:b/>
                <w:noProof/>
                <w:sz w:val="16"/>
                <w:szCs w:val="16"/>
              </w:rPr>
            </w:pPr>
            <w:r w:rsidRPr="00F308B0">
              <w:rPr>
                <w:rFonts w:cs="Times New Roman"/>
                <w:b/>
                <w:noProof/>
                <w:sz w:val="16"/>
                <w:szCs w:val="16"/>
              </w:rPr>
              <w:t>Sekkumise liik</w:t>
            </w:r>
          </w:p>
        </w:tc>
        <w:tc>
          <w:tcPr>
            <w:tcW w:w="1730" w:type="dxa"/>
          </w:tcPr>
          <w:p w14:paraId="281AE951" w14:textId="77777777" w:rsidR="00CD12A3" w:rsidRPr="00F308B0" w:rsidRDefault="00CD12A3" w:rsidP="00E75DFD">
            <w:pPr>
              <w:pStyle w:val="Text1"/>
              <w:ind w:left="0"/>
              <w:rPr>
                <w:rFonts w:cs="Times New Roman"/>
                <w:b/>
                <w:noProof/>
                <w:sz w:val="16"/>
                <w:szCs w:val="16"/>
              </w:rPr>
            </w:pPr>
            <w:r w:rsidRPr="00F308B0">
              <w:rPr>
                <w:rFonts w:cs="Times New Roman"/>
                <w:b/>
                <w:noProof/>
                <w:sz w:val="16"/>
                <w:szCs w:val="16"/>
              </w:rPr>
              <w:t>Kood</w:t>
            </w:r>
          </w:p>
        </w:tc>
        <w:tc>
          <w:tcPr>
            <w:tcW w:w="3339" w:type="dxa"/>
          </w:tcPr>
          <w:p w14:paraId="2B758412" w14:textId="6A9D0D5D" w:rsidR="00CD12A3" w:rsidRPr="00F308B0" w:rsidRDefault="00CD12A3" w:rsidP="00CD12A3">
            <w:pPr>
              <w:pStyle w:val="Text1"/>
              <w:ind w:left="0"/>
              <w:jc w:val="right"/>
              <w:rPr>
                <w:rFonts w:cs="Times New Roman"/>
                <w:b/>
                <w:noProof/>
                <w:sz w:val="16"/>
                <w:szCs w:val="16"/>
              </w:rPr>
            </w:pPr>
            <w:r w:rsidRPr="00F308B0">
              <w:rPr>
                <w:rFonts w:cs="Times New Roman"/>
                <w:b/>
                <w:noProof/>
                <w:sz w:val="16"/>
                <w:szCs w:val="16"/>
              </w:rPr>
              <w:t>E</w:t>
            </w:r>
            <w:r w:rsidR="00A34F9F">
              <w:rPr>
                <w:rFonts w:cs="Times New Roman"/>
                <w:b/>
                <w:noProof/>
                <w:sz w:val="16"/>
                <w:szCs w:val="16"/>
              </w:rPr>
              <w:t>sialgne</w:t>
            </w:r>
            <w:r w:rsidRPr="00F308B0">
              <w:rPr>
                <w:rFonts w:cs="Times New Roman"/>
                <w:b/>
                <w:noProof/>
                <w:sz w:val="16"/>
                <w:szCs w:val="16"/>
              </w:rPr>
              <w:t xml:space="preserve"> </w:t>
            </w:r>
            <w:r w:rsidR="00A34F9F">
              <w:rPr>
                <w:rFonts w:cs="Times New Roman"/>
                <w:b/>
                <w:noProof/>
                <w:sz w:val="16"/>
                <w:szCs w:val="16"/>
              </w:rPr>
              <w:t>summa</w:t>
            </w:r>
            <w:r w:rsidR="00A34F9F" w:rsidRPr="00F308B0">
              <w:rPr>
                <w:rFonts w:cs="Times New Roman"/>
                <w:b/>
                <w:noProof/>
                <w:sz w:val="16"/>
                <w:szCs w:val="16"/>
              </w:rPr>
              <w:t xml:space="preserve"> </w:t>
            </w:r>
            <w:r w:rsidRPr="00F308B0">
              <w:rPr>
                <w:rFonts w:cs="Times New Roman"/>
                <w:b/>
                <w:noProof/>
                <w:sz w:val="16"/>
                <w:szCs w:val="16"/>
              </w:rPr>
              <w:t>(eurodes)</w:t>
            </w:r>
          </w:p>
        </w:tc>
      </w:tr>
      <w:tr w:rsidR="00CD12A3" w:rsidRPr="008507A7" w14:paraId="11A9CAAA" w14:textId="77777777" w:rsidTr="00CD12A3">
        <w:tc>
          <w:tcPr>
            <w:tcW w:w="4253" w:type="dxa"/>
          </w:tcPr>
          <w:p w14:paraId="19E07654" w14:textId="31E1D3B2" w:rsidR="00CD12A3" w:rsidRPr="000125EF" w:rsidRDefault="00CD12A3" w:rsidP="00CD12A3">
            <w:pPr>
              <w:jc w:val="left"/>
              <w:rPr>
                <w:i/>
                <w:iCs/>
                <w:sz w:val="16"/>
                <w:szCs w:val="16"/>
              </w:rPr>
            </w:pPr>
            <w:proofErr w:type="spellStart"/>
            <w:r w:rsidRPr="000125EF">
              <w:rPr>
                <w:i/>
                <w:iCs/>
                <w:sz w:val="16"/>
                <w:szCs w:val="16"/>
              </w:rPr>
              <w:t>Teave</w:t>
            </w:r>
            <w:proofErr w:type="spellEnd"/>
            <w:r w:rsidRPr="000125EF">
              <w:rPr>
                <w:i/>
                <w:iCs/>
                <w:sz w:val="16"/>
                <w:szCs w:val="16"/>
              </w:rPr>
              <w:t xml:space="preserve"> ja </w:t>
            </w:r>
            <w:proofErr w:type="spellStart"/>
            <w:r w:rsidR="00BE24C0">
              <w:rPr>
                <w:i/>
                <w:iCs/>
                <w:sz w:val="16"/>
                <w:szCs w:val="16"/>
              </w:rPr>
              <w:t>teavitamine</w:t>
            </w:r>
            <w:proofErr w:type="spellEnd"/>
          </w:p>
        </w:tc>
        <w:tc>
          <w:tcPr>
            <w:tcW w:w="1730" w:type="dxa"/>
          </w:tcPr>
          <w:p w14:paraId="53284536" w14:textId="77777777" w:rsidR="00CD12A3" w:rsidRPr="000125EF" w:rsidRDefault="00CD12A3" w:rsidP="00CD12A3">
            <w:pPr>
              <w:rPr>
                <w:rFonts w:eastAsia="Times New Roman"/>
                <w:i/>
                <w:iCs/>
                <w:noProof/>
                <w:sz w:val="16"/>
                <w:szCs w:val="16"/>
              </w:rPr>
            </w:pPr>
            <w:r w:rsidRPr="000125EF">
              <w:rPr>
                <w:rFonts w:eastAsia="Times New Roman"/>
                <w:i/>
                <w:iCs/>
                <w:noProof/>
                <w:sz w:val="16"/>
                <w:szCs w:val="16"/>
              </w:rPr>
              <w:t>001</w:t>
            </w:r>
          </w:p>
        </w:tc>
        <w:tc>
          <w:tcPr>
            <w:tcW w:w="3339" w:type="dxa"/>
          </w:tcPr>
          <w:p w14:paraId="4AF41A82" w14:textId="534F5134" w:rsidR="00CD12A3" w:rsidRPr="00EA7E56" w:rsidRDefault="00576B99" w:rsidP="00CD12A3">
            <w:pPr>
              <w:jc w:val="right"/>
              <w:rPr>
                <w:rFonts w:eastAsia="Times New Roman"/>
                <w:i/>
                <w:iCs/>
                <w:noProof/>
                <w:sz w:val="16"/>
                <w:szCs w:val="16"/>
              </w:rPr>
            </w:pPr>
            <w:ins w:id="970" w:author="Ave Osman" w:date="2025-07-18T10:50:00Z" w16du:dateUtc="2025-07-18T07:50:00Z">
              <w:r>
                <w:rPr>
                  <w:rFonts w:eastAsia="Times New Roman"/>
                  <w:i/>
                  <w:iCs/>
                  <w:noProof/>
                  <w:sz w:val="16"/>
                  <w:szCs w:val="16"/>
                </w:rPr>
                <w:t xml:space="preserve">25 568,98 </w:t>
              </w:r>
            </w:ins>
            <w:del w:id="971" w:author="Ave Osman" w:date="2025-07-18T10:51:00Z" w16du:dateUtc="2025-07-18T07:51:00Z">
              <w:r w:rsidR="00116D57" w:rsidRPr="00EA7E56">
                <w:rPr>
                  <w:rFonts w:eastAsia="Times New Roman"/>
                  <w:i/>
                  <w:iCs/>
                  <w:noProof/>
                  <w:sz w:val="16"/>
                  <w:szCs w:val="16"/>
                </w:rPr>
                <w:delText>11 967,1</w:delText>
              </w:r>
              <w:r w:rsidR="00D02804" w:rsidRPr="00EA7E56">
                <w:rPr>
                  <w:rFonts w:eastAsia="Times New Roman"/>
                  <w:i/>
                  <w:iCs/>
                  <w:noProof/>
                  <w:sz w:val="16"/>
                  <w:szCs w:val="16"/>
                </w:rPr>
                <w:delText>1</w:delText>
              </w:r>
            </w:del>
          </w:p>
        </w:tc>
      </w:tr>
      <w:tr w:rsidR="00CD12A3" w:rsidRPr="008507A7" w14:paraId="1BD00C4B" w14:textId="77777777" w:rsidTr="00CD12A3">
        <w:tc>
          <w:tcPr>
            <w:tcW w:w="4253" w:type="dxa"/>
          </w:tcPr>
          <w:p w14:paraId="39D0A2A4" w14:textId="01C24C16" w:rsidR="00CD12A3" w:rsidRPr="00EA7E56" w:rsidRDefault="00CD12A3" w:rsidP="00CD12A3">
            <w:pPr>
              <w:jc w:val="left"/>
              <w:rPr>
                <w:i/>
                <w:iCs/>
                <w:sz w:val="16"/>
                <w:szCs w:val="16"/>
                <w:lang w:val="de-DE"/>
              </w:rPr>
            </w:pPr>
            <w:proofErr w:type="spellStart"/>
            <w:r w:rsidRPr="00EA7E56">
              <w:rPr>
                <w:i/>
                <w:iCs/>
                <w:sz w:val="16"/>
                <w:szCs w:val="16"/>
                <w:lang w:val="de-DE"/>
              </w:rPr>
              <w:t>Ettevalmist</w:t>
            </w:r>
            <w:r w:rsidR="00A34F9F" w:rsidRPr="00EA7E56">
              <w:rPr>
                <w:i/>
                <w:iCs/>
                <w:sz w:val="16"/>
                <w:szCs w:val="16"/>
                <w:lang w:val="de-DE"/>
              </w:rPr>
              <w:t>amine</w:t>
            </w:r>
            <w:proofErr w:type="spellEnd"/>
            <w:r w:rsidRPr="00EA7E56">
              <w:rPr>
                <w:i/>
                <w:iCs/>
                <w:sz w:val="16"/>
                <w:szCs w:val="16"/>
                <w:lang w:val="de-DE"/>
              </w:rPr>
              <w:t xml:space="preserve">, </w:t>
            </w:r>
            <w:proofErr w:type="spellStart"/>
            <w:r w:rsidRPr="00EA7E56">
              <w:rPr>
                <w:i/>
                <w:iCs/>
                <w:sz w:val="16"/>
                <w:szCs w:val="16"/>
                <w:lang w:val="de-DE"/>
              </w:rPr>
              <w:t>rakendamine</w:t>
            </w:r>
            <w:proofErr w:type="spellEnd"/>
            <w:r w:rsidRPr="00EA7E56">
              <w:rPr>
                <w:i/>
                <w:iCs/>
                <w:sz w:val="16"/>
                <w:szCs w:val="16"/>
                <w:lang w:val="de-DE"/>
              </w:rPr>
              <w:t xml:space="preserve">, </w:t>
            </w:r>
            <w:r w:rsidR="00BE24C0" w:rsidRPr="00EA7E56">
              <w:rPr>
                <w:i/>
                <w:iCs/>
                <w:sz w:val="16"/>
                <w:szCs w:val="16"/>
                <w:lang w:val="de-DE"/>
              </w:rPr>
              <w:t xml:space="preserve">seire </w:t>
            </w:r>
            <w:r w:rsidRPr="00EA7E56">
              <w:rPr>
                <w:i/>
                <w:iCs/>
                <w:sz w:val="16"/>
                <w:szCs w:val="16"/>
                <w:lang w:val="de-DE"/>
              </w:rPr>
              <w:t xml:space="preserve">ja </w:t>
            </w:r>
            <w:proofErr w:type="spellStart"/>
            <w:r w:rsidRPr="00EA7E56">
              <w:rPr>
                <w:i/>
                <w:iCs/>
                <w:sz w:val="16"/>
                <w:szCs w:val="16"/>
                <w:lang w:val="de-DE"/>
              </w:rPr>
              <w:t>kontroll</w:t>
            </w:r>
            <w:proofErr w:type="spellEnd"/>
          </w:p>
        </w:tc>
        <w:tc>
          <w:tcPr>
            <w:tcW w:w="1730" w:type="dxa"/>
          </w:tcPr>
          <w:p w14:paraId="13FC40FA" w14:textId="77777777" w:rsidR="00CD12A3" w:rsidRPr="000125EF" w:rsidRDefault="00CD12A3" w:rsidP="00CD12A3">
            <w:pPr>
              <w:rPr>
                <w:rFonts w:eastAsia="Times New Roman"/>
                <w:i/>
                <w:iCs/>
                <w:noProof/>
                <w:sz w:val="16"/>
                <w:szCs w:val="16"/>
              </w:rPr>
            </w:pPr>
            <w:r w:rsidRPr="000125EF">
              <w:rPr>
                <w:rFonts w:eastAsia="Times New Roman"/>
                <w:i/>
                <w:iCs/>
                <w:noProof/>
                <w:sz w:val="16"/>
                <w:szCs w:val="16"/>
              </w:rPr>
              <w:t>002</w:t>
            </w:r>
          </w:p>
        </w:tc>
        <w:tc>
          <w:tcPr>
            <w:tcW w:w="3339" w:type="dxa"/>
          </w:tcPr>
          <w:p w14:paraId="4F5570AA" w14:textId="747FF108" w:rsidR="00CD12A3" w:rsidRPr="00EA7E56" w:rsidRDefault="00576B99" w:rsidP="00CD12A3">
            <w:pPr>
              <w:jc w:val="right"/>
              <w:rPr>
                <w:rFonts w:eastAsia="Times New Roman"/>
                <w:i/>
                <w:iCs/>
                <w:noProof/>
                <w:sz w:val="16"/>
                <w:szCs w:val="16"/>
              </w:rPr>
            </w:pPr>
            <w:ins w:id="972" w:author="Ave Osman" w:date="2025-07-18T10:51:00Z" w16du:dateUtc="2025-07-18T07:51:00Z">
              <w:r>
                <w:rPr>
                  <w:rFonts w:eastAsia="Times New Roman"/>
                  <w:i/>
                  <w:iCs/>
                  <w:noProof/>
                  <w:sz w:val="16"/>
                  <w:szCs w:val="16"/>
                </w:rPr>
                <w:t xml:space="preserve">2 173 363,32 </w:t>
              </w:r>
            </w:ins>
            <w:del w:id="973" w:author="Ave Osman" w:date="2025-07-18T10:51:00Z" w16du:dateUtc="2025-07-18T07:51:00Z">
              <w:r w:rsidR="00116D57" w:rsidRPr="00EA7E56">
                <w:rPr>
                  <w:rFonts w:eastAsia="Times New Roman"/>
                  <w:i/>
                  <w:iCs/>
                  <w:noProof/>
                  <w:sz w:val="16"/>
                  <w:szCs w:val="16"/>
                </w:rPr>
                <w:delText>1 089 007,61</w:delText>
              </w:r>
            </w:del>
          </w:p>
        </w:tc>
      </w:tr>
      <w:tr w:rsidR="00CD12A3" w:rsidRPr="008507A7" w14:paraId="1F1B646A" w14:textId="77777777" w:rsidTr="00CD12A3">
        <w:tc>
          <w:tcPr>
            <w:tcW w:w="4253" w:type="dxa"/>
          </w:tcPr>
          <w:p w14:paraId="17744741" w14:textId="5CFE45AA" w:rsidR="00CD12A3" w:rsidRPr="00EA7E56" w:rsidRDefault="00CD12A3" w:rsidP="00CD12A3">
            <w:pPr>
              <w:jc w:val="left"/>
              <w:rPr>
                <w:i/>
                <w:iCs/>
                <w:sz w:val="16"/>
                <w:szCs w:val="16"/>
                <w:lang w:val="de-DE"/>
              </w:rPr>
            </w:pPr>
            <w:proofErr w:type="spellStart"/>
            <w:r w:rsidRPr="00EA7E56">
              <w:rPr>
                <w:i/>
                <w:iCs/>
                <w:sz w:val="16"/>
                <w:szCs w:val="16"/>
                <w:lang w:val="de-DE"/>
              </w:rPr>
              <w:t>Hindamine</w:t>
            </w:r>
            <w:proofErr w:type="spellEnd"/>
            <w:r w:rsidR="00BE24C0" w:rsidRPr="00EA7E56">
              <w:rPr>
                <w:i/>
                <w:iCs/>
                <w:sz w:val="16"/>
                <w:szCs w:val="16"/>
                <w:lang w:val="de-DE"/>
              </w:rPr>
              <w:t xml:space="preserve"> ja</w:t>
            </w:r>
            <w:r w:rsidRPr="00EA7E56">
              <w:rPr>
                <w:i/>
                <w:iCs/>
                <w:sz w:val="16"/>
                <w:szCs w:val="16"/>
                <w:lang w:val="de-DE"/>
              </w:rPr>
              <w:t xml:space="preserve"> </w:t>
            </w:r>
            <w:proofErr w:type="spellStart"/>
            <w:r w:rsidRPr="00EA7E56">
              <w:rPr>
                <w:i/>
                <w:iCs/>
                <w:sz w:val="16"/>
                <w:szCs w:val="16"/>
                <w:lang w:val="de-DE"/>
              </w:rPr>
              <w:t>uuringud</w:t>
            </w:r>
            <w:proofErr w:type="spellEnd"/>
            <w:r w:rsidRPr="00EA7E56">
              <w:rPr>
                <w:i/>
                <w:iCs/>
                <w:sz w:val="16"/>
                <w:szCs w:val="16"/>
                <w:lang w:val="de-DE"/>
              </w:rPr>
              <w:t xml:space="preserve">, </w:t>
            </w:r>
            <w:proofErr w:type="spellStart"/>
            <w:r w:rsidRPr="00EA7E56">
              <w:rPr>
                <w:i/>
                <w:iCs/>
                <w:sz w:val="16"/>
                <w:szCs w:val="16"/>
                <w:lang w:val="de-DE"/>
              </w:rPr>
              <w:t>andmete</w:t>
            </w:r>
            <w:proofErr w:type="spellEnd"/>
            <w:r w:rsidRPr="00EA7E56">
              <w:rPr>
                <w:i/>
                <w:iCs/>
                <w:sz w:val="16"/>
                <w:szCs w:val="16"/>
                <w:lang w:val="de-DE"/>
              </w:rPr>
              <w:t xml:space="preserve"> </w:t>
            </w:r>
            <w:proofErr w:type="spellStart"/>
            <w:r w:rsidRPr="00EA7E56">
              <w:rPr>
                <w:i/>
                <w:iCs/>
                <w:sz w:val="16"/>
                <w:szCs w:val="16"/>
                <w:lang w:val="de-DE"/>
              </w:rPr>
              <w:t>kogumine</w:t>
            </w:r>
            <w:proofErr w:type="spellEnd"/>
            <w:r w:rsidRPr="00EA7E56">
              <w:rPr>
                <w:i/>
                <w:iCs/>
                <w:sz w:val="16"/>
                <w:szCs w:val="16"/>
                <w:lang w:val="de-DE"/>
              </w:rPr>
              <w:t xml:space="preserve"> </w:t>
            </w:r>
          </w:p>
        </w:tc>
        <w:tc>
          <w:tcPr>
            <w:tcW w:w="1730" w:type="dxa"/>
          </w:tcPr>
          <w:p w14:paraId="62DE5051" w14:textId="77777777" w:rsidR="00CD12A3" w:rsidRPr="000125EF" w:rsidRDefault="00CD12A3" w:rsidP="00CD12A3">
            <w:pPr>
              <w:rPr>
                <w:rFonts w:eastAsia="Times New Roman"/>
                <w:i/>
                <w:iCs/>
                <w:noProof/>
                <w:sz w:val="16"/>
                <w:szCs w:val="16"/>
              </w:rPr>
            </w:pPr>
            <w:r w:rsidRPr="000125EF">
              <w:rPr>
                <w:rFonts w:eastAsia="Times New Roman"/>
                <w:i/>
                <w:iCs/>
                <w:noProof/>
                <w:sz w:val="16"/>
                <w:szCs w:val="16"/>
              </w:rPr>
              <w:t>003</w:t>
            </w:r>
          </w:p>
        </w:tc>
        <w:tc>
          <w:tcPr>
            <w:tcW w:w="3339" w:type="dxa"/>
          </w:tcPr>
          <w:p w14:paraId="05BC2D1D" w14:textId="468944E0" w:rsidR="00CD12A3" w:rsidRPr="00EA7E56" w:rsidRDefault="00576B99" w:rsidP="00CD12A3">
            <w:pPr>
              <w:jc w:val="right"/>
              <w:rPr>
                <w:rFonts w:eastAsia="Times New Roman"/>
                <w:i/>
                <w:iCs/>
                <w:noProof/>
                <w:sz w:val="16"/>
                <w:szCs w:val="16"/>
              </w:rPr>
            </w:pPr>
            <w:ins w:id="974" w:author="Ave Osman" w:date="2025-07-18T10:51:00Z" w16du:dateUtc="2025-07-18T07:51:00Z">
              <w:r>
                <w:rPr>
                  <w:rFonts w:eastAsia="Times New Roman"/>
                  <w:i/>
                  <w:iCs/>
                  <w:noProof/>
                  <w:sz w:val="16"/>
                  <w:szCs w:val="16"/>
                </w:rPr>
                <w:t xml:space="preserve">178 982,86 </w:t>
              </w:r>
            </w:ins>
            <w:del w:id="975" w:author="Ave Osman" w:date="2025-07-18T10:51:00Z" w16du:dateUtc="2025-07-18T07:51:00Z">
              <w:r w:rsidR="00116D57" w:rsidRPr="00EA7E56">
                <w:rPr>
                  <w:rFonts w:eastAsia="Times New Roman"/>
                  <w:i/>
                  <w:iCs/>
                  <w:noProof/>
                  <w:sz w:val="16"/>
                  <w:szCs w:val="16"/>
                </w:rPr>
                <w:delText>47 868,47</w:delText>
              </w:r>
            </w:del>
          </w:p>
        </w:tc>
      </w:tr>
      <w:tr w:rsidR="00CD12A3" w:rsidRPr="008507A7" w14:paraId="40322024" w14:textId="77777777" w:rsidTr="00CD12A3">
        <w:tc>
          <w:tcPr>
            <w:tcW w:w="4253" w:type="dxa"/>
          </w:tcPr>
          <w:p w14:paraId="78E7F6CB" w14:textId="77777777" w:rsidR="00CD12A3" w:rsidRPr="000125EF" w:rsidRDefault="00CD12A3" w:rsidP="00CD12A3">
            <w:pPr>
              <w:jc w:val="left"/>
              <w:rPr>
                <w:rFonts w:eastAsia="Times New Roman"/>
                <w:i/>
                <w:iCs/>
                <w:noProof/>
                <w:sz w:val="16"/>
                <w:szCs w:val="16"/>
              </w:rPr>
            </w:pPr>
            <w:proofErr w:type="spellStart"/>
            <w:r w:rsidRPr="000125EF">
              <w:rPr>
                <w:i/>
                <w:iCs/>
                <w:sz w:val="16"/>
                <w:szCs w:val="16"/>
              </w:rPr>
              <w:t>Suutlikkuse</w:t>
            </w:r>
            <w:proofErr w:type="spellEnd"/>
            <w:r w:rsidRPr="000125EF">
              <w:rPr>
                <w:i/>
                <w:iCs/>
                <w:sz w:val="16"/>
                <w:szCs w:val="16"/>
              </w:rPr>
              <w:t xml:space="preserve"> </w:t>
            </w:r>
            <w:proofErr w:type="spellStart"/>
            <w:r w:rsidRPr="000125EF">
              <w:rPr>
                <w:i/>
                <w:iCs/>
                <w:sz w:val="16"/>
                <w:szCs w:val="16"/>
              </w:rPr>
              <w:t>suurendamine</w:t>
            </w:r>
            <w:proofErr w:type="spellEnd"/>
          </w:p>
        </w:tc>
        <w:tc>
          <w:tcPr>
            <w:tcW w:w="1730" w:type="dxa"/>
          </w:tcPr>
          <w:p w14:paraId="75F3C41A" w14:textId="77777777" w:rsidR="00CD12A3" w:rsidRPr="000125EF" w:rsidRDefault="00CD12A3" w:rsidP="00CD12A3">
            <w:pPr>
              <w:rPr>
                <w:rFonts w:eastAsia="Times New Roman"/>
                <w:i/>
                <w:iCs/>
                <w:noProof/>
                <w:sz w:val="16"/>
                <w:szCs w:val="16"/>
              </w:rPr>
            </w:pPr>
            <w:r w:rsidRPr="000125EF">
              <w:rPr>
                <w:rFonts w:eastAsia="Times New Roman"/>
                <w:i/>
                <w:iCs/>
                <w:noProof/>
                <w:sz w:val="16"/>
                <w:szCs w:val="16"/>
              </w:rPr>
              <w:t>004</w:t>
            </w:r>
          </w:p>
        </w:tc>
        <w:tc>
          <w:tcPr>
            <w:tcW w:w="3339" w:type="dxa"/>
          </w:tcPr>
          <w:p w14:paraId="23B70B1D" w14:textId="0CD47D1D" w:rsidR="00CD12A3" w:rsidRPr="00EA7E56" w:rsidRDefault="00576B99" w:rsidP="00CD12A3">
            <w:pPr>
              <w:jc w:val="right"/>
              <w:rPr>
                <w:rFonts w:eastAsia="Times New Roman"/>
                <w:i/>
                <w:iCs/>
                <w:noProof/>
                <w:sz w:val="16"/>
                <w:szCs w:val="16"/>
              </w:rPr>
            </w:pPr>
            <w:ins w:id="976" w:author="Ave Osman" w:date="2025-07-18T10:51:00Z" w16du:dateUtc="2025-07-18T07:51:00Z">
              <w:r>
                <w:rPr>
                  <w:rFonts w:eastAsia="Times New Roman"/>
                  <w:i/>
                  <w:iCs/>
                  <w:noProof/>
                  <w:sz w:val="16"/>
                  <w:szCs w:val="16"/>
                </w:rPr>
                <w:t>178</w:t>
              </w:r>
            </w:ins>
            <w:ins w:id="977" w:author="Ave Osman" w:date="2025-07-18T10:52:00Z" w16du:dateUtc="2025-07-18T07:52:00Z">
              <w:r>
                <w:rPr>
                  <w:rFonts w:eastAsia="Times New Roman"/>
                  <w:i/>
                  <w:iCs/>
                  <w:noProof/>
                  <w:sz w:val="16"/>
                  <w:szCs w:val="16"/>
                </w:rPr>
                <w:t> </w:t>
              </w:r>
            </w:ins>
            <w:ins w:id="978" w:author="Ave Osman" w:date="2025-07-18T10:51:00Z" w16du:dateUtc="2025-07-18T07:51:00Z">
              <w:r>
                <w:rPr>
                  <w:rFonts w:eastAsia="Times New Roman"/>
                  <w:i/>
                  <w:iCs/>
                  <w:noProof/>
                  <w:sz w:val="16"/>
                  <w:szCs w:val="16"/>
                </w:rPr>
                <w:t>982</w:t>
              </w:r>
            </w:ins>
            <w:ins w:id="979" w:author="Ave Osman" w:date="2025-07-18T10:52:00Z" w16du:dateUtc="2025-07-18T07:52:00Z">
              <w:r>
                <w:rPr>
                  <w:rFonts w:eastAsia="Times New Roman"/>
                  <w:i/>
                  <w:iCs/>
                  <w:noProof/>
                  <w:sz w:val="16"/>
                  <w:szCs w:val="16"/>
                </w:rPr>
                <w:t xml:space="preserve">,86 </w:t>
              </w:r>
            </w:ins>
            <w:del w:id="980" w:author="Ave Osman" w:date="2025-07-18T10:52:00Z" w16du:dateUtc="2025-07-18T07:52:00Z">
              <w:r w:rsidR="00116D57" w:rsidRPr="00EA7E56">
                <w:rPr>
                  <w:rFonts w:eastAsia="Times New Roman"/>
                  <w:i/>
                  <w:iCs/>
                  <w:noProof/>
                  <w:sz w:val="16"/>
                  <w:szCs w:val="16"/>
                </w:rPr>
                <w:delText>47 868,47</w:delText>
              </w:r>
            </w:del>
          </w:p>
        </w:tc>
      </w:tr>
      <w:bookmarkEnd w:id="969"/>
    </w:tbl>
    <w:p w14:paraId="15B32B31" w14:textId="5C15F570" w:rsidR="00E069C7" w:rsidRPr="008F6F06" w:rsidRDefault="00E069C7">
      <w:pPr>
        <w:spacing w:before="0" w:after="200" w:line="276" w:lineRule="auto"/>
        <w:jc w:val="left"/>
        <w:rPr>
          <w:del w:id="981" w:author="Ave Osman" w:date="2025-07-21T12:25:00Z" w16du:dateUtc="2025-07-21T09:25:00Z"/>
          <w:rFonts w:eastAsia="Times New Roman"/>
          <w:b/>
          <w:iCs/>
          <w:noProof/>
          <w:szCs w:val="24"/>
          <w:lang w:val="et-EE"/>
        </w:rPr>
      </w:pPr>
      <w:del w:id="982" w:author="Ave Osman" w:date="2025-07-21T12:25:00Z" w16du:dateUtc="2025-07-21T09:25:00Z">
        <w:r w:rsidRPr="008F6F06">
          <w:rPr>
            <w:rFonts w:eastAsia="Times New Roman"/>
            <w:b/>
            <w:iCs/>
            <w:noProof/>
            <w:szCs w:val="24"/>
            <w:lang w:val="et-EE"/>
          </w:rPr>
          <w:br w:type="page"/>
        </w:r>
      </w:del>
    </w:p>
    <w:p w14:paraId="29BF3567" w14:textId="77777777" w:rsidR="00D05CD5" w:rsidRDefault="00D05CD5" w:rsidP="00D57467">
      <w:pPr>
        <w:numPr>
          <w:ilvl w:val="0"/>
          <w:numId w:val="32"/>
        </w:numPr>
        <w:spacing w:before="240" w:after="240"/>
        <w:rPr>
          <w:ins w:id="983" w:author="Ave Osman" w:date="2025-07-21T12:30:00Z" w16du:dateUtc="2025-07-21T09:30:00Z"/>
          <w:rFonts w:eastAsia="Times New Roman"/>
          <w:b/>
          <w:iCs/>
          <w:noProof/>
          <w:szCs w:val="24"/>
          <w:lang w:val="et-EE"/>
        </w:rPr>
        <w:sectPr w:rsidR="00D05CD5" w:rsidSect="004A6E0A">
          <w:type w:val="continuous"/>
          <w:pgSz w:w="11906" w:h="16838" w:code="9"/>
          <w:pgMar w:top="567" w:right="1134" w:bottom="567" w:left="1134" w:header="709" w:footer="709" w:gutter="0"/>
          <w:cols w:space="708"/>
          <w:titlePg/>
          <w:docGrid w:linePitch="360"/>
        </w:sectPr>
      </w:pPr>
    </w:p>
    <w:p w14:paraId="74F59A1E" w14:textId="390526ED" w:rsidR="004144EB" w:rsidRPr="008F6F06" w:rsidRDefault="003C4215" w:rsidP="00D57467">
      <w:pPr>
        <w:numPr>
          <w:ilvl w:val="0"/>
          <w:numId w:val="32"/>
        </w:numPr>
        <w:spacing w:before="240" w:after="240"/>
        <w:rPr>
          <w:rFonts w:eastAsia="Times New Roman"/>
          <w:b/>
          <w:iCs/>
          <w:noProof/>
          <w:szCs w:val="24"/>
          <w:lang w:val="et-EE"/>
        </w:rPr>
      </w:pPr>
      <w:r w:rsidRPr="008F6F06">
        <w:rPr>
          <w:rFonts w:eastAsia="Times New Roman"/>
          <w:b/>
          <w:iCs/>
          <w:noProof/>
          <w:szCs w:val="24"/>
          <w:lang w:val="et-EE"/>
        </w:rPr>
        <w:lastRenderedPageBreak/>
        <w:t>Rahastamiskava</w:t>
      </w:r>
    </w:p>
    <w:p w14:paraId="7D9D71DF" w14:textId="4928815C" w:rsidR="003C4215" w:rsidRPr="008F6F06" w:rsidRDefault="003C4215" w:rsidP="003C4215">
      <w:pPr>
        <w:spacing w:before="240" w:after="240"/>
        <w:ind w:left="360"/>
        <w:rPr>
          <w:rFonts w:eastAsia="Times New Roman"/>
          <w:b/>
          <w:i/>
          <w:iCs/>
          <w:noProof/>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 3 punkt g</w:t>
      </w:r>
    </w:p>
    <w:p w14:paraId="13444CDC" w14:textId="5442889A" w:rsidR="004144EB" w:rsidRPr="008F6F06" w:rsidRDefault="000E6EF4">
      <w:pPr>
        <w:spacing w:before="240" w:after="240"/>
        <w:ind w:left="360"/>
        <w:rPr>
          <w:rFonts w:eastAsia="Times New Roman"/>
          <w:b/>
          <w:iCs/>
          <w:noProof/>
          <w:szCs w:val="24"/>
          <w:lang w:val="et-EE"/>
        </w:rPr>
      </w:pPr>
      <w:r w:rsidRPr="008F6F06">
        <w:rPr>
          <w:rFonts w:eastAsia="Times New Roman"/>
          <w:b/>
          <w:iCs/>
          <w:noProof/>
          <w:szCs w:val="24"/>
          <w:lang w:val="et-EE"/>
        </w:rPr>
        <w:t>3.1.</w:t>
      </w:r>
      <w:r w:rsidR="003C4215" w:rsidRPr="008F6F06">
        <w:rPr>
          <w:rFonts w:eastAsia="Times New Roman"/>
          <w:b/>
          <w:iCs/>
          <w:noProof/>
          <w:szCs w:val="24"/>
          <w:lang w:val="et-EE"/>
        </w:rPr>
        <w:t xml:space="preserve"> Rahalised </w:t>
      </w:r>
      <w:r w:rsidR="00233118">
        <w:rPr>
          <w:rFonts w:eastAsia="Times New Roman"/>
          <w:b/>
          <w:iCs/>
          <w:noProof/>
          <w:szCs w:val="24"/>
          <w:lang w:val="et-EE"/>
        </w:rPr>
        <w:t>assigneeringud</w:t>
      </w:r>
      <w:r w:rsidR="00233118" w:rsidRPr="008F6F06">
        <w:rPr>
          <w:rFonts w:eastAsia="Times New Roman"/>
          <w:b/>
          <w:iCs/>
          <w:noProof/>
          <w:szCs w:val="24"/>
          <w:lang w:val="et-EE"/>
        </w:rPr>
        <w:t xml:space="preserve"> </w:t>
      </w:r>
      <w:r w:rsidR="00FC15F3" w:rsidRPr="008F6F06">
        <w:rPr>
          <w:rFonts w:eastAsia="Times New Roman"/>
          <w:b/>
          <w:iCs/>
          <w:noProof/>
          <w:szCs w:val="24"/>
          <w:lang w:val="et-EE"/>
        </w:rPr>
        <w:t>aastate kaupa</w:t>
      </w:r>
    </w:p>
    <w:p w14:paraId="3FB3422E" w14:textId="71D0DB3A" w:rsidR="00C04661" w:rsidRPr="00FE032F" w:rsidRDefault="00C04661">
      <w:pPr>
        <w:spacing w:before="240" w:after="240"/>
        <w:ind w:left="360"/>
        <w:rPr>
          <w:rFonts w:eastAsia="Times New Roman"/>
          <w:sz w:val="22"/>
          <w:szCs w:val="22"/>
          <w:lang w:val="et-EE"/>
        </w:rPr>
      </w:pPr>
      <w:r w:rsidRPr="008F6F06">
        <w:rPr>
          <w:rFonts w:eastAsia="Times New Roman"/>
          <w:b/>
          <w:iCs/>
          <w:noProof/>
          <w:sz w:val="22"/>
          <w:szCs w:val="22"/>
          <w:lang w:val="et-EE"/>
        </w:rPr>
        <w:t xml:space="preserve">Tabel </w:t>
      </w:r>
      <w:r w:rsidR="0087179D" w:rsidRPr="008F6F06">
        <w:rPr>
          <w:rFonts w:eastAsia="Times New Roman"/>
          <w:b/>
          <w:iCs/>
          <w:noProof/>
          <w:sz w:val="22"/>
          <w:szCs w:val="22"/>
          <w:lang w:val="et-EE"/>
        </w:rPr>
        <w:t>1</w:t>
      </w:r>
      <w:r w:rsidR="00715D99">
        <w:rPr>
          <w:rFonts w:eastAsia="Times New Roman"/>
          <w:b/>
          <w:iCs/>
          <w:noProof/>
          <w:sz w:val="22"/>
          <w:szCs w:val="22"/>
          <w:lang w:val="et-EE"/>
        </w:rPr>
        <w:t>2</w:t>
      </w:r>
      <w:r w:rsidRPr="008F6F06">
        <w:rPr>
          <w:rFonts w:eastAsia="Times New Roman"/>
          <w:b/>
          <w:iCs/>
          <w:noProof/>
          <w:sz w:val="22"/>
          <w:szCs w:val="22"/>
          <w:lang w:val="et-EE"/>
        </w:rPr>
        <w:t xml:space="preserve">. Rahalised </w:t>
      </w:r>
      <w:r w:rsidR="00FF051C">
        <w:rPr>
          <w:rFonts w:eastAsia="Times New Roman"/>
          <w:b/>
          <w:iCs/>
          <w:noProof/>
          <w:sz w:val="22"/>
          <w:szCs w:val="22"/>
          <w:lang w:val="et-EE"/>
        </w:rPr>
        <w:t xml:space="preserve">assigneeringud </w:t>
      </w:r>
      <w:r w:rsidRPr="008F6F06">
        <w:rPr>
          <w:rFonts w:eastAsia="Times New Roman"/>
          <w:b/>
          <w:iCs/>
          <w:noProof/>
          <w:sz w:val="22"/>
          <w:szCs w:val="22"/>
          <w:lang w:val="et-EE"/>
        </w:rPr>
        <w:t>aastate kaupa</w:t>
      </w:r>
      <w:ins w:id="984" w:author="Ave Osman" w:date="2025-07-18T11:06:00Z" w16du:dateUtc="2025-07-18T08:06:00Z">
        <w:r w:rsidR="00795934">
          <w:rPr>
            <w:rFonts w:eastAsia="Times New Roman"/>
            <w:b/>
            <w:iCs/>
            <w:noProof/>
            <w:sz w:val="22"/>
            <w:szCs w:val="22"/>
            <w:lang w:val="et-EE"/>
          </w:rPr>
          <w:t xml:space="preserve"> </w:t>
        </w:r>
        <w:r w:rsidR="00795934">
          <w:rPr>
            <w:rFonts w:eastAsia="Times New Roman"/>
            <w:bCs/>
            <w:iCs/>
            <w:noProof/>
            <w:sz w:val="22"/>
            <w:szCs w:val="22"/>
            <w:lang w:val="et-EE"/>
          </w:rPr>
          <w:t xml:space="preserve">(Selle tabeli </w:t>
        </w:r>
      </w:ins>
      <w:ins w:id="985" w:author="Ave Osman" w:date="2025-07-18T11:07:00Z" w16du:dateUtc="2025-07-18T08:07:00Z">
        <w:r w:rsidR="00795934">
          <w:rPr>
            <w:rFonts w:eastAsia="Times New Roman"/>
            <w:bCs/>
            <w:iCs/>
            <w:noProof/>
            <w:sz w:val="22"/>
            <w:szCs w:val="22"/>
            <w:lang w:val="et-EE"/>
          </w:rPr>
          <w:t>koostab</w:t>
        </w:r>
      </w:ins>
      <w:ins w:id="986" w:author="Ave Osman" w:date="2025-07-18T11:06:00Z" w16du:dateUtc="2025-07-18T08:06:00Z">
        <w:r w:rsidR="00795934">
          <w:rPr>
            <w:rFonts w:eastAsia="Times New Roman"/>
            <w:bCs/>
            <w:iCs/>
            <w:noProof/>
            <w:sz w:val="22"/>
            <w:szCs w:val="22"/>
            <w:lang w:val="et-EE"/>
          </w:rPr>
          <w:t xml:space="preserve"> Euroopa Komisjon)</w:t>
        </w:r>
      </w:ins>
    </w:p>
    <w:tbl>
      <w:tblPr>
        <w:tblStyle w:val="TableGrid"/>
        <w:tblW w:w="14712" w:type="dxa"/>
        <w:tblLook w:val="04A0" w:firstRow="1" w:lastRow="0" w:firstColumn="1" w:lastColumn="0" w:noHBand="0" w:noVBand="1"/>
      </w:tblPr>
      <w:tblGrid>
        <w:gridCol w:w="1271"/>
        <w:gridCol w:w="1843"/>
        <w:gridCol w:w="1701"/>
        <w:gridCol w:w="1701"/>
        <w:gridCol w:w="1701"/>
        <w:gridCol w:w="1559"/>
        <w:gridCol w:w="1559"/>
        <w:gridCol w:w="1534"/>
        <w:gridCol w:w="1843"/>
      </w:tblGrid>
      <w:tr w:rsidR="004144EB" w:rsidRPr="008F6F06" w14:paraId="5305313F" w14:textId="77777777" w:rsidTr="001E1AC0">
        <w:tc>
          <w:tcPr>
            <w:tcW w:w="1271" w:type="dxa"/>
          </w:tcPr>
          <w:p w14:paraId="4C8F19B1" w14:textId="63EEBA8F"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F</w:t>
            </w:r>
            <w:r w:rsidR="00C04661" w:rsidRPr="008F0AF8">
              <w:rPr>
                <w:rFonts w:cs="Times New Roman"/>
                <w:b/>
                <w:noProof/>
                <w:sz w:val="16"/>
                <w:szCs w:val="16"/>
                <w:lang w:val="et-EE"/>
              </w:rPr>
              <w:t>ond</w:t>
            </w:r>
          </w:p>
        </w:tc>
        <w:tc>
          <w:tcPr>
            <w:tcW w:w="1843" w:type="dxa"/>
          </w:tcPr>
          <w:p w14:paraId="28D96E8D" w14:textId="62DE9EA4"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2021</w:t>
            </w:r>
          </w:p>
        </w:tc>
        <w:tc>
          <w:tcPr>
            <w:tcW w:w="1701" w:type="dxa"/>
          </w:tcPr>
          <w:p w14:paraId="3872DA22" w14:textId="2587B95B"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2022</w:t>
            </w:r>
          </w:p>
        </w:tc>
        <w:tc>
          <w:tcPr>
            <w:tcW w:w="1701" w:type="dxa"/>
          </w:tcPr>
          <w:p w14:paraId="29272C0F" w14:textId="0551932C"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2023</w:t>
            </w:r>
          </w:p>
        </w:tc>
        <w:tc>
          <w:tcPr>
            <w:tcW w:w="1701" w:type="dxa"/>
          </w:tcPr>
          <w:p w14:paraId="5ED20FE4" w14:textId="42850D07"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2024</w:t>
            </w:r>
          </w:p>
        </w:tc>
        <w:tc>
          <w:tcPr>
            <w:tcW w:w="1559" w:type="dxa"/>
          </w:tcPr>
          <w:p w14:paraId="3BB892DE" w14:textId="2C909A88"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2025</w:t>
            </w:r>
          </w:p>
        </w:tc>
        <w:tc>
          <w:tcPr>
            <w:tcW w:w="1559" w:type="dxa"/>
          </w:tcPr>
          <w:p w14:paraId="32E71DD9" w14:textId="276A1ABD"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2026</w:t>
            </w:r>
          </w:p>
        </w:tc>
        <w:tc>
          <w:tcPr>
            <w:tcW w:w="1534" w:type="dxa"/>
          </w:tcPr>
          <w:p w14:paraId="6770E772" w14:textId="23985E65" w:rsidR="004144EB" w:rsidRPr="008F0AF8" w:rsidRDefault="000E6EF4">
            <w:pPr>
              <w:pStyle w:val="Text1"/>
              <w:ind w:left="0"/>
              <w:rPr>
                <w:rFonts w:cs="Times New Roman"/>
                <w:b/>
                <w:noProof/>
                <w:sz w:val="16"/>
                <w:szCs w:val="16"/>
                <w:lang w:val="et-EE"/>
              </w:rPr>
            </w:pPr>
            <w:r w:rsidRPr="008F0AF8">
              <w:rPr>
                <w:rFonts w:cs="Times New Roman"/>
                <w:b/>
                <w:noProof/>
                <w:sz w:val="16"/>
                <w:szCs w:val="16"/>
                <w:lang w:val="et-EE"/>
              </w:rPr>
              <w:t>2027</w:t>
            </w:r>
          </w:p>
        </w:tc>
        <w:tc>
          <w:tcPr>
            <w:tcW w:w="1843" w:type="dxa"/>
          </w:tcPr>
          <w:p w14:paraId="716BE38B" w14:textId="59942691" w:rsidR="004144EB" w:rsidRPr="008F0AF8" w:rsidRDefault="00C04661">
            <w:pPr>
              <w:pStyle w:val="Text1"/>
              <w:ind w:left="0"/>
              <w:rPr>
                <w:rFonts w:cs="Times New Roman"/>
                <w:b/>
                <w:noProof/>
                <w:sz w:val="16"/>
                <w:szCs w:val="16"/>
                <w:lang w:val="et-EE"/>
              </w:rPr>
            </w:pPr>
            <w:r w:rsidRPr="008F0AF8">
              <w:rPr>
                <w:rFonts w:cs="Times New Roman"/>
                <w:b/>
                <w:noProof/>
                <w:sz w:val="16"/>
                <w:szCs w:val="16"/>
                <w:lang w:val="et-EE"/>
              </w:rPr>
              <w:t>Kokku</w:t>
            </w:r>
          </w:p>
        </w:tc>
      </w:tr>
      <w:tr w:rsidR="00AC094B" w:rsidRPr="008F6F06" w14:paraId="11DC1E0A" w14:textId="77777777" w:rsidTr="00AC094B">
        <w:tc>
          <w:tcPr>
            <w:tcW w:w="1271" w:type="dxa"/>
          </w:tcPr>
          <w:p w14:paraId="093F3181" w14:textId="013D590F" w:rsidR="00AC094B" w:rsidRPr="00D96DC2" w:rsidRDefault="00AC094B" w:rsidP="00AC094B">
            <w:pPr>
              <w:pStyle w:val="Text1"/>
              <w:ind w:left="0"/>
              <w:rPr>
                <w:bCs/>
                <w:i/>
                <w:noProof/>
                <w:sz w:val="16"/>
                <w:szCs w:val="16"/>
                <w:lang w:val="et-EE"/>
              </w:rPr>
            </w:pPr>
            <w:r w:rsidRPr="00D96DC2">
              <w:rPr>
                <w:bCs/>
                <w:i/>
                <w:noProof/>
                <w:sz w:val="16"/>
                <w:szCs w:val="16"/>
                <w:lang w:val="et-EE"/>
              </w:rPr>
              <w:t>AMIF</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85ADFC1" w14:textId="5FF368AA" w:rsidR="00AC094B" w:rsidRPr="00AC094B" w:rsidRDefault="00AC094B" w:rsidP="00AC094B">
            <w:pPr>
              <w:pStyle w:val="Text1"/>
              <w:ind w:left="0"/>
              <w:rPr>
                <w:bCs/>
                <w:i/>
                <w:noProof/>
                <w:sz w:val="16"/>
                <w:szCs w:val="16"/>
                <w:lang w:val="et-EE"/>
              </w:rPr>
            </w:pPr>
            <w:del w:id="987" w:author="Martin Eber" w:date="2025-07-18T18:04:00Z" w16du:dateUtc="2025-07-18T15:04:00Z">
              <w:r w:rsidRPr="00AC094B" w:rsidDel="008F0AF8">
                <w:rPr>
                  <w:bCs/>
                  <w:i/>
                  <w:noProof/>
                  <w:sz w:val="16"/>
                  <w:szCs w:val="16"/>
                  <w:lang w:val="et-EE"/>
                </w:rPr>
                <w:delText>0,00</w:delText>
              </w:r>
            </w:del>
          </w:p>
        </w:tc>
        <w:tc>
          <w:tcPr>
            <w:tcW w:w="1701" w:type="dxa"/>
            <w:tcBorders>
              <w:top w:val="single" w:sz="4" w:space="0" w:color="auto"/>
              <w:left w:val="nil"/>
              <w:bottom w:val="single" w:sz="4" w:space="0" w:color="auto"/>
              <w:right w:val="single" w:sz="4" w:space="0" w:color="auto"/>
            </w:tcBorders>
            <w:shd w:val="clear" w:color="auto" w:fill="auto"/>
            <w:vAlign w:val="bottom"/>
          </w:tcPr>
          <w:p w14:paraId="3146CA4D" w14:textId="61CF1206" w:rsidR="00AC094B" w:rsidRPr="00AC094B" w:rsidRDefault="00AC094B" w:rsidP="00AC094B">
            <w:pPr>
              <w:pStyle w:val="Text1"/>
              <w:ind w:left="0"/>
              <w:rPr>
                <w:bCs/>
                <w:i/>
                <w:noProof/>
                <w:sz w:val="16"/>
                <w:szCs w:val="16"/>
                <w:lang w:val="et-EE"/>
              </w:rPr>
            </w:pPr>
            <w:del w:id="988" w:author="Martin Eber" w:date="2025-07-18T18:04:00Z" w16du:dateUtc="2025-07-18T15:04:00Z">
              <w:r w:rsidRPr="00AC094B" w:rsidDel="008F0AF8">
                <w:rPr>
                  <w:bCs/>
                  <w:i/>
                  <w:noProof/>
                  <w:sz w:val="16"/>
                  <w:szCs w:val="16"/>
                  <w:lang w:val="et-EE"/>
                </w:rPr>
                <w:delText>2 929 504</w:delText>
              </w:r>
            </w:del>
          </w:p>
        </w:tc>
        <w:tc>
          <w:tcPr>
            <w:tcW w:w="1701" w:type="dxa"/>
            <w:tcBorders>
              <w:top w:val="single" w:sz="4" w:space="0" w:color="auto"/>
              <w:left w:val="nil"/>
              <w:bottom w:val="single" w:sz="4" w:space="0" w:color="auto"/>
              <w:right w:val="single" w:sz="4" w:space="0" w:color="auto"/>
            </w:tcBorders>
            <w:shd w:val="clear" w:color="auto" w:fill="auto"/>
            <w:vAlign w:val="bottom"/>
          </w:tcPr>
          <w:p w14:paraId="03CBC7FD" w14:textId="278CDB8A" w:rsidR="00AC094B" w:rsidRPr="00AC094B" w:rsidRDefault="00AC094B" w:rsidP="00AC094B">
            <w:pPr>
              <w:pStyle w:val="Text1"/>
              <w:ind w:left="0"/>
              <w:rPr>
                <w:bCs/>
                <w:i/>
                <w:noProof/>
                <w:sz w:val="16"/>
                <w:szCs w:val="16"/>
                <w:lang w:val="et-EE"/>
              </w:rPr>
            </w:pPr>
            <w:del w:id="989" w:author="Martin Eber" w:date="2025-07-18T18:04:00Z" w16du:dateUtc="2025-07-18T15:04:00Z">
              <w:r w:rsidRPr="00AC094B" w:rsidDel="008F0AF8">
                <w:rPr>
                  <w:bCs/>
                  <w:i/>
                  <w:noProof/>
                  <w:sz w:val="16"/>
                  <w:szCs w:val="16"/>
                  <w:lang w:val="et-EE"/>
                </w:rPr>
                <w:delText>3 830 921</w:delText>
              </w:r>
            </w:del>
          </w:p>
        </w:tc>
        <w:tc>
          <w:tcPr>
            <w:tcW w:w="1701" w:type="dxa"/>
            <w:tcBorders>
              <w:top w:val="single" w:sz="4" w:space="0" w:color="auto"/>
              <w:left w:val="nil"/>
              <w:bottom w:val="single" w:sz="4" w:space="0" w:color="auto"/>
              <w:right w:val="single" w:sz="4" w:space="0" w:color="auto"/>
            </w:tcBorders>
            <w:shd w:val="clear" w:color="auto" w:fill="auto"/>
            <w:vAlign w:val="bottom"/>
          </w:tcPr>
          <w:p w14:paraId="3BC3EA7C" w14:textId="67579F73" w:rsidR="00AC094B" w:rsidRPr="00AC094B" w:rsidRDefault="00AC094B" w:rsidP="00AC094B">
            <w:pPr>
              <w:pStyle w:val="Text1"/>
              <w:ind w:left="0"/>
              <w:rPr>
                <w:bCs/>
                <w:i/>
                <w:noProof/>
                <w:sz w:val="16"/>
                <w:szCs w:val="16"/>
                <w:lang w:val="et-EE"/>
              </w:rPr>
            </w:pPr>
            <w:del w:id="990" w:author="Martin Eber" w:date="2025-07-18T18:04:00Z" w16du:dateUtc="2025-07-18T15:04:00Z">
              <w:r w:rsidRPr="00AC094B" w:rsidDel="008F0AF8">
                <w:rPr>
                  <w:bCs/>
                  <w:i/>
                  <w:noProof/>
                  <w:sz w:val="16"/>
                  <w:szCs w:val="16"/>
                  <w:lang w:val="et-EE"/>
                </w:rPr>
                <w:delText>3 772 773</w:delText>
              </w:r>
            </w:del>
          </w:p>
        </w:tc>
        <w:tc>
          <w:tcPr>
            <w:tcW w:w="1559" w:type="dxa"/>
            <w:tcBorders>
              <w:top w:val="single" w:sz="4" w:space="0" w:color="auto"/>
              <w:left w:val="nil"/>
              <w:bottom w:val="single" w:sz="4" w:space="0" w:color="auto"/>
              <w:right w:val="single" w:sz="4" w:space="0" w:color="auto"/>
            </w:tcBorders>
            <w:shd w:val="clear" w:color="auto" w:fill="auto"/>
            <w:vAlign w:val="bottom"/>
          </w:tcPr>
          <w:p w14:paraId="66076C03" w14:textId="26821475" w:rsidR="00AC094B" w:rsidRPr="00AC094B" w:rsidRDefault="00AC094B" w:rsidP="00AC094B">
            <w:pPr>
              <w:pStyle w:val="Text1"/>
              <w:ind w:left="0"/>
              <w:rPr>
                <w:bCs/>
                <w:i/>
                <w:noProof/>
                <w:sz w:val="16"/>
                <w:szCs w:val="16"/>
                <w:lang w:val="et-EE"/>
              </w:rPr>
            </w:pPr>
            <w:del w:id="991" w:author="Martin Eber" w:date="2025-07-18T18:04:00Z" w16du:dateUtc="2025-07-18T15:04:00Z">
              <w:r w:rsidRPr="00AC094B" w:rsidDel="008F0AF8">
                <w:rPr>
                  <w:bCs/>
                  <w:i/>
                  <w:noProof/>
                  <w:sz w:val="16"/>
                  <w:szCs w:val="16"/>
                  <w:lang w:val="et-EE"/>
                </w:rPr>
                <w:delText>3 845 046</w:delText>
              </w:r>
            </w:del>
          </w:p>
        </w:tc>
        <w:tc>
          <w:tcPr>
            <w:tcW w:w="1559" w:type="dxa"/>
            <w:tcBorders>
              <w:top w:val="single" w:sz="4" w:space="0" w:color="auto"/>
              <w:left w:val="nil"/>
              <w:bottom w:val="single" w:sz="4" w:space="0" w:color="auto"/>
              <w:right w:val="single" w:sz="4" w:space="0" w:color="auto"/>
            </w:tcBorders>
            <w:shd w:val="clear" w:color="auto" w:fill="auto"/>
            <w:vAlign w:val="bottom"/>
          </w:tcPr>
          <w:p w14:paraId="45C7AE8B" w14:textId="3F727F15" w:rsidR="00AC094B" w:rsidRPr="00AC094B" w:rsidRDefault="00AC094B" w:rsidP="00AC094B">
            <w:pPr>
              <w:pStyle w:val="Text1"/>
              <w:ind w:left="0"/>
              <w:rPr>
                <w:bCs/>
                <w:i/>
                <w:noProof/>
                <w:sz w:val="16"/>
                <w:szCs w:val="16"/>
                <w:lang w:val="et-EE"/>
              </w:rPr>
            </w:pPr>
            <w:del w:id="992" w:author="Martin Eber" w:date="2025-07-18T18:04:00Z" w16du:dateUtc="2025-07-18T15:04:00Z">
              <w:r w:rsidRPr="00AC094B" w:rsidDel="008F0AF8">
                <w:rPr>
                  <w:bCs/>
                  <w:i/>
                  <w:noProof/>
                  <w:sz w:val="16"/>
                  <w:szCs w:val="16"/>
                  <w:lang w:val="et-EE"/>
                </w:rPr>
                <w:delText>3 649 527</w:delText>
              </w:r>
            </w:del>
          </w:p>
        </w:tc>
        <w:tc>
          <w:tcPr>
            <w:tcW w:w="1534" w:type="dxa"/>
            <w:tcBorders>
              <w:top w:val="single" w:sz="4" w:space="0" w:color="auto"/>
              <w:left w:val="nil"/>
              <w:bottom w:val="single" w:sz="4" w:space="0" w:color="auto"/>
              <w:right w:val="single" w:sz="4" w:space="0" w:color="auto"/>
            </w:tcBorders>
            <w:shd w:val="clear" w:color="auto" w:fill="auto"/>
            <w:vAlign w:val="bottom"/>
          </w:tcPr>
          <w:p w14:paraId="187FE337" w14:textId="33A44186" w:rsidR="00AC094B" w:rsidRPr="00AC094B" w:rsidRDefault="00AC094B" w:rsidP="00AC094B">
            <w:pPr>
              <w:pStyle w:val="Text1"/>
              <w:ind w:left="0"/>
              <w:rPr>
                <w:bCs/>
                <w:i/>
                <w:noProof/>
                <w:sz w:val="16"/>
                <w:szCs w:val="16"/>
                <w:lang w:val="et-EE"/>
              </w:rPr>
            </w:pPr>
            <w:del w:id="993" w:author="Martin Eber" w:date="2025-07-18T18:04:00Z" w16du:dateUtc="2025-07-18T15:04:00Z">
              <w:r w:rsidRPr="00AC094B" w:rsidDel="008F0AF8">
                <w:rPr>
                  <w:bCs/>
                  <w:i/>
                  <w:noProof/>
                  <w:sz w:val="16"/>
                  <w:szCs w:val="16"/>
                  <w:lang w:val="et-EE"/>
                </w:rPr>
                <w:delText>3 114 135</w:delText>
              </w:r>
            </w:del>
          </w:p>
        </w:tc>
        <w:tc>
          <w:tcPr>
            <w:tcW w:w="1843" w:type="dxa"/>
            <w:tcBorders>
              <w:top w:val="single" w:sz="4" w:space="0" w:color="auto"/>
              <w:left w:val="nil"/>
              <w:bottom w:val="single" w:sz="4" w:space="0" w:color="auto"/>
              <w:right w:val="single" w:sz="4" w:space="0" w:color="auto"/>
            </w:tcBorders>
            <w:shd w:val="clear" w:color="auto" w:fill="auto"/>
            <w:vAlign w:val="center"/>
          </w:tcPr>
          <w:p w14:paraId="7D3C6ADA" w14:textId="46E0A845" w:rsidR="00AC094B" w:rsidRPr="00AC094B" w:rsidRDefault="00AC094B" w:rsidP="00AC094B">
            <w:pPr>
              <w:pStyle w:val="Text1"/>
              <w:ind w:left="0"/>
              <w:rPr>
                <w:bCs/>
                <w:i/>
                <w:noProof/>
                <w:sz w:val="16"/>
                <w:szCs w:val="16"/>
                <w:lang w:val="et-EE"/>
              </w:rPr>
            </w:pPr>
            <w:del w:id="994" w:author="Martin Eber" w:date="2025-07-18T18:04:00Z" w16du:dateUtc="2025-07-18T15:04:00Z">
              <w:r w:rsidRPr="00AC094B" w:rsidDel="008F0AF8">
                <w:rPr>
                  <w:bCs/>
                  <w:i/>
                  <w:noProof/>
                  <w:sz w:val="16"/>
                  <w:szCs w:val="16"/>
                  <w:lang w:val="et-EE"/>
                </w:rPr>
                <w:delText>21 141 906</w:delText>
              </w:r>
            </w:del>
          </w:p>
        </w:tc>
      </w:tr>
    </w:tbl>
    <w:p w14:paraId="1E7468CF" w14:textId="6CC602B4" w:rsidR="004144EB" w:rsidRPr="008F6F06" w:rsidRDefault="000E6EF4" w:rsidP="00CC27A0">
      <w:pPr>
        <w:spacing w:before="240" w:after="240"/>
        <w:ind w:left="360"/>
        <w:rPr>
          <w:rFonts w:eastAsia="Times New Roman"/>
          <w:b/>
          <w:iCs/>
          <w:noProof/>
          <w:szCs w:val="24"/>
          <w:u w:val="single"/>
          <w:lang w:val="et-EE"/>
        </w:rPr>
      </w:pPr>
      <w:r w:rsidRPr="008F6F06">
        <w:rPr>
          <w:rFonts w:eastAsia="Times New Roman"/>
          <w:b/>
          <w:iCs/>
          <w:noProof/>
          <w:szCs w:val="24"/>
          <w:lang w:val="et-EE"/>
        </w:rPr>
        <w:t>3.2</w:t>
      </w:r>
      <w:r w:rsidR="00B93AFE">
        <w:rPr>
          <w:rFonts w:eastAsia="Times New Roman"/>
          <w:b/>
          <w:iCs/>
          <w:noProof/>
          <w:szCs w:val="24"/>
          <w:lang w:val="et-EE"/>
        </w:rPr>
        <w:t>.</w:t>
      </w:r>
      <w:r w:rsidRPr="008F6F06">
        <w:rPr>
          <w:rFonts w:eastAsia="Times New Roman"/>
          <w:b/>
          <w:iCs/>
          <w:noProof/>
          <w:szCs w:val="24"/>
          <w:lang w:val="et-EE"/>
        </w:rPr>
        <w:t xml:space="preserve"> </w:t>
      </w:r>
      <w:r w:rsidR="00C04661" w:rsidRPr="008F6F06">
        <w:rPr>
          <w:rFonts w:eastAsia="Times New Roman"/>
          <w:b/>
          <w:iCs/>
          <w:noProof/>
          <w:szCs w:val="24"/>
          <w:lang w:val="et-EE"/>
        </w:rPr>
        <w:t xml:space="preserve">Rahalised </w:t>
      </w:r>
      <w:r w:rsidR="003E0C4A">
        <w:rPr>
          <w:rFonts w:eastAsia="Times New Roman"/>
          <w:b/>
          <w:iCs/>
          <w:noProof/>
          <w:szCs w:val="24"/>
          <w:lang w:val="et-EE"/>
        </w:rPr>
        <w:t>eraldised</w:t>
      </w:r>
      <w:r w:rsidR="00C04661" w:rsidRPr="008F6F06">
        <w:rPr>
          <w:rFonts w:eastAsia="Times New Roman"/>
          <w:b/>
          <w:iCs/>
          <w:noProof/>
          <w:szCs w:val="24"/>
          <w:lang w:val="et-EE"/>
        </w:rPr>
        <w:t xml:space="preserve"> kokku</w:t>
      </w:r>
    </w:p>
    <w:p w14:paraId="7B50E748" w14:textId="069C1BC8" w:rsidR="00C04661" w:rsidRPr="008F6F06" w:rsidRDefault="00C04661" w:rsidP="00CC27A0">
      <w:pPr>
        <w:spacing w:before="240" w:after="240"/>
        <w:ind w:left="360"/>
        <w:rPr>
          <w:rFonts w:eastAsia="Times New Roman"/>
          <w:b/>
          <w:iCs/>
          <w:noProof/>
          <w:sz w:val="22"/>
          <w:szCs w:val="22"/>
          <w:lang w:val="et-EE"/>
        </w:rPr>
      </w:pPr>
      <w:r w:rsidRPr="008F6F06">
        <w:rPr>
          <w:rFonts w:eastAsia="Times New Roman"/>
          <w:b/>
          <w:iCs/>
          <w:noProof/>
          <w:sz w:val="22"/>
          <w:szCs w:val="22"/>
          <w:lang w:val="et-EE"/>
        </w:rPr>
        <w:t xml:space="preserve">Tabel </w:t>
      </w:r>
      <w:r w:rsidR="0087179D" w:rsidRPr="008F6F06">
        <w:rPr>
          <w:rFonts w:eastAsia="Times New Roman"/>
          <w:b/>
          <w:iCs/>
          <w:noProof/>
          <w:sz w:val="22"/>
          <w:szCs w:val="22"/>
          <w:lang w:val="et-EE"/>
        </w:rPr>
        <w:t>1</w:t>
      </w:r>
      <w:r w:rsidR="00715D99">
        <w:rPr>
          <w:rFonts w:eastAsia="Times New Roman"/>
          <w:b/>
          <w:iCs/>
          <w:noProof/>
          <w:sz w:val="22"/>
          <w:szCs w:val="22"/>
          <w:lang w:val="et-EE"/>
        </w:rPr>
        <w:t>3</w:t>
      </w:r>
      <w:r w:rsidRPr="008F6F06">
        <w:rPr>
          <w:rFonts w:eastAsia="Times New Roman"/>
          <w:b/>
          <w:iCs/>
          <w:noProof/>
          <w:sz w:val="22"/>
          <w:szCs w:val="22"/>
          <w:lang w:val="et-EE"/>
        </w:rPr>
        <w:t xml:space="preserve">. Kõik rahalised </w:t>
      </w:r>
      <w:r w:rsidR="003E0C4A">
        <w:rPr>
          <w:rFonts w:eastAsia="Times New Roman"/>
          <w:b/>
          <w:iCs/>
          <w:noProof/>
          <w:sz w:val="22"/>
          <w:szCs w:val="22"/>
          <w:lang w:val="et-EE"/>
        </w:rPr>
        <w:t>eraldised</w:t>
      </w:r>
      <w:r w:rsidRPr="008F6F06">
        <w:rPr>
          <w:rFonts w:eastAsia="Times New Roman"/>
          <w:b/>
          <w:iCs/>
          <w:noProof/>
          <w:sz w:val="22"/>
          <w:szCs w:val="22"/>
          <w:lang w:val="et-EE"/>
        </w:rPr>
        <w:t xml:space="preserve"> fondide ja </w:t>
      </w:r>
      <w:r w:rsidR="003E0C4A">
        <w:rPr>
          <w:rFonts w:eastAsia="Times New Roman"/>
          <w:b/>
          <w:iCs/>
          <w:noProof/>
          <w:sz w:val="22"/>
          <w:szCs w:val="22"/>
          <w:lang w:val="et-EE"/>
        </w:rPr>
        <w:t>liikmesriigi osaluste</w:t>
      </w:r>
      <w:r w:rsidRPr="008F6F06">
        <w:rPr>
          <w:rFonts w:eastAsia="Times New Roman"/>
          <w:b/>
          <w:iCs/>
          <w:noProof/>
          <w:sz w:val="22"/>
          <w:szCs w:val="22"/>
          <w:lang w:val="et-EE"/>
        </w:rPr>
        <w:t xml:space="preserve"> kaupa</w:t>
      </w:r>
    </w:p>
    <w:tbl>
      <w:tblPr>
        <w:tblStyle w:val="TableGrid"/>
        <w:tblW w:w="15696" w:type="dxa"/>
        <w:jc w:val="center"/>
        <w:tblLayout w:type="fixed"/>
        <w:tblLook w:val="04A0" w:firstRow="1" w:lastRow="0" w:firstColumn="1" w:lastColumn="0" w:noHBand="0" w:noVBand="1"/>
      </w:tblPr>
      <w:tblGrid>
        <w:gridCol w:w="1838"/>
        <w:gridCol w:w="2835"/>
        <w:gridCol w:w="1701"/>
        <w:gridCol w:w="1418"/>
        <w:gridCol w:w="1275"/>
        <w:gridCol w:w="1276"/>
        <w:gridCol w:w="2126"/>
        <w:gridCol w:w="1418"/>
        <w:gridCol w:w="1809"/>
      </w:tblGrid>
      <w:tr w:rsidR="00171F2D" w:rsidRPr="008F6F06" w14:paraId="0CA008CF" w14:textId="77777777" w:rsidTr="00065C83">
        <w:trPr>
          <w:trHeight w:val="875"/>
          <w:jc w:val="center"/>
        </w:trPr>
        <w:tc>
          <w:tcPr>
            <w:tcW w:w="1838" w:type="dxa"/>
            <w:vMerge w:val="restart"/>
          </w:tcPr>
          <w:p w14:paraId="0BDC2A40" w14:textId="77777777" w:rsidR="00171F2D" w:rsidRPr="00F308B0" w:rsidRDefault="00171F2D" w:rsidP="00171F2D">
            <w:pPr>
              <w:rPr>
                <w:b/>
                <w:noProof/>
                <w:sz w:val="16"/>
                <w:szCs w:val="16"/>
                <w:lang w:val="et-EE"/>
              </w:rPr>
            </w:pPr>
            <w:r w:rsidRPr="00F308B0">
              <w:rPr>
                <w:b/>
                <w:noProof/>
                <w:sz w:val="16"/>
                <w:szCs w:val="16"/>
                <w:lang w:val="et-EE"/>
              </w:rPr>
              <w:br w:type="page"/>
              <w:t>Erieesmärk</w:t>
            </w:r>
          </w:p>
          <w:p w14:paraId="184D9F29" w14:textId="77777777" w:rsidR="00171F2D" w:rsidRPr="00F308B0" w:rsidRDefault="00171F2D" w:rsidP="00171F2D">
            <w:pPr>
              <w:rPr>
                <w:b/>
                <w:noProof/>
                <w:sz w:val="16"/>
                <w:szCs w:val="16"/>
                <w:lang w:val="et-EE"/>
              </w:rPr>
            </w:pPr>
          </w:p>
        </w:tc>
        <w:tc>
          <w:tcPr>
            <w:tcW w:w="2835" w:type="dxa"/>
            <w:vMerge w:val="restart"/>
          </w:tcPr>
          <w:p w14:paraId="74DFAD6D" w14:textId="77777777" w:rsidR="00171F2D" w:rsidRPr="00F308B0" w:rsidRDefault="00171F2D" w:rsidP="00171F2D">
            <w:pPr>
              <w:rPr>
                <w:b/>
                <w:noProof/>
                <w:sz w:val="16"/>
                <w:szCs w:val="16"/>
                <w:lang w:val="et-EE"/>
              </w:rPr>
            </w:pPr>
            <w:r w:rsidRPr="00F308B0">
              <w:rPr>
                <w:b/>
                <w:noProof/>
                <w:sz w:val="16"/>
                <w:szCs w:val="16"/>
                <w:lang w:val="et-EE"/>
              </w:rPr>
              <w:t>Meetme liik</w:t>
            </w:r>
          </w:p>
        </w:tc>
        <w:tc>
          <w:tcPr>
            <w:tcW w:w="1701" w:type="dxa"/>
            <w:vMerge w:val="restart"/>
          </w:tcPr>
          <w:p w14:paraId="440D1E04" w14:textId="77777777" w:rsidR="00171F2D" w:rsidRPr="00F308B0" w:rsidRDefault="00171F2D" w:rsidP="00171F2D">
            <w:pPr>
              <w:rPr>
                <w:b/>
                <w:bCs/>
                <w:noProof/>
                <w:sz w:val="16"/>
                <w:szCs w:val="16"/>
                <w:lang w:val="et-EE"/>
              </w:rPr>
            </w:pPr>
            <w:r w:rsidRPr="00F308B0">
              <w:rPr>
                <w:b/>
                <w:bCs/>
                <w:noProof/>
                <w:sz w:val="16"/>
                <w:szCs w:val="16"/>
                <w:lang w:val="et-EE"/>
              </w:rPr>
              <w:t>Liidu toetuse arvutamise alus (kogusumma või avalik sektor)</w:t>
            </w:r>
          </w:p>
        </w:tc>
        <w:tc>
          <w:tcPr>
            <w:tcW w:w="1418" w:type="dxa"/>
            <w:vMerge w:val="restart"/>
          </w:tcPr>
          <w:p w14:paraId="46455D30" w14:textId="77777777" w:rsidR="00171F2D" w:rsidRPr="00F308B0" w:rsidRDefault="00171F2D" w:rsidP="00171F2D">
            <w:pPr>
              <w:rPr>
                <w:b/>
                <w:bCs/>
                <w:noProof/>
                <w:sz w:val="16"/>
                <w:szCs w:val="16"/>
                <w:lang w:val="et-EE"/>
              </w:rPr>
            </w:pPr>
            <w:r w:rsidRPr="00F308B0">
              <w:rPr>
                <w:b/>
                <w:bCs/>
                <w:noProof/>
                <w:sz w:val="16"/>
                <w:szCs w:val="16"/>
                <w:lang w:val="et-EE"/>
              </w:rPr>
              <w:t>Liidu osalus (a)</w:t>
            </w:r>
          </w:p>
        </w:tc>
        <w:tc>
          <w:tcPr>
            <w:tcW w:w="1275" w:type="dxa"/>
            <w:vMerge w:val="restart"/>
          </w:tcPr>
          <w:p w14:paraId="6E14DD31" w14:textId="77777777" w:rsidR="00171F2D" w:rsidRPr="00F308B0" w:rsidRDefault="00171F2D" w:rsidP="00171F2D">
            <w:pPr>
              <w:rPr>
                <w:b/>
                <w:bCs/>
                <w:noProof/>
                <w:sz w:val="16"/>
                <w:szCs w:val="16"/>
                <w:lang w:val="et-EE"/>
              </w:rPr>
            </w:pPr>
            <w:r w:rsidRPr="00F308B0">
              <w:rPr>
                <w:b/>
                <w:bCs/>
                <w:noProof/>
                <w:sz w:val="16"/>
                <w:szCs w:val="16"/>
                <w:lang w:val="et-EE"/>
              </w:rPr>
              <w:t>Liikmesriigiosalus (b)=(c)+(d)</w:t>
            </w:r>
          </w:p>
        </w:tc>
        <w:tc>
          <w:tcPr>
            <w:tcW w:w="3402" w:type="dxa"/>
            <w:gridSpan w:val="2"/>
          </w:tcPr>
          <w:p w14:paraId="31768A14" w14:textId="77777777" w:rsidR="00171F2D" w:rsidRPr="00F308B0" w:rsidRDefault="00171F2D" w:rsidP="00171F2D">
            <w:pPr>
              <w:rPr>
                <w:b/>
                <w:bCs/>
                <w:noProof/>
                <w:sz w:val="16"/>
                <w:szCs w:val="16"/>
                <w:lang w:val="et-EE"/>
              </w:rPr>
            </w:pPr>
            <w:r w:rsidRPr="00F308B0">
              <w:rPr>
                <w:b/>
                <w:bCs/>
                <w:noProof/>
                <w:sz w:val="16"/>
                <w:szCs w:val="16"/>
                <w:lang w:val="et-EE"/>
              </w:rPr>
              <w:t>Liikmesriigi osaluse esialgne jaotus</w:t>
            </w:r>
          </w:p>
        </w:tc>
        <w:tc>
          <w:tcPr>
            <w:tcW w:w="1418" w:type="dxa"/>
            <w:vMerge w:val="restart"/>
          </w:tcPr>
          <w:p w14:paraId="2B9BDCAF" w14:textId="77777777" w:rsidR="00171F2D" w:rsidRPr="00F308B0" w:rsidRDefault="00171F2D" w:rsidP="00171F2D">
            <w:pPr>
              <w:rPr>
                <w:b/>
                <w:noProof/>
                <w:sz w:val="16"/>
                <w:szCs w:val="16"/>
                <w:lang w:val="et-EE"/>
              </w:rPr>
            </w:pPr>
            <w:r w:rsidRPr="00F308B0">
              <w:rPr>
                <w:b/>
                <w:noProof/>
                <w:sz w:val="16"/>
                <w:szCs w:val="16"/>
                <w:lang w:val="et-EE"/>
              </w:rPr>
              <w:t>Kokku</w:t>
            </w:r>
          </w:p>
          <w:p w14:paraId="156E00FD" w14:textId="77777777" w:rsidR="00171F2D" w:rsidRPr="00F308B0" w:rsidRDefault="00171F2D" w:rsidP="00171F2D">
            <w:pPr>
              <w:rPr>
                <w:b/>
                <w:noProof/>
                <w:sz w:val="16"/>
                <w:szCs w:val="16"/>
                <w:lang w:val="et-EE"/>
              </w:rPr>
            </w:pPr>
            <w:r w:rsidRPr="00F308B0">
              <w:rPr>
                <w:b/>
                <w:noProof/>
                <w:sz w:val="16"/>
                <w:szCs w:val="16"/>
                <w:lang w:val="et-EE"/>
              </w:rPr>
              <w:t>e=(a)+(b)</w:t>
            </w:r>
          </w:p>
        </w:tc>
        <w:tc>
          <w:tcPr>
            <w:tcW w:w="1809" w:type="dxa"/>
            <w:vMerge w:val="restart"/>
          </w:tcPr>
          <w:p w14:paraId="3828B477" w14:textId="35E13D7C" w:rsidR="00171F2D" w:rsidRPr="00F308B0" w:rsidRDefault="00C665B7" w:rsidP="00171F2D">
            <w:pPr>
              <w:rPr>
                <w:b/>
                <w:noProof/>
                <w:sz w:val="16"/>
                <w:szCs w:val="16"/>
                <w:lang w:val="et-EE"/>
              </w:rPr>
            </w:pPr>
            <w:r w:rsidRPr="00F308B0">
              <w:rPr>
                <w:b/>
                <w:noProof/>
                <w:sz w:val="16"/>
                <w:szCs w:val="16"/>
                <w:lang w:val="et-EE"/>
              </w:rPr>
              <w:t>K</w:t>
            </w:r>
            <w:r w:rsidR="00171F2D" w:rsidRPr="00F308B0">
              <w:rPr>
                <w:b/>
                <w:noProof/>
                <w:sz w:val="16"/>
                <w:szCs w:val="16"/>
                <w:lang w:val="et-EE"/>
              </w:rPr>
              <w:t>aasrahastamismäär (f)=(a)/(e)</w:t>
            </w:r>
          </w:p>
        </w:tc>
      </w:tr>
      <w:tr w:rsidR="00E77862" w:rsidRPr="008F6F06" w14:paraId="76159470" w14:textId="77777777" w:rsidTr="00065C83">
        <w:trPr>
          <w:jc w:val="center"/>
        </w:trPr>
        <w:tc>
          <w:tcPr>
            <w:tcW w:w="1838" w:type="dxa"/>
            <w:vMerge/>
          </w:tcPr>
          <w:p w14:paraId="727E9CED" w14:textId="77777777" w:rsidR="00171F2D" w:rsidRPr="008F6F06" w:rsidRDefault="00171F2D" w:rsidP="00171F2D">
            <w:pPr>
              <w:rPr>
                <w:b/>
                <w:noProof/>
                <w:sz w:val="22"/>
                <w:szCs w:val="22"/>
                <w:lang w:val="et-EE"/>
              </w:rPr>
            </w:pPr>
          </w:p>
        </w:tc>
        <w:tc>
          <w:tcPr>
            <w:tcW w:w="2835" w:type="dxa"/>
            <w:vMerge/>
          </w:tcPr>
          <w:p w14:paraId="7E5724FB" w14:textId="77777777" w:rsidR="00171F2D" w:rsidRPr="008F6F06" w:rsidRDefault="00171F2D" w:rsidP="00171F2D">
            <w:pPr>
              <w:rPr>
                <w:b/>
                <w:noProof/>
                <w:sz w:val="22"/>
                <w:szCs w:val="22"/>
                <w:lang w:val="et-EE"/>
              </w:rPr>
            </w:pPr>
          </w:p>
        </w:tc>
        <w:tc>
          <w:tcPr>
            <w:tcW w:w="1701" w:type="dxa"/>
            <w:vMerge/>
          </w:tcPr>
          <w:p w14:paraId="7032BF2C" w14:textId="77777777" w:rsidR="00171F2D" w:rsidRPr="008F6F06" w:rsidRDefault="00171F2D" w:rsidP="00171F2D">
            <w:pPr>
              <w:rPr>
                <w:b/>
                <w:noProof/>
                <w:sz w:val="22"/>
                <w:szCs w:val="22"/>
                <w:lang w:val="et-EE"/>
              </w:rPr>
            </w:pPr>
          </w:p>
        </w:tc>
        <w:tc>
          <w:tcPr>
            <w:tcW w:w="1418" w:type="dxa"/>
            <w:vMerge/>
          </w:tcPr>
          <w:p w14:paraId="65DCDCEA" w14:textId="77777777" w:rsidR="00171F2D" w:rsidRPr="008F6F06" w:rsidRDefault="00171F2D" w:rsidP="00171F2D">
            <w:pPr>
              <w:rPr>
                <w:b/>
                <w:noProof/>
                <w:sz w:val="22"/>
                <w:szCs w:val="22"/>
                <w:lang w:val="et-EE"/>
              </w:rPr>
            </w:pPr>
          </w:p>
        </w:tc>
        <w:tc>
          <w:tcPr>
            <w:tcW w:w="1275" w:type="dxa"/>
            <w:vMerge/>
          </w:tcPr>
          <w:p w14:paraId="6513E66E" w14:textId="77777777" w:rsidR="00171F2D" w:rsidRPr="008F6F06" w:rsidRDefault="00171F2D" w:rsidP="00171F2D">
            <w:pPr>
              <w:rPr>
                <w:b/>
                <w:noProof/>
                <w:sz w:val="22"/>
                <w:szCs w:val="22"/>
                <w:lang w:val="et-EE"/>
              </w:rPr>
            </w:pPr>
          </w:p>
        </w:tc>
        <w:tc>
          <w:tcPr>
            <w:tcW w:w="1276" w:type="dxa"/>
          </w:tcPr>
          <w:p w14:paraId="477BF99B" w14:textId="77777777" w:rsidR="00171F2D" w:rsidRPr="00F308B0" w:rsidRDefault="00171F2D" w:rsidP="00171F2D">
            <w:pPr>
              <w:rPr>
                <w:b/>
                <w:bCs/>
                <w:noProof/>
                <w:sz w:val="16"/>
                <w:szCs w:val="16"/>
                <w:lang w:val="et-EE"/>
              </w:rPr>
            </w:pPr>
            <w:r w:rsidRPr="00F308B0">
              <w:rPr>
                <w:b/>
                <w:bCs/>
                <w:noProof/>
                <w:sz w:val="16"/>
                <w:szCs w:val="16"/>
                <w:lang w:val="et-EE"/>
              </w:rPr>
              <w:t>avalik c)</w:t>
            </w:r>
          </w:p>
        </w:tc>
        <w:tc>
          <w:tcPr>
            <w:tcW w:w="2126" w:type="dxa"/>
          </w:tcPr>
          <w:p w14:paraId="7A237B82" w14:textId="1D009843" w:rsidR="00171F2D" w:rsidRPr="00F308B0" w:rsidRDefault="00171F2D" w:rsidP="00171F2D">
            <w:pPr>
              <w:rPr>
                <w:b/>
                <w:bCs/>
                <w:noProof/>
                <w:sz w:val="16"/>
                <w:szCs w:val="16"/>
                <w:lang w:val="et-EE"/>
              </w:rPr>
            </w:pPr>
            <w:r w:rsidRPr="00F308B0">
              <w:rPr>
                <w:b/>
                <w:bCs/>
                <w:noProof/>
                <w:sz w:val="16"/>
                <w:szCs w:val="16"/>
                <w:lang w:val="et-EE"/>
              </w:rPr>
              <w:t>erasektor d)</w:t>
            </w:r>
          </w:p>
        </w:tc>
        <w:tc>
          <w:tcPr>
            <w:tcW w:w="1418" w:type="dxa"/>
            <w:vMerge/>
          </w:tcPr>
          <w:p w14:paraId="3E462004" w14:textId="77777777" w:rsidR="00171F2D" w:rsidRPr="008F6F06" w:rsidRDefault="00171F2D" w:rsidP="00171F2D">
            <w:pPr>
              <w:rPr>
                <w:b/>
                <w:noProof/>
                <w:sz w:val="22"/>
                <w:szCs w:val="22"/>
                <w:lang w:val="et-EE"/>
              </w:rPr>
            </w:pPr>
          </w:p>
        </w:tc>
        <w:tc>
          <w:tcPr>
            <w:tcW w:w="1809" w:type="dxa"/>
            <w:vMerge/>
          </w:tcPr>
          <w:p w14:paraId="2347019C" w14:textId="77777777" w:rsidR="00171F2D" w:rsidRPr="008F6F06" w:rsidRDefault="00171F2D" w:rsidP="00171F2D">
            <w:pPr>
              <w:rPr>
                <w:b/>
                <w:noProof/>
                <w:sz w:val="22"/>
                <w:szCs w:val="22"/>
                <w:lang w:val="et-EE"/>
              </w:rPr>
            </w:pPr>
          </w:p>
        </w:tc>
      </w:tr>
      <w:tr w:rsidR="00B444C1" w:rsidRPr="008F6F06" w14:paraId="2FAC9041" w14:textId="77777777" w:rsidTr="00065C83">
        <w:trPr>
          <w:jc w:val="center"/>
        </w:trPr>
        <w:tc>
          <w:tcPr>
            <w:tcW w:w="1838" w:type="dxa"/>
          </w:tcPr>
          <w:p w14:paraId="34EC7391"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Erieesmärk 1</w:t>
            </w:r>
          </w:p>
        </w:tc>
        <w:tc>
          <w:tcPr>
            <w:tcW w:w="2835" w:type="dxa"/>
          </w:tcPr>
          <w:p w14:paraId="6E1A4449"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1 kohaselt kaasrahastatavad meetmed</w:t>
            </w:r>
          </w:p>
        </w:tc>
        <w:tc>
          <w:tcPr>
            <w:tcW w:w="1701" w:type="dxa"/>
          </w:tcPr>
          <w:p w14:paraId="00BA90B8" w14:textId="2B3E5818" w:rsidR="00B444C1" w:rsidRPr="00D96DC2" w:rsidRDefault="0087477A" w:rsidP="00D96DC2">
            <w:pPr>
              <w:pStyle w:val="Text1"/>
              <w:ind w:left="0"/>
              <w:rPr>
                <w:bCs/>
                <w:i/>
                <w:noProof/>
                <w:sz w:val="16"/>
                <w:szCs w:val="16"/>
                <w:lang w:val="et-EE"/>
              </w:rPr>
            </w:pPr>
            <w:r w:rsidRPr="00D96DC2">
              <w:rPr>
                <w:bCs/>
                <w:i/>
                <w:noProof/>
                <w:sz w:val="16"/>
                <w:szCs w:val="16"/>
                <w:lang w:val="et-EE"/>
              </w:rPr>
              <w:t>kogusumma</w:t>
            </w:r>
          </w:p>
        </w:tc>
        <w:tc>
          <w:tcPr>
            <w:tcW w:w="1418" w:type="dxa"/>
            <w:tcBorders>
              <w:top w:val="single" w:sz="8" w:space="0" w:color="auto"/>
              <w:left w:val="single" w:sz="4" w:space="0" w:color="auto"/>
              <w:bottom w:val="single" w:sz="4" w:space="0" w:color="auto"/>
              <w:right w:val="single" w:sz="4" w:space="0" w:color="auto"/>
            </w:tcBorders>
            <w:shd w:val="clear" w:color="auto" w:fill="auto"/>
          </w:tcPr>
          <w:p w14:paraId="104EA16A" w14:textId="4034DD56" w:rsidR="00B444C1" w:rsidRPr="00EA7E56" w:rsidRDefault="00750E33" w:rsidP="00D96DC2">
            <w:pPr>
              <w:pStyle w:val="Text1"/>
              <w:ind w:left="0"/>
              <w:rPr>
                <w:bCs/>
                <w:i/>
                <w:noProof/>
                <w:sz w:val="16"/>
                <w:szCs w:val="16"/>
                <w:lang w:val="et-EE"/>
              </w:rPr>
            </w:pPr>
            <w:r w:rsidRPr="00EA7E56">
              <w:rPr>
                <w:bCs/>
                <w:i/>
                <w:noProof/>
                <w:sz w:val="16"/>
                <w:szCs w:val="16"/>
                <w:lang w:val="et-EE"/>
              </w:rPr>
              <w:t>7 015 653,75</w:t>
            </w:r>
          </w:p>
        </w:tc>
        <w:tc>
          <w:tcPr>
            <w:tcW w:w="1275" w:type="dxa"/>
            <w:tcBorders>
              <w:top w:val="single" w:sz="8" w:space="0" w:color="auto"/>
              <w:left w:val="nil"/>
              <w:bottom w:val="single" w:sz="4" w:space="0" w:color="auto"/>
              <w:right w:val="single" w:sz="4" w:space="0" w:color="auto"/>
            </w:tcBorders>
            <w:shd w:val="clear" w:color="auto" w:fill="auto"/>
          </w:tcPr>
          <w:p w14:paraId="33930653" w14:textId="051DE46D" w:rsidR="00750E33" w:rsidRPr="00EA7E56" w:rsidRDefault="00750E33" w:rsidP="00D96DC2">
            <w:pPr>
              <w:pStyle w:val="Text1"/>
              <w:ind w:left="0"/>
              <w:rPr>
                <w:bCs/>
                <w:i/>
                <w:noProof/>
                <w:sz w:val="16"/>
                <w:szCs w:val="16"/>
                <w:lang w:val="et-EE"/>
              </w:rPr>
            </w:pPr>
            <w:r w:rsidRPr="00EA7E56">
              <w:rPr>
                <w:bCs/>
                <w:i/>
                <w:noProof/>
                <w:sz w:val="16"/>
                <w:szCs w:val="16"/>
                <w:lang w:val="et-EE"/>
              </w:rPr>
              <w:t>2 338 551,25</w:t>
            </w:r>
          </w:p>
        </w:tc>
        <w:tc>
          <w:tcPr>
            <w:tcW w:w="1276" w:type="dxa"/>
            <w:tcBorders>
              <w:top w:val="single" w:sz="8" w:space="0" w:color="auto"/>
              <w:left w:val="nil"/>
              <w:bottom w:val="single" w:sz="4" w:space="0" w:color="auto"/>
              <w:right w:val="single" w:sz="4" w:space="0" w:color="auto"/>
            </w:tcBorders>
            <w:shd w:val="clear" w:color="auto" w:fill="auto"/>
          </w:tcPr>
          <w:p w14:paraId="2A666094" w14:textId="369768C1" w:rsidR="00750E33" w:rsidRPr="00EA7E56" w:rsidRDefault="00750E33" w:rsidP="00D96DC2">
            <w:pPr>
              <w:pStyle w:val="Text1"/>
              <w:ind w:left="0"/>
              <w:rPr>
                <w:bCs/>
                <w:i/>
                <w:noProof/>
                <w:sz w:val="16"/>
                <w:szCs w:val="16"/>
                <w:lang w:val="et-EE"/>
              </w:rPr>
            </w:pPr>
            <w:r w:rsidRPr="00EA7E56">
              <w:rPr>
                <w:bCs/>
                <w:i/>
                <w:noProof/>
                <w:sz w:val="16"/>
                <w:szCs w:val="16"/>
                <w:lang w:val="et-EE"/>
              </w:rPr>
              <w:t>2 338 551,25</w:t>
            </w:r>
          </w:p>
        </w:tc>
        <w:tc>
          <w:tcPr>
            <w:tcW w:w="2126" w:type="dxa"/>
            <w:tcBorders>
              <w:top w:val="single" w:sz="8" w:space="0" w:color="auto"/>
              <w:left w:val="nil"/>
              <w:bottom w:val="single" w:sz="4" w:space="0" w:color="auto"/>
              <w:right w:val="single" w:sz="4" w:space="0" w:color="auto"/>
            </w:tcBorders>
            <w:shd w:val="clear" w:color="auto" w:fill="auto"/>
          </w:tcPr>
          <w:p w14:paraId="3493D55C" w14:textId="2576EF2E" w:rsidR="00B444C1" w:rsidRPr="00EA7E56" w:rsidRDefault="00B444C1" w:rsidP="00D96DC2">
            <w:pPr>
              <w:pStyle w:val="Text1"/>
              <w:ind w:left="0"/>
              <w:rPr>
                <w:bCs/>
                <w:i/>
                <w:noProof/>
                <w:sz w:val="16"/>
                <w:szCs w:val="16"/>
                <w:lang w:val="et-EE"/>
              </w:rPr>
            </w:pPr>
            <w:r w:rsidRPr="00EA7E56">
              <w:rPr>
                <w:bCs/>
                <w:i/>
                <w:noProof/>
                <w:sz w:val="16"/>
                <w:szCs w:val="16"/>
                <w:lang w:val="et-EE"/>
              </w:rPr>
              <w:t>0</w:t>
            </w:r>
            <w:r w:rsidR="00BF59D0" w:rsidRPr="00EA7E56">
              <w:rPr>
                <w:bCs/>
                <w:i/>
                <w:noProof/>
                <w:sz w:val="16"/>
                <w:szCs w:val="16"/>
                <w:lang w:val="et-EE"/>
              </w:rPr>
              <w:t>,00</w:t>
            </w:r>
          </w:p>
        </w:tc>
        <w:tc>
          <w:tcPr>
            <w:tcW w:w="1418" w:type="dxa"/>
            <w:tcBorders>
              <w:top w:val="single" w:sz="8" w:space="0" w:color="auto"/>
              <w:left w:val="nil"/>
              <w:bottom w:val="single" w:sz="4" w:space="0" w:color="auto"/>
              <w:right w:val="single" w:sz="4" w:space="0" w:color="auto"/>
            </w:tcBorders>
            <w:shd w:val="clear" w:color="auto" w:fill="auto"/>
          </w:tcPr>
          <w:p w14:paraId="266D0679" w14:textId="7A106A76" w:rsidR="00750E33" w:rsidRPr="00EA7E56" w:rsidRDefault="00750E33" w:rsidP="00D96DC2">
            <w:pPr>
              <w:pStyle w:val="Text1"/>
              <w:ind w:left="0"/>
              <w:rPr>
                <w:bCs/>
                <w:i/>
                <w:noProof/>
                <w:sz w:val="16"/>
                <w:szCs w:val="16"/>
                <w:lang w:val="et-EE"/>
              </w:rPr>
            </w:pPr>
            <w:r w:rsidRPr="00EA7E56">
              <w:rPr>
                <w:bCs/>
                <w:i/>
                <w:noProof/>
                <w:sz w:val="16"/>
                <w:szCs w:val="16"/>
                <w:lang w:val="et-EE"/>
              </w:rPr>
              <w:t>9 354 205,00</w:t>
            </w:r>
          </w:p>
        </w:tc>
        <w:tc>
          <w:tcPr>
            <w:tcW w:w="1809" w:type="dxa"/>
          </w:tcPr>
          <w:p w14:paraId="3F9E1C32" w14:textId="3522A3D7" w:rsidR="00B444C1" w:rsidRPr="00D96DC2" w:rsidRDefault="00B444C1" w:rsidP="00D96DC2">
            <w:pPr>
              <w:pStyle w:val="Text1"/>
              <w:ind w:left="0"/>
              <w:rPr>
                <w:bCs/>
                <w:i/>
                <w:noProof/>
                <w:sz w:val="16"/>
                <w:szCs w:val="16"/>
                <w:lang w:val="et-EE"/>
              </w:rPr>
            </w:pPr>
            <w:r w:rsidRPr="00D96DC2">
              <w:rPr>
                <w:bCs/>
                <w:i/>
                <w:noProof/>
                <w:sz w:val="16"/>
                <w:szCs w:val="16"/>
                <w:lang w:val="et-EE"/>
              </w:rPr>
              <w:t>7</w:t>
            </w:r>
            <w:r w:rsidR="0087477A" w:rsidRPr="00D96DC2">
              <w:rPr>
                <w:bCs/>
                <w:i/>
                <w:noProof/>
                <w:sz w:val="16"/>
                <w:szCs w:val="16"/>
                <w:lang w:val="et-EE"/>
              </w:rPr>
              <w:t>5</w:t>
            </w:r>
          </w:p>
        </w:tc>
      </w:tr>
      <w:tr w:rsidR="00E77862" w:rsidRPr="008F6F06" w14:paraId="66E9E3F8" w14:textId="77777777" w:rsidTr="00065C83">
        <w:trPr>
          <w:jc w:val="center"/>
        </w:trPr>
        <w:tc>
          <w:tcPr>
            <w:tcW w:w="1838" w:type="dxa"/>
          </w:tcPr>
          <w:p w14:paraId="0A26E6EE" w14:textId="77777777" w:rsidR="00171F2D" w:rsidRPr="00D96DC2" w:rsidRDefault="00171F2D" w:rsidP="00D96DC2">
            <w:pPr>
              <w:pStyle w:val="Text1"/>
              <w:ind w:left="0"/>
              <w:rPr>
                <w:bCs/>
                <w:i/>
                <w:noProof/>
                <w:sz w:val="16"/>
                <w:szCs w:val="16"/>
                <w:lang w:val="et-EE"/>
              </w:rPr>
            </w:pPr>
          </w:p>
        </w:tc>
        <w:tc>
          <w:tcPr>
            <w:tcW w:w="2835" w:type="dxa"/>
          </w:tcPr>
          <w:p w14:paraId="1175FFB9" w14:textId="77777777" w:rsidR="00171F2D" w:rsidRPr="00D96DC2" w:rsidRDefault="00171F2D" w:rsidP="00D96DC2">
            <w:pPr>
              <w:pStyle w:val="Text1"/>
              <w:ind w:left="0"/>
              <w:rPr>
                <w:bCs/>
                <w:i/>
                <w:noProof/>
                <w:sz w:val="16"/>
                <w:szCs w:val="16"/>
                <w:lang w:val="et-EE"/>
              </w:rPr>
            </w:pPr>
            <w:r w:rsidRPr="00D96DC2">
              <w:rPr>
                <w:bCs/>
                <w:i/>
                <w:noProof/>
                <w:sz w:val="16"/>
                <w:szCs w:val="16"/>
                <w:lang w:val="et-EE"/>
              </w:rPr>
              <w:t>AMIFi määruse artikli 15 lõike 2 kohaselt kaasrahastatavad meetmed</w:t>
            </w:r>
          </w:p>
        </w:tc>
        <w:tc>
          <w:tcPr>
            <w:tcW w:w="1701" w:type="dxa"/>
          </w:tcPr>
          <w:p w14:paraId="76E005B7" w14:textId="738DE106" w:rsidR="00171F2D"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Pr>
          <w:p w14:paraId="0B482F73" w14:textId="5AD84623" w:rsidR="00171F2D" w:rsidRPr="00EA7E56" w:rsidRDefault="00B444C1" w:rsidP="00D96DC2">
            <w:pPr>
              <w:pStyle w:val="Text1"/>
              <w:ind w:left="0"/>
              <w:rPr>
                <w:bCs/>
                <w:i/>
                <w:noProof/>
                <w:sz w:val="16"/>
                <w:szCs w:val="16"/>
                <w:lang w:val="et-EE"/>
              </w:rPr>
            </w:pPr>
            <w:del w:id="995" w:author="Ave Osman" w:date="2025-07-20T23:22:00Z" w16du:dateUtc="2025-07-20T20:22:00Z">
              <w:r w:rsidRPr="00EA7E56">
                <w:rPr>
                  <w:bCs/>
                  <w:i/>
                  <w:noProof/>
                  <w:sz w:val="16"/>
                  <w:szCs w:val="16"/>
                  <w:lang w:val="et-EE"/>
                </w:rPr>
                <w:delText>-</w:delText>
              </w:r>
            </w:del>
            <w:ins w:id="996" w:author="Martin Eber" w:date="2025-07-18T19:15:00Z" w16du:dateUtc="2025-07-18T16:15:00Z">
              <w:r w:rsidR="00B06011" w:rsidRPr="00B06011">
                <w:rPr>
                  <w:bCs/>
                  <w:i/>
                  <w:noProof/>
                  <w:sz w:val="16"/>
                  <w:szCs w:val="16"/>
                  <w:lang w:val="et-EE"/>
                </w:rPr>
                <w:t>18</w:t>
              </w:r>
              <w:r w:rsidR="00B06011">
                <w:rPr>
                  <w:bCs/>
                  <w:i/>
                  <w:noProof/>
                  <w:sz w:val="16"/>
                  <w:szCs w:val="16"/>
                  <w:lang w:val="et-EE"/>
                </w:rPr>
                <w:t> </w:t>
              </w:r>
              <w:r w:rsidR="00B06011" w:rsidRPr="00B06011">
                <w:rPr>
                  <w:bCs/>
                  <w:i/>
                  <w:noProof/>
                  <w:sz w:val="16"/>
                  <w:szCs w:val="16"/>
                  <w:lang w:val="et-EE"/>
                </w:rPr>
                <w:t>791</w:t>
              </w:r>
              <w:r w:rsidR="00B06011">
                <w:rPr>
                  <w:bCs/>
                  <w:i/>
                  <w:noProof/>
                  <w:sz w:val="16"/>
                  <w:szCs w:val="16"/>
                  <w:lang w:val="et-EE"/>
                </w:rPr>
                <w:t xml:space="preserve"> </w:t>
              </w:r>
              <w:r w:rsidR="00B06011" w:rsidRPr="00B06011">
                <w:rPr>
                  <w:bCs/>
                  <w:i/>
                  <w:noProof/>
                  <w:sz w:val="16"/>
                  <w:szCs w:val="16"/>
                  <w:lang w:val="et-EE"/>
                </w:rPr>
                <w:t>672</w:t>
              </w:r>
              <w:r w:rsidR="00B06011">
                <w:rPr>
                  <w:bCs/>
                  <w:i/>
                  <w:noProof/>
                  <w:sz w:val="16"/>
                  <w:szCs w:val="16"/>
                  <w:lang w:val="et-EE"/>
                </w:rPr>
                <w:t>,</w:t>
              </w:r>
              <w:r w:rsidR="00B06011" w:rsidRPr="00B06011">
                <w:rPr>
                  <w:bCs/>
                  <w:i/>
                  <w:noProof/>
                  <w:sz w:val="16"/>
                  <w:szCs w:val="16"/>
                  <w:lang w:val="et-EE"/>
                </w:rPr>
                <w:t>64</w:t>
              </w:r>
            </w:ins>
          </w:p>
        </w:tc>
        <w:tc>
          <w:tcPr>
            <w:tcW w:w="1275" w:type="dxa"/>
          </w:tcPr>
          <w:p w14:paraId="6B510CE4" w14:textId="4C4FA444" w:rsidR="00171F2D" w:rsidRPr="00EA7E56" w:rsidRDefault="00B06011" w:rsidP="00D96DC2">
            <w:pPr>
              <w:pStyle w:val="Text1"/>
              <w:ind w:left="0"/>
              <w:rPr>
                <w:bCs/>
                <w:i/>
                <w:noProof/>
                <w:sz w:val="16"/>
                <w:szCs w:val="16"/>
                <w:lang w:val="et-EE"/>
              </w:rPr>
            </w:pPr>
            <w:ins w:id="997" w:author="Martin Eber" w:date="2025-07-18T19:16:00Z" w16du:dateUtc="2025-07-18T16:16:00Z">
              <w:r w:rsidRPr="00B06011">
                <w:rPr>
                  <w:bCs/>
                  <w:i/>
                  <w:noProof/>
                  <w:sz w:val="16"/>
                  <w:szCs w:val="16"/>
                  <w:lang w:val="et-EE"/>
                </w:rPr>
                <w:t>2</w:t>
              </w:r>
              <w:r>
                <w:rPr>
                  <w:bCs/>
                  <w:i/>
                  <w:noProof/>
                  <w:sz w:val="16"/>
                  <w:szCs w:val="16"/>
                  <w:lang w:val="et-EE"/>
                </w:rPr>
                <w:t> </w:t>
              </w:r>
              <w:r w:rsidRPr="00B06011">
                <w:rPr>
                  <w:bCs/>
                  <w:i/>
                  <w:noProof/>
                  <w:sz w:val="16"/>
                  <w:szCs w:val="16"/>
                  <w:lang w:val="et-EE"/>
                </w:rPr>
                <w:t>087</w:t>
              </w:r>
              <w:r>
                <w:rPr>
                  <w:bCs/>
                  <w:i/>
                  <w:noProof/>
                  <w:sz w:val="16"/>
                  <w:szCs w:val="16"/>
                  <w:lang w:val="et-EE"/>
                </w:rPr>
                <w:t> </w:t>
              </w:r>
              <w:r w:rsidRPr="00B06011">
                <w:rPr>
                  <w:bCs/>
                  <w:i/>
                  <w:noProof/>
                  <w:sz w:val="16"/>
                  <w:szCs w:val="16"/>
                  <w:lang w:val="et-EE"/>
                </w:rPr>
                <w:t>963</w:t>
              </w:r>
              <w:r>
                <w:rPr>
                  <w:bCs/>
                  <w:i/>
                  <w:noProof/>
                  <w:sz w:val="16"/>
                  <w:szCs w:val="16"/>
                  <w:lang w:val="et-EE"/>
                </w:rPr>
                <w:t>,</w:t>
              </w:r>
              <w:r w:rsidRPr="00B06011">
                <w:rPr>
                  <w:bCs/>
                  <w:i/>
                  <w:noProof/>
                  <w:sz w:val="16"/>
                  <w:szCs w:val="16"/>
                  <w:lang w:val="et-EE"/>
                </w:rPr>
                <w:t>63</w:t>
              </w:r>
            </w:ins>
            <w:del w:id="998" w:author="Martin Eber" w:date="2025-07-18T19:16:00Z" w16du:dateUtc="2025-07-18T16:16:00Z">
              <w:r w:rsidR="00B444C1" w:rsidRPr="00EA7E56" w:rsidDel="00B06011">
                <w:rPr>
                  <w:bCs/>
                  <w:i/>
                  <w:noProof/>
                  <w:sz w:val="16"/>
                  <w:szCs w:val="16"/>
                  <w:lang w:val="et-EE"/>
                </w:rPr>
                <w:delText>-</w:delText>
              </w:r>
            </w:del>
          </w:p>
        </w:tc>
        <w:tc>
          <w:tcPr>
            <w:tcW w:w="1276" w:type="dxa"/>
          </w:tcPr>
          <w:p w14:paraId="1F6876EC" w14:textId="46913398" w:rsidR="00171F2D" w:rsidRPr="00EA7E56" w:rsidRDefault="00B06011" w:rsidP="00D96DC2">
            <w:pPr>
              <w:pStyle w:val="Text1"/>
              <w:ind w:left="0"/>
              <w:rPr>
                <w:bCs/>
                <w:i/>
                <w:noProof/>
                <w:sz w:val="16"/>
                <w:szCs w:val="16"/>
                <w:lang w:val="et-EE"/>
              </w:rPr>
            </w:pPr>
            <w:ins w:id="999" w:author="Martin Eber" w:date="2025-07-18T19:16:00Z" w16du:dateUtc="2025-07-18T16:16:00Z">
              <w:r w:rsidRPr="00B06011">
                <w:rPr>
                  <w:bCs/>
                  <w:i/>
                  <w:noProof/>
                  <w:sz w:val="16"/>
                  <w:szCs w:val="16"/>
                  <w:lang w:val="et-EE"/>
                </w:rPr>
                <w:t>2 087 963,63</w:t>
              </w:r>
              <w:del w:id="1000" w:author="Ave Osman" w:date="2025-07-20T23:22:00Z" w16du:dateUtc="2025-07-20T20:22:00Z">
                <w:r w:rsidRPr="00B06011">
                  <w:rPr>
                    <w:bCs/>
                    <w:i/>
                    <w:noProof/>
                    <w:sz w:val="16"/>
                    <w:szCs w:val="16"/>
                    <w:lang w:val="et-EE"/>
                  </w:rPr>
                  <w:delText>-</w:delText>
                </w:r>
              </w:del>
            </w:ins>
            <w:del w:id="1001" w:author="Ave Osman" w:date="2025-07-20T23:22:00Z" w16du:dateUtc="2025-07-20T20:22:00Z">
              <w:r w:rsidR="00B444C1" w:rsidRPr="00EA7E56" w:rsidDel="00B06011">
                <w:rPr>
                  <w:bCs/>
                  <w:i/>
                  <w:noProof/>
                  <w:sz w:val="16"/>
                  <w:szCs w:val="16"/>
                  <w:lang w:val="et-EE"/>
                </w:rPr>
                <w:delText>-</w:delText>
              </w:r>
            </w:del>
          </w:p>
        </w:tc>
        <w:tc>
          <w:tcPr>
            <w:tcW w:w="2126" w:type="dxa"/>
          </w:tcPr>
          <w:p w14:paraId="05A70B63" w14:textId="47B00872" w:rsidR="00171F2D" w:rsidRPr="00EA7E56" w:rsidRDefault="00B06011" w:rsidP="00D96DC2">
            <w:pPr>
              <w:pStyle w:val="Text1"/>
              <w:ind w:left="0"/>
              <w:rPr>
                <w:bCs/>
                <w:i/>
                <w:noProof/>
                <w:sz w:val="16"/>
                <w:szCs w:val="16"/>
                <w:lang w:val="et-EE"/>
              </w:rPr>
            </w:pPr>
            <w:ins w:id="1002" w:author="Martin Eber" w:date="2025-07-18T19:16:00Z" w16du:dateUtc="2025-07-18T16:16:00Z">
              <w:r w:rsidRPr="00B06011">
                <w:rPr>
                  <w:bCs/>
                  <w:i/>
                  <w:noProof/>
                  <w:sz w:val="16"/>
                  <w:szCs w:val="16"/>
                  <w:lang w:val="et-EE"/>
                </w:rPr>
                <w:t>0,00</w:t>
              </w:r>
            </w:ins>
            <w:del w:id="1003" w:author="Martin Eber" w:date="2025-07-18T19:16:00Z" w16du:dateUtc="2025-07-18T16:16:00Z">
              <w:r w:rsidR="00B444C1" w:rsidRPr="00EA7E56" w:rsidDel="00B06011">
                <w:rPr>
                  <w:bCs/>
                  <w:i/>
                  <w:noProof/>
                  <w:sz w:val="16"/>
                  <w:szCs w:val="16"/>
                  <w:lang w:val="et-EE"/>
                </w:rPr>
                <w:delText>-</w:delText>
              </w:r>
            </w:del>
          </w:p>
        </w:tc>
        <w:tc>
          <w:tcPr>
            <w:tcW w:w="1418" w:type="dxa"/>
          </w:tcPr>
          <w:p w14:paraId="746C8BA9" w14:textId="34E37E4C" w:rsidR="00171F2D" w:rsidRPr="00EA7E56" w:rsidRDefault="00B444C1" w:rsidP="00D96DC2">
            <w:pPr>
              <w:pStyle w:val="Text1"/>
              <w:ind w:left="0"/>
              <w:rPr>
                <w:bCs/>
                <w:i/>
                <w:noProof/>
                <w:sz w:val="16"/>
                <w:szCs w:val="16"/>
                <w:lang w:val="et-EE"/>
              </w:rPr>
            </w:pPr>
            <w:del w:id="1004" w:author="Martin Eber" w:date="2025-07-18T19:16:00Z" w16du:dateUtc="2025-07-18T16:16:00Z">
              <w:r w:rsidRPr="00EA7E56" w:rsidDel="00B06011">
                <w:rPr>
                  <w:bCs/>
                  <w:i/>
                  <w:noProof/>
                  <w:sz w:val="16"/>
                  <w:szCs w:val="16"/>
                  <w:lang w:val="et-EE"/>
                </w:rPr>
                <w:delText>-</w:delText>
              </w:r>
            </w:del>
            <w:ins w:id="1005" w:author="Martin Eber" w:date="2025-07-18T19:16:00Z" w16du:dateUtc="2025-07-18T16:16:00Z">
              <w:r w:rsidR="00B06011">
                <w:rPr>
                  <w:bCs/>
                  <w:i/>
                  <w:noProof/>
                  <w:sz w:val="16"/>
                  <w:szCs w:val="16"/>
                  <w:lang w:val="et-EE"/>
                </w:rPr>
                <w:t>20 879 636,27</w:t>
              </w:r>
            </w:ins>
          </w:p>
        </w:tc>
        <w:tc>
          <w:tcPr>
            <w:tcW w:w="1809" w:type="dxa"/>
          </w:tcPr>
          <w:p w14:paraId="0336C32A" w14:textId="0C22EF92" w:rsidR="00171F2D" w:rsidRPr="00D96DC2" w:rsidRDefault="00B444C1" w:rsidP="00D96DC2">
            <w:pPr>
              <w:pStyle w:val="Text1"/>
              <w:ind w:left="0"/>
              <w:rPr>
                <w:bCs/>
                <w:i/>
                <w:noProof/>
                <w:sz w:val="16"/>
                <w:szCs w:val="16"/>
                <w:lang w:val="et-EE"/>
              </w:rPr>
            </w:pPr>
            <w:del w:id="1006" w:author="Martin Eber" w:date="2025-07-18T19:13:00Z" w16du:dateUtc="2025-07-18T16:13:00Z">
              <w:r w:rsidRPr="00D96DC2" w:rsidDel="00B06011">
                <w:rPr>
                  <w:bCs/>
                  <w:i/>
                  <w:noProof/>
                  <w:sz w:val="16"/>
                  <w:szCs w:val="16"/>
                  <w:lang w:val="et-EE"/>
                </w:rPr>
                <w:delText>-</w:delText>
              </w:r>
            </w:del>
            <w:ins w:id="1007" w:author="Martin Eber" w:date="2025-07-18T19:13:00Z" w16du:dateUtc="2025-07-18T16:13:00Z">
              <w:r w:rsidR="00B06011">
                <w:rPr>
                  <w:bCs/>
                  <w:i/>
                  <w:noProof/>
                  <w:sz w:val="16"/>
                  <w:szCs w:val="16"/>
                  <w:lang w:val="et-EE"/>
                </w:rPr>
                <w:t>90</w:t>
              </w:r>
            </w:ins>
          </w:p>
        </w:tc>
      </w:tr>
      <w:tr w:rsidR="00E77862" w:rsidRPr="008F6F06" w14:paraId="23910C0C" w14:textId="77777777" w:rsidTr="00065C83">
        <w:trPr>
          <w:jc w:val="center"/>
        </w:trPr>
        <w:tc>
          <w:tcPr>
            <w:tcW w:w="1838" w:type="dxa"/>
          </w:tcPr>
          <w:p w14:paraId="35DB8666" w14:textId="77777777" w:rsidR="00171F2D" w:rsidRPr="00D96DC2" w:rsidRDefault="00171F2D" w:rsidP="00D96DC2">
            <w:pPr>
              <w:pStyle w:val="Text1"/>
              <w:ind w:left="0"/>
              <w:rPr>
                <w:bCs/>
                <w:i/>
                <w:noProof/>
                <w:sz w:val="16"/>
                <w:szCs w:val="16"/>
                <w:lang w:val="et-EE"/>
              </w:rPr>
            </w:pPr>
          </w:p>
        </w:tc>
        <w:tc>
          <w:tcPr>
            <w:tcW w:w="2835" w:type="dxa"/>
          </w:tcPr>
          <w:p w14:paraId="41BFD7B6" w14:textId="77777777" w:rsidR="00171F2D" w:rsidRPr="00D96DC2" w:rsidRDefault="00171F2D" w:rsidP="00D96DC2">
            <w:pPr>
              <w:pStyle w:val="Text1"/>
              <w:ind w:left="0"/>
              <w:rPr>
                <w:bCs/>
                <w:i/>
                <w:noProof/>
                <w:sz w:val="16"/>
                <w:szCs w:val="16"/>
                <w:lang w:val="et-EE"/>
              </w:rPr>
            </w:pPr>
            <w:r w:rsidRPr="00D96DC2">
              <w:rPr>
                <w:bCs/>
                <w:i/>
                <w:noProof/>
                <w:sz w:val="16"/>
                <w:szCs w:val="16"/>
                <w:lang w:val="et-EE"/>
              </w:rPr>
              <w:t>AMIFi määruse artikli 15 lõike 3 kohaselt kaasrahastatavad meetmed</w:t>
            </w:r>
          </w:p>
        </w:tc>
        <w:tc>
          <w:tcPr>
            <w:tcW w:w="1701" w:type="dxa"/>
          </w:tcPr>
          <w:p w14:paraId="77C34717" w14:textId="57D19825" w:rsidR="00171F2D"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Pr>
          <w:p w14:paraId="198B45BA" w14:textId="38A3BF0A" w:rsidR="00171F2D"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275" w:type="dxa"/>
          </w:tcPr>
          <w:p w14:paraId="0EFEBA87" w14:textId="7CE4BAD2" w:rsidR="00171F2D"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276" w:type="dxa"/>
          </w:tcPr>
          <w:p w14:paraId="5D468B3B" w14:textId="6DE00279" w:rsidR="00171F2D" w:rsidRPr="00EA7E56" w:rsidRDefault="00B444C1" w:rsidP="00D96DC2">
            <w:pPr>
              <w:pStyle w:val="Text1"/>
              <w:ind w:left="0"/>
              <w:rPr>
                <w:bCs/>
                <w:i/>
                <w:noProof/>
                <w:sz w:val="16"/>
                <w:szCs w:val="16"/>
                <w:lang w:val="et-EE"/>
              </w:rPr>
            </w:pPr>
            <w:r w:rsidRPr="00EA7E56">
              <w:rPr>
                <w:bCs/>
                <w:i/>
                <w:noProof/>
                <w:sz w:val="16"/>
                <w:szCs w:val="16"/>
                <w:lang w:val="et-EE"/>
              </w:rPr>
              <w:t>-</w:t>
            </w:r>
          </w:p>
        </w:tc>
        <w:tc>
          <w:tcPr>
            <w:tcW w:w="2126" w:type="dxa"/>
          </w:tcPr>
          <w:p w14:paraId="76584D7E" w14:textId="45CBC348" w:rsidR="00171F2D"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418" w:type="dxa"/>
          </w:tcPr>
          <w:p w14:paraId="34A1CCAA" w14:textId="350F8D94" w:rsidR="00171F2D"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809" w:type="dxa"/>
          </w:tcPr>
          <w:p w14:paraId="3E357332" w14:textId="5FA4F564" w:rsidR="00171F2D" w:rsidRPr="00D96DC2" w:rsidRDefault="00B444C1" w:rsidP="00D96DC2">
            <w:pPr>
              <w:pStyle w:val="Text1"/>
              <w:ind w:left="0"/>
              <w:rPr>
                <w:bCs/>
                <w:i/>
                <w:noProof/>
                <w:sz w:val="16"/>
                <w:szCs w:val="16"/>
                <w:lang w:val="et-EE"/>
              </w:rPr>
            </w:pPr>
            <w:r w:rsidRPr="00D96DC2">
              <w:rPr>
                <w:bCs/>
                <w:i/>
                <w:noProof/>
                <w:sz w:val="16"/>
                <w:szCs w:val="16"/>
                <w:lang w:val="et-EE"/>
              </w:rPr>
              <w:t>-</w:t>
            </w:r>
          </w:p>
        </w:tc>
      </w:tr>
      <w:tr w:rsidR="00B444C1" w:rsidRPr="008F6F06" w14:paraId="1C10D637" w14:textId="77777777" w:rsidTr="00065C83">
        <w:tblPrEx>
          <w:jc w:val="left"/>
        </w:tblPrEx>
        <w:tc>
          <w:tcPr>
            <w:tcW w:w="1838" w:type="dxa"/>
          </w:tcPr>
          <w:p w14:paraId="0E87FBC2" w14:textId="77777777" w:rsidR="00B444C1" w:rsidRPr="00D96DC2" w:rsidRDefault="00B444C1" w:rsidP="00D96DC2">
            <w:pPr>
              <w:pStyle w:val="Text1"/>
              <w:ind w:left="0"/>
              <w:rPr>
                <w:bCs/>
                <w:i/>
                <w:noProof/>
                <w:sz w:val="16"/>
                <w:szCs w:val="16"/>
                <w:lang w:val="et-EE"/>
              </w:rPr>
            </w:pPr>
          </w:p>
        </w:tc>
        <w:tc>
          <w:tcPr>
            <w:tcW w:w="2835" w:type="dxa"/>
          </w:tcPr>
          <w:p w14:paraId="11D1FB53"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4 kohaselt kaasrahastatavad meetmed</w:t>
            </w:r>
          </w:p>
        </w:tc>
        <w:tc>
          <w:tcPr>
            <w:tcW w:w="1701" w:type="dxa"/>
          </w:tcPr>
          <w:p w14:paraId="3FA35B52" w14:textId="1FCCEE7C"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F32D28" w14:textId="60B83463" w:rsidR="00B444C1" w:rsidRPr="00EA7E56" w:rsidRDefault="00B444C1" w:rsidP="00D96DC2">
            <w:pPr>
              <w:pStyle w:val="Text1"/>
              <w:ind w:left="0"/>
              <w:rPr>
                <w:bCs/>
                <w:i/>
                <w:noProof/>
                <w:sz w:val="16"/>
                <w:szCs w:val="16"/>
                <w:lang w:val="et-EE"/>
              </w:rPr>
            </w:pPr>
            <w:r w:rsidRPr="00EA7E56">
              <w:rPr>
                <w:bCs/>
                <w:i/>
                <w:noProof/>
                <w:sz w:val="16"/>
                <w:szCs w:val="16"/>
                <w:lang w:val="et-EE"/>
              </w:rPr>
              <w:t>232</w:t>
            </w:r>
            <w:r w:rsidR="00BF59D0" w:rsidRPr="00EA7E56">
              <w:rPr>
                <w:bCs/>
                <w:i/>
                <w:noProof/>
                <w:sz w:val="16"/>
                <w:szCs w:val="16"/>
                <w:lang w:val="et-EE"/>
              </w:rPr>
              <w:t xml:space="preserve"> </w:t>
            </w:r>
            <w:r w:rsidRPr="00EA7E56">
              <w:rPr>
                <w:bCs/>
                <w:i/>
                <w:noProof/>
                <w:sz w:val="16"/>
                <w:szCs w:val="16"/>
                <w:lang w:val="et-EE"/>
              </w:rPr>
              <w:t>091,37</w:t>
            </w:r>
          </w:p>
        </w:tc>
        <w:tc>
          <w:tcPr>
            <w:tcW w:w="1275" w:type="dxa"/>
            <w:tcBorders>
              <w:top w:val="single" w:sz="4" w:space="0" w:color="auto"/>
              <w:left w:val="nil"/>
              <w:bottom w:val="single" w:sz="4" w:space="0" w:color="auto"/>
              <w:right w:val="single" w:sz="4" w:space="0" w:color="auto"/>
            </w:tcBorders>
            <w:shd w:val="clear" w:color="auto" w:fill="auto"/>
          </w:tcPr>
          <w:p w14:paraId="2418459A" w14:textId="15BEAAC6" w:rsidR="00B444C1" w:rsidRPr="00EA7E56" w:rsidRDefault="00B444C1" w:rsidP="00D96DC2">
            <w:pPr>
              <w:pStyle w:val="Text1"/>
              <w:ind w:left="0"/>
              <w:rPr>
                <w:bCs/>
                <w:i/>
                <w:noProof/>
                <w:sz w:val="16"/>
                <w:szCs w:val="16"/>
                <w:lang w:val="et-EE"/>
              </w:rPr>
            </w:pPr>
            <w:r w:rsidRPr="00EA7E56">
              <w:rPr>
                <w:bCs/>
                <w:i/>
                <w:noProof/>
                <w:sz w:val="16"/>
                <w:szCs w:val="16"/>
                <w:lang w:val="et-EE"/>
              </w:rPr>
              <w:t>77</w:t>
            </w:r>
            <w:r w:rsidR="00BF59D0" w:rsidRPr="00EA7E56">
              <w:rPr>
                <w:bCs/>
                <w:i/>
                <w:noProof/>
                <w:sz w:val="16"/>
                <w:szCs w:val="16"/>
                <w:lang w:val="et-EE"/>
              </w:rPr>
              <w:t xml:space="preserve"> </w:t>
            </w:r>
            <w:r w:rsidRPr="00EA7E56">
              <w:rPr>
                <w:bCs/>
                <w:i/>
                <w:noProof/>
                <w:sz w:val="16"/>
                <w:szCs w:val="16"/>
                <w:lang w:val="et-EE"/>
              </w:rPr>
              <w:t>363,79</w:t>
            </w:r>
          </w:p>
        </w:tc>
        <w:tc>
          <w:tcPr>
            <w:tcW w:w="1276" w:type="dxa"/>
            <w:tcBorders>
              <w:top w:val="single" w:sz="4" w:space="0" w:color="auto"/>
              <w:left w:val="nil"/>
              <w:bottom w:val="single" w:sz="4" w:space="0" w:color="auto"/>
              <w:right w:val="single" w:sz="4" w:space="0" w:color="auto"/>
            </w:tcBorders>
            <w:shd w:val="clear" w:color="auto" w:fill="auto"/>
          </w:tcPr>
          <w:p w14:paraId="5232F857" w14:textId="4EAA1FD5" w:rsidR="00B444C1" w:rsidRPr="00EA7E56" w:rsidRDefault="00B444C1" w:rsidP="00D96DC2">
            <w:pPr>
              <w:pStyle w:val="Text1"/>
              <w:ind w:left="0"/>
              <w:rPr>
                <w:bCs/>
                <w:i/>
                <w:noProof/>
                <w:sz w:val="16"/>
                <w:szCs w:val="16"/>
                <w:lang w:val="et-EE"/>
              </w:rPr>
            </w:pPr>
            <w:r w:rsidRPr="00EA7E56">
              <w:rPr>
                <w:bCs/>
                <w:i/>
                <w:noProof/>
                <w:sz w:val="16"/>
                <w:szCs w:val="16"/>
                <w:lang w:val="et-EE"/>
              </w:rPr>
              <w:t>77</w:t>
            </w:r>
            <w:r w:rsidR="00BF59D0" w:rsidRPr="00EA7E56">
              <w:rPr>
                <w:bCs/>
                <w:i/>
                <w:noProof/>
                <w:sz w:val="16"/>
                <w:szCs w:val="16"/>
                <w:lang w:val="et-EE"/>
              </w:rPr>
              <w:t xml:space="preserve"> </w:t>
            </w:r>
            <w:r w:rsidRPr="00EA7E56">
              <w:rPr>
                <w:bCs/>
                <w:i/>
                <w:noProof/>
                <w:sz w:val="16"/>
                <w:szCs w:val="16"/>
                <w:lang w:val="et-EE"/>
              </w:rPr>
              <w:t>363,79</w:t>
            </w:r>
          </w:p>
        </w:tc>
        <w:tc>
          <w:tcPr>
            <w:tcW w:w="2126" w:type="dxa"/>
            <w:tcBorders>
              <w:top w:val="single" w:sz="4" w:space="0" w:color="auto"/>
              <w:left w:val="nil"/>
              <w:bottom w:val="single" w:sz="4" w:space="0" w:color="auto"/>
              <w:right w:val="single" w:sz="4" w:space="0" w:color="auto"/>
            </w:tcBorders>
            <w:shd w:val="clear" w:color="auto" w:fill="auto"/>
          </w:tcPr>
          <w:p w14:paraId="086E01D1" w14:textId="5E77A755" w:rsidR="00B444C1" w:rsidRPr="00EA7E56" w:rsidRDefault="00B444C1" w:rsidP="00D96DC2">
            <w:pPr>
              <w:pStyle w:val="Text1"/>
              <w:ind w:left="0"/>
              <w:rPr>
                <w:bCs/>
                <w:i/>
                <w:noProof/>
                <w:sz w:val="16"/>
                <w:szCs w:val="16"/>
                <w:lang w:val="et-EE"/>
              </w:rPr>
            </w:pPr>
            <w:r w:rsidRPr="00EA7E56">
              <w:rPr>
                <w:bCs/>
                <w:i/>
                <w:noProof/>
                <w:sz w:val="16"/>
                <w:szCs w:val="16"/>
                <w:lang w:val="et-EE"/>
              </w:rPr>
              <w:t>0</w:t>
            </w:r>
            <w:r w:rsidR="00BF59D0" w:rsidRPr="00EA7E56">
              <w:rPr>
                <w:bCs/>
                <w:i/>
                <w:noProof/>
                <w:sz w:val="16"/>
                <w:szCs w:val="16"/>
                <w:lang w:val="et-EE"/>
              </w:rPr>
              <w:t>,00</w:t>
            </w:r>
          </w:p>
        </w:tc>
        <w:tc>
          <w:tcPr>
            <w:tcW w:w="1418" w:type="dxa"/>
            <w:tcBorders>
              <w:top w:val="single" w:sz="4" w:space="0" w:color="auto"/>
              <w:left w:val="nil"/>
              <w:bottom w:val="single" w:sz="4" w:space="0" w:color="auto"/>
              <w:right w:val="single" w:sz="4" w:space="0" w:color="auto"/>
            </w:tcBorders>
            <w:shd w:val="clear" w:color="auto" w:fill="auto"/>
          </w:tcPr>
          <w:p w14:paraId="7F486B17" w14:textId="6F94072B" w:rsidR="00B444C1" w:rsidRPr="00EA7E56" w:rsidRDefault="00B444C1" w:rsidP="00D96DC2">
            <w:pPr>
              <w:pStyle w:val="Text1"/>
              <w:ind w:left="0"/>
              <w:rPr>
                <w:bCs/>
                <w:i/>
                <w:noProof/>
                <w:sz w:val="16"/>
                <w:szCs w:val="16"/>
                <w:lang w:val="et-EE"/>
              </w:rPr>
            </w:pPr>
            <w:r w:rsidRPr="00EA7E56">
              <w:rPr>
                <w:bCs/>
                <w:i/>
                <w:noProof/>
                <w:sz w:val="16"/>
                <w:szCs w:val="16"/>
                <w:lang w:val="et-EE"/>
              </w:rPr>
              <w:t>309</w:t>
            </w:r>
            <w:r w:rsidR="00BF59D0" w:rsidRPr="00EA7E56">
              <w:rPr>
                <w:bCs/>
                <w:i/>
                <w:noProof/>
                <w:sz w:val="16"/>
                <w:szCs w:val="16"/>
                <w:lang w:val="et-EE"/>
              </w:rPr>
              <w:t xml:space="preserve"> </w:t>
            </w:r>
            <w:r w:rsidRPr="00EA7E56">
              <w:rPr>
                <w:bCs/>
                <w:i/>
                <w:noProof/>
                <w:sz w:val="16"/>
                <w:szCs w:val="16"/>
                <w:lang w:val="et-EE"/>
              </w:rPr>
              <w:t>455,16</w:t>
            </w:r>
          </w:p>
        </w:tc>
        <w:tc>
          <w:tcPr>
            <w:tcW w:w="1809" w:type="dxa"/>
          </w:tcPr>
          <w:p w14:paraId="18414C17" w14:textId="790F02C5" w:rsidR="00B444C1" w:rsidRPr="00D96DC2" w:rsidRDefault="00B444C1" w:rsidP="00D96DC2">
            <w:pPr>
              <w:pStyle w:val="Text1"/>
              <w:ind w:left="0"/>
              <w:rPr>
                <w:bCs/>
                <w:i/>
                <w:noProof/>
                <w:sz w:val="16"/>
                <w:szCs w:val="16"/>
                <w:lang w:val="et-EE"/>
              </w:rPr>
            </w:pPr>
            <w:r w:rsidRPr="00D96DC2">
              <w:rPr>
                <w:bCs/>
                <w:i/>
                <w:noProof/>
                <w:sz w:val="16"/>
                <w:szCs w:val="16"/>
                <w:lang w:val="et-EE"/>
              </w:rPr>
              <w:t>75</w:t>
            </w:r>
          </w:p>
        </w:tc>
      </w:tr>
      <w:tr w:rsidR="00B444C1" w:rsidRPr="008F6F06" w14:paraId="54C83A9B" w14:textId="77777777" w:rsidTr="00065C83">
        <w:trPr>
          <w:jc w:val="center"/>
        </w:trPr>
        <w:tc>
          <w:tcPr>
            <w:tcW w:w="1838" w:type="dxa"/>
          </w:tcPr>
          <w:p w14:paraId="4CF6B6E0" w14:textId="77777777" w:rsidR="00B444C1" w:rsidRPr="00D96DC2" w:rsidRDefault="00B444C1" w:rsidP="00D96DC2">
            <w:pPr>
              <w:pStyle w:val="Text1"/>
              <w:ind w:left="0"/>
              <w:rPr>
                <w:bCs/>
                <w:i/>
                <w:noProof/>
                <w:sz w:val="16"/>
                <w:szCs w:val="16"/>
                <w:lang w:val="et-EE"/>
              </w:rPr>
            </w:pPr>
          </w:p>
        </w:tc>
        <w:tc>
          <w:tcPr>
            <w:tcW w:w="2835" w:type="dxa"/>
          </w:tcPr>
          <w:p w14:paraId="2FD28060"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5 kohaselt kaasrahastatavad meetmed</w:t>
            </w:r>
          </w:p>
        </w:tc>
        <w:tc>
          <w:tcPr>
            <w:tcW w:w="1701" w:type="dxa"/>
          </w:tcPr>
          <w:p w14:paraId="3993A3EA" w14:textId="758DAD09"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Pr>
          <w:p w14:paraId="700414F5" w14:textId="5666F656" w:rsidR="00B444C1"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275" w:type="dxa"/>
          </w:tcPr>
          <w:p w14:paraId="67A4E9BF" w14:textId="4705287E" w:rsidR="00B444C1"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276" w:type="dxa"/>
          </w:tcPr>
          <w:p w14:paraId="3CA83036" w14:textId="2BEF4F27" w:rsidR="00B444C1" w:rsidRPr="00EA7E56" w:rsidRDefault="00B444C1" w:rsidP="00D96DC2">
            <w:pPr>
              <w:pStyle w:val="Text1"/>
              <w:ind w:left="0"/>
              <w:rPr>
                <w:bCs/>
                <w:i/>
                <w:noProof/>
                <w:sz w:val="16"/>
                <w:szCs w:val="16"/>
                <w:lang w:val="et-EE"/>
              </w:rPr>
            </w:pPr>
            <w:r w:rsidRPr="00EA7E56">
              <w:rPr>
                <w:bCs/>
                <w:i/>
                <w:noProof/>
                <w:sz w:val="16"/>
                <w:szCs w:val="16"/>
                <w:lang w:val="et-EE"/>
              </w:rPr>
              <w:t>-</w:t>
            </w:r>
          </w:p>
        </w:tc>
        <w:tc>
          <w:tcPr>
            <w:tcW w:w="2126" w:type="dxa"/>
          </w:tcPr>
          <w:p w14:paraId="1B4E49B5" w14:textId="16BC5BCB" w:rsidR="00B444C1"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418" w:type="dxa"/>
          </w:tcPr>
          <w:p w14:paraId="256E602D" w14:textId="531A3F4E" w:rsidR="00B444C1" w:rsidRPr="00EA7E56" w:rsidRDefault="00B444C1" w:rsidP="00D96DC2">
            <w:pPr>
              <w:pStyle w:val="Text1"/>
              <w:ind w:left="0"/>
              <w:rPr>
                <w:bCs/>
                <w:i/>
                <w:noProof/>
                <w:sz w:val="16"/>
                <w:szCs w:val="16"/>
                <w:lang w:val="et-EE"/>
              </w:rPr>
            </w:pPr>
            <w:r w:rsidRPr="00EA7E56">
              <w:rPr>
                <w:bCs/>
                <w:i/>
                <w:noProof/>
                <w:sz w:val="16"/>
                <w:szCs w:val="16"/>
                <w:lang w:val="et-EE"/>
              </w:rPr>
              <w:t>-</w:t>
            </w:r>
          </w:p>
        </w:tc>
        <w:tc>
          <w:tcPr>
            <w:tcW w:w="1809" w:type="dxa"/>
          </w:tcPr>
          <w:p w14:paraId="166C5366" w14:textId="30FB74E5" w:rsidR="00B444C1" w:rsidRPr="00D96DC2" w:rsidRDefault="00B444C1" w:rsidP="00D96DC2">
            <w:pPr>
              <w:pStyle w:val="Text1"/>
              <w:ind w:left="0"/>
              <w:rPr>
                <w:bCs/>
                <w:i/>
                <w:noProof/>
                <w:sz w:val="16"/>
                <w:szCs w:val="16"/>
                <w:lang w:val="et-EE"/>
              </w:rPr>
            </w:pPr>
            <w:r w:rsidRPr="00D96DC2">
              <w:rPr>
                <w:bCs/>
                <w:i/>
                <w:noProof/>
                <w:sz w:val="16"/>
                <w:szCs w:val="16"/>
                <w:lang w:val="et-EE"/>
              </w:rPr>
              <w:t>-</w:t>
            </w:r>
          </w:p>
        </w:tc>
      </w:tr>
      <w:tr w:rsidR="00B444C1" w:rsidRPr="008F6F06" w14:paraId="1A59E659" w14:textId="77777777" w:rsidTr="00065C83">
        <w:trPr>
          <w:jc w:val="center"/>
        </w:trPr>
        <w:tc>
          <w:tcPr>
            <w:tcW w:w="1838" w:type="dxa"/>
          </w:tcPr>
          <w:p w14:paraId="207D423F"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lastRenderedPageBreak/>
              <w:t>Erieesmärk 1 kokku</w:t>
            </w:r>
          </w:p>
        </w:tc>
        <w:tc>
          <w:tcPr>
            <w:tcW w:w="2835" w:type="dxa"/>
          </w:tcPr>
          <w:p w14:paraId="006340FC" w14:textId="77777777" w:rsidR="00B444C1" w:rsidRPr="00D96DC2" w:rsidRDefault="00B444C1" w:rsidP="00D96DC2">
            <w:pPr>
              <w:pStyle w:val="Text1"/>
              <w:ind w:left="0"/>
              <w:rPr>
                <w:bCs/>
                <w:i/>
                <w:noProof/>
                <w:sz w:val="16"/>
                <w:szCs w:val="16"/>
                <w:lang w:val="et-EE"/>
              </w:rPr>
            </w:pPr>
          </w:p>
        </w:tc>
        <w:tc>
          <w:tcPr>
            <w:tcW w:w="1701" w:type="dxa"/>
            <w:shd w:val="clear" w:color="auto" w:fill="BFBFBF" w:themeFill="background1" w:themeFillShade="BF"/>
          </w:tcPr>
          <w:p w14:paraId="7AC0ABB5" w14:textId="77777777" w:rsidR="00B444C1" w:rsidRPr="00D96DC2" w:rsidRDefault="00B444C1" w:rsidP="00D96DC2">
            <w:pPr>
              <w:pStyle w:val="Text1"/>
              <w:ind w:left="0"/>
              <w:rPr>
                <w:bCs/>
                <w:i/>
                <w:noProof/>
                <w:sz w:val="16"/>
                <w:szCs w:val="16"/>
                <w:lang w:val="et-EE"/>
              </w:rPr>
            </w:pPr>
          </w:p>
        </w:tc>
        <w:tc>
          <w:tcPr>
            <w:tcW w:w="1418" w:type="dxa"/>
            <w:tcBorders>
              <w:top w:val="single" w:sz="4" w:space="0" w:color="auto"/>
              <w:left w:val="single" w:sz="4" w:space="0" w:color="auto"/>
              <w:bottom w:val="single" w:sz="8" w:space="0" w:color="auto"/>
              <w:right w:val="single" w:sz="4" w:space="0" w:color="auto"/>
            </w:tcBorders>
            <w:shd w:val="clear" w:color="auto" w:fill="auto"/>
          </w:tcPr>
          <w:p w14:paraId="4C882661" w14:textId="3488216D" w:rsidR="00750E33" w:rsidRPr="00EA7E56" w:rsidRDefault="00750E33" w:rsidP="00D96DC2">
            <w:pPr>
              <w:pStyle w:val="Text1"/>
              <w:ind w:left="0"/>
              <w:rPr>
                <w:b/>
                <w:i/>
                <w:noProof/>
                <w:sz w:val="16"/>
                <w:szCs w:val="16"/>
                <w:lang w:val="et-EE"/>
              </w:rPr>
            </w:pPr>
            <w:del w:id="1008" w:author="Martin Eber" w:date="2025-07-18T19:17:00Z" w16du:dateUtc="2025-07-18T16:17:00Z">
              <w:r w:rsidRPr="00EA7E56" w:rsidDel="002D2B55">
                <w:rPr>
                  <w:b/>
                  <w:i/>
                  <w:noProof/>
                  <w:sz w:val="16"/>
                  <w:szCs w:val="16"/>
                  <w:lang w:val="et-EE"/>
                </w:rPr>
                <w:delText>7 247 745,12</w:delText>
              </w:r>
            </w:del>
            <w:ins w:id="1009" w:author="Martin Eber" w:date="2025-07-18T19:17:00Z" w16du:dateUtc="2025-07-18T16:17:00Z">
              <w:r w:rsidR="002D2B55">
                <w:rPr>
                  <w:b/>
                  <w:i/>
                  <w:noProof/>
                  <w:sz w:val="16"/>
                  <w:szCs w:val="16"/>
                  <w:lang w:val="et-EE"/>
                </w:rPr>
                <w:t>26 039 417,76</w:t>
              </w:r>
            </w:ins>
          </w:p>
        </w:tc>
        <w:tc>
          <w:tcPr>
            <w:tcW w:w="1275" w:type="dxa"/>
            <w:tcBorders>
              <w:top w:val="single" w:sz="4" w:space="0" w:color="auto"/>
              <w:left w:val="nil"/>
              <w:bottom w:val="single" w:sz="8" w:space="0" w:color="auto"/>
              <w:right w:val="single" w:sz="4" w:space="0" w:color="auto"/>
            </w:tcBorders>
            <w:shd w:val="clear" w:color="auto" w:fill="auto"/>
          </w:tcPr>
          <w:p w14:paraId="1E35478F" w14:textId="7B5C69AC" w:rsidR="00750E33" w:rsidRPr="00EA7E56" w:rsidRDefault="00750E33" w:rsidP="00D96DC2">
            <w:pPr>
              <w:pStyle w:val="Text1"/>
              <w:ind w:left="0"/>
              <w:rPr>
                <w:b/>
                <w:i/>
                <w:noProof/>
                <w:sz w:val="16"/>
                <w:szCs w:val="16"/>
                <w:lang w:val="et-EE"/>
              </w:rPr>
            </w:pPr>
            <w:del w:id="1010" w:author="Martin Eber" w:date="2025-07-18T19:17:00Z" w16du:dateUtc="2025-07-18T16:17:00Z">
              <w:r w:rsidRPr="00EA7E56" w:rsidDel="002D2B55">
                <w:rPr>
                  <w:b/>
                  <w:i/>
                  <w:noProof/>
                  <w:sz w:val="16"/>
                  <w:szCs w:val="16"/>
                  <w:lang w:val="et-EE"/>
                </w:rPr>
                <w:delText>2 415 915,04</w:delText>
              </w:r>
            </w:del>
            <w:ins w:id="1011" w:author="Martin Eber" w:date="2025-07-18T19:17:00Z" w16du:dateUtc="2025-07-18T16:17:00Z">
              <w:r w:rsidR="002D2B55">
                <w:rPr>
                  <w:b/>
                  <w:i/>
                  <w:noProof/>
                  <w:sz w:val="16"/>
                  <w:szCs w:val="16"/>
                  <w:lang w:val="et-EE"/>
                </w:rPr>
                <w:t>4 503 878,67</w:t>
              </w:r>
            </w:ins>
          </w:p>
        </w:tc>
        <w:tc>
          <w:tcPr>
            <w:tcW w:w="1276" w:type="dxa"/>
            <w:tcBorders>
              <w:top w:val="single" w:sz="4" w:space="0" w:color="auto"/>
              <w:left w:val="nil"/>
              <w:bottom w:val="single" w:sz="8" w:space="0" w:color="auto"/>
              <w:right w:val="single" w:sz="4" w:space="0" w:color="auto"/>
            </w:tcBorders>
            <w:shd w:val="clear" w:color="auto" w:fill="auto"/>
          </w:tcPr>
          <w:p w14:paraId="7D06F723" w14:textId="40AF1CDB" w:rsidR="00750E33" w:rsidRPr="00EA7E56" w:rsidRDefault="002D2B55" w:rsidP="00D96DC2">
            <w:pPr>
              <w:pStyle w:val="Text1"/>
              <w:ind w:left="0"/>
              <w:rPr>
                <w:b/>
                <w:i/>
                <w:noProof/>
                <w:sz w:val="16"/>
                <w:szCs w:val="16"/>
                <w:lang w:val="et-EE"/>
              </w:rPr>
            </w:pPr>
            <w:ins w:id="1012" w:author="Martin Eber" w:date="2025-07-18T19:18:00Z" w16du:dateUtc="2025-07-18T16:18:00Z">
              <w:r w:rsidRPr="002D2B55">
                <w:rPr>
                  <w:b/>
                  <w:i/>
                  <w:noProof/>
                  <w:sz w:val="16"/>
                  <w:szCs w:val="16"/>
                  <w:lang w:val="et-EE"/>
                </w:rPr>
                <w:t>4 503 878,67</w:t>
              </w:r>
            </w:ins>
            <w:ins w:id="1013" w:author="Ave Osman" w:date="2025-07-20T23:23:00Z" w16du:dateUtc="2025-07-20T20:23:00Z">
              <w:r w:rsidR="00FE032F">
                <w:rPr>
                  <w:b/>
                  <w:i/>
                  <w:noProof/>
                  <w:sz w:val="16"/>
                  <w:szCs w:val="16"/>
                  <w:lang w:val="et-EE"/>
                </w:rPr>
                <w:t xml:space="preserve"> </w:t>
              </w:r>
            </w:ins>
            <w:del w:id="1014" w:author="Martin Eber" w:date="2025-07-18T19:18:00Z" w16du:dateUtc="2025-07-18T16:18:00Z">
              <w:r w:rsidR="00750E33" w:rsidRPr="00EA7E56" w:rsidDel="002D2B55">
                <w:rPr>
                  <w:b/>
                  <w:i/>
                  <w:noProof/>
                  <w:sz w:val="16"/>
                  <w:szCs w:val="16"/>
                  <w:lang w:val="et-EE"/>
                </w:rPr>
                <w:delText>2 415 915,04</w:delText>
              </w:r>
            </w:del>
          </w:p>
        </w:tc>
        <w:tc>
          <w:tcPr>
            <w:tcW w:w="2126" w:type="dxa"/>
            <w:tcBorders>
              <w:top w:val="single" w:sz="4" w:space="0" w:color="auto"/>
              <w:left w:val="nil"/>
              <w:bottom w:val="single" w:sz="8" w:space="0" w:color="auto"/>
              <w:right w:val="single" w:sz="4" w:space="0" w:color="auto"/>
            </w:tcBorders>
            <w:shd w:val="clear" w:color="auto" w:fill="auto"/>
          </w:tcPr>
          <w:p w14:paraId="0F43F0C7" w14:textId="24178452" w:rsidR="00B444C1" w:rsidRPr="00EA7E56" w:rsidRDefault="00B444C1" w:rsidP="00D96DC2">
            <w:pPr>
              <w:pStyle w:val="Text1"/>
              <w:ind w:left="0"/>
              <w:rPr>
                <w:b/>
                <w:i/>
                <w:noProof/>
                <w:sz w:val="16"/>
                <w:szCs w:val="16"/>
                <w:lang w:val="et-EE"/>
              </w:rPr>
            </w:pPr>
            <w:r w:rsidRPr="00EA7E56">
              <w:rPr>
                <w:b/>
                <w:i/>
                <w:noProof/>
                <w:sz w:val="16"/>
                <w:szCs w:val="16"/>
                <w:lang w:val="et-EE"/>
              </w:rPr>
              <w:t>0,00</w:t>
            </w:r>
          </w:p>
        </w:tc>
        <w:tc>
          <w:tcPr>
            <w:tcW w:w="1418" w:type="dxa"/>
            <w:tcBorders>
              <w:top w:val="single" w:sz="4" w:space="0" w:color="auto"/>
              <w:left w:val="nil"/>
              <w:bottom w:val="single" w:sz="8" w:space="0" w:color="auto"/>
              <w:right w:val="single" w:sz="4" w:space="0" w:color="auto"/>
            </w:tcBorders>
            <w:shd w:val="clear" w:color="auto" w:fill="auto"/>
          </w:tcPr>
          <w:p w14:paraId="3C78CDE5" w14:textId="66850784" w:rsidR="00750E33" w:rsidRPr="00EA7E56" w:rsidRDefault="00750E33" w:rsidP="00D96DC2">
            <w:pPr>
              <w:pStyle w:val="Text1"/>
              <w:ind w:left="0"/>
              <w:rPr>
                <w:b/>
                <w:i/>
                <w:noProof/>
                <w:sz w:val="16"/>
                <w:szCs w:val="16"/>
                <w:lang w:val="et-EE"/>
              </w:rPr>
            </w:pPr>
            <w:del w:id="1015" w:author="Martin Eber" w:date="2025-07-18T19:18:00Z" w16du:dateUtc="2025-07-18T16:18:00Z">
              <w:r w:rsidRPr="00EA7E56" w:rsidDel="002D2B55">
                <w:rPr>
                  <w:b/>
                  <w:i/>
                  <w:noProof/>
                  <w:sz w:val="16"/>
                  <w:szCs w:val="16"/>
                  <w:lang w:val="et-EE"/>
                </w:rPr>
                <w:delText>9 663 660,16</w:delText>
              </w:r>
            </w:del>
            <w:ins w:id="1016" w:author="Ave Osman" w:date="2025-07-20T23:23:00Z" w16du:dateUtc="2025-07-20T20:23:00Z">
              <w:r w:rsidR="00FE032F">
                <w:rPr>
                  <w:b/>
                  <w:i/>
                  <w:noProof/>
                  <w:sz w:val="16"/>
                  <w:szCs w:val="16"/>
                  <w:lang w:val="et-EE"/>
                </w:rPr>
                <w:t xml:space="preserve"> </w:t>
              </w:r>
            </w:ins>
            <w:ins w:id="1017" w:author="Martin Eber" w:date="2025-07-18T19:18:00Z" w16du:dateUtc="2025-07-18T16:18:00Z">
              <w:r w:rsidR="002D2B55">
                <w:rPr>
                  <w:b/>
                  <w:i/>
                  <w:noProof/>
                  <w:sz w:val="16"/>
                  <w:szCs w:val="16"/>
                  <w:lang w:val="et-EE"/>
                </w:rPr>
                <w:t>30 543 296,43</w:t>
              </w:r>
            </w:ins>
          </w:p>
        </w:tc>
        <w:tc>
          <w:tcPr>
            <w:tcW w:w="1809" w:type="dxa"/>
            <w:shd w:val="clear" w:color="auto" w:fill="BFBFBF" w:themeFill="background1" w:themeFillShade="BF"/>
          </w:tcPr>
          <w:p w14:paraId="017FAE99" w14:textId="77777777" w:rsidR="00B444C1" w:rsidRPr="00D96DC2" w:rsidRDefault="00B444C1" w:rsidP="00D96DC2">
            <w:pPr>
              <w:pStyle w:val="Text1"/>
              <w:ind w:left="0"/>
              <w:rPr>
                <w:bCs/>
                <w:i/>
                <w:noProof/>
                <w:sz w:val="16"/>
                <w:szCs w:val="16"/>
                <w:lang w:val="et-EE"/>
              </w:rPr>
            </w:pPr>
          </w:p>
        </w:tc>
      </w:tr>
      <w:tr w:rsidR="00B444C1" w:rsidRPr="008F6F06" w14:paraId="67350288" w14:textId="77777777" w:rsidTr="00065C83">
        <w:trPr>
          <w:jc w:val="center"/>
        </w:trPr>
        <w:tc>
          <w:tcPr>
            <w:tcW w:w="1838" w:type="dxa"/>
          </w:tcPr>
          <w:p w14:paraId="05E691BE" w14:textId="77777777" w:rsidR="00B444C1" w:rsidRPr="00D96DC2" w:rsidRDefault="00B444C1" w:rsidP="00D96DC2">
            <w:pPr>
              <w:pStyle w:val="Text1"/>
              <w:ind w:left="0"/>
              <w:rPr>
                <w:bCs/>
                <w:i/>
                <w:noProof/>
                <w:sz w:val="16"/>
                <w:szCs w:val="16"/>
                <w:lang w:val="et-EE"/>
              </w:rPr>
            </w:pPr>
            <w:bookmarkStart w:id="1018" w:name="_Hlk88041617"/>
            <w:r w:rsidRPr="00D96DC2">
              <w:rPr>
                <w:bCs/>
                <w:i/>
                <w:noProof/>
                <w:sz w:val="16"/>
                <w:szCs w:val="16"/>
                <w:lang w:val="et-EE"/>
              </w:rPr>
              <w:t>Erieesmärk 2</w:t>
            </w:r>
          </w:p>
        </w:tc>
        <w:tc>
          <w:tcPr>
            <w:tcW w:w="2835" w:type="dxa"/>
          </w:tcPr>
          <w:p w14:paraId="7971E7D8"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1 kohaselt kaasrahastatavad meetmed</w:t>
            </w:r>
          </w:p>
        </w:tc>
        <w:tc>
          <w:tcPr>
            <w:tcW w:w="1701" w:type="dxa"/>
          </w:tcPr>
          <w:p w14:paraId="21D84C68" w14:textId="05912C7D"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8" w:space="0" w:color="auto"/>
              <w:left w:val="single" w:sz="4" w:space="0" w:color="auto"/>
              <w:bottom w:val="single" w:sz="4" w:space="0" w:color="auto"/>
              <w:right w:val="single" w:sz="4" w:space="0" w:color="auto"/>
            </w:tcBorders>
            <w:shd w:val="clear" w:color="auto" w:fill="auto"/>
          </w:tcPr>
          <w:p w14:paraId="01F8087A" w14:textId="5E631127" w:rsidR="00B444C1" w:rsidRPr="00D96DC2" w:rsidRDefault="00B444C1" w:rsidP="00D96DC2">
            <w:pPr>
              <w:pStyle w:val="Text1"/>
              <w:ind w:left="0"/>
              <w:rPr>
                <w:bCs/>
                <w:i/>
                <w:noProof/>
                <w:sz w:val="16"/>
                <w:szCs w:val="16"/>
                <w:lang w:val="et-EE"/>
              </w:rPr>
            </w:pPr>
            <w:r w:rsidRPr="00D96DC2">
              <w:rPr>
                <w:bCs/>
                <w:i/>
                <w:noProof/>
                <w:sz w:val="16"/>
                <w:szCs w:val="16"/>
                <w:lang w:val="et-EE"/>
              </w:rPr>
              <w:t>6</w:t>
            </w:r>
            <w:r w:rsidR="00BF59D0" w:rsidRPr="00D96DC2">
              <w:rPr>
                <w:bCs/>
                <w:i/>
                <w:noProof/>
                <w:sz w:val="16"/>
                <w:szCs w:val="16"/>
                <w:lang w:val="et-EE"/>
              </w:rPr>
              <w:t> </w:t>
            </w:r>
            <w:r w:rsidRPr="00D96DC2">
              <w:rPr>
                <w:bCs/>
                <w:i/>
                <w:noProof/>
                <w:sz w:val="16"/>
                <w:szCs w:val="16"/>
                <w:lang w:val="et-EE"/>
              </w:rPr>
              <w:t>037</w:t>
            </w:r>
            <w:r w:rsidR="00BF59D0" w:rsidRPr="00D96DC2">
              <w:rPr>
                <w:bCs/>
                <w:i/>
                <w:noProof/>
                <w:sz w:val="16"/>
                <w:szCs w:val="16"/>
                <w:lang w:val="et-EE"/>
              </w:rPr>
              <w:t xml:space="preserve"> </w:t>
            </w:r>
            <w:r w:rsidRPr="00D96DC2">
              <w:rPr>
                <w:bCs/>
                <w:i/>
                <w:noProof/>
                <w:sz w:val="16"/>
                <w:szCs w:val="16"/>
                <w:lang w:val="et-EE"/>
              </w:rPr>
              <w:t>500,00</w:t>
            </w:r>
          </w:p>
        </w:tc>
        <w:tc>
          <w:tcPr>
            <w:tcW w:w="1275" w:type="dxa"/>
            <w:tcBorders>
              <w:top w:val="single" w:sz="8" w:space="0" w:color="auto"/>
              <w:left w:val="nil"/>
              <w:bottom w:val="single" w:sz="4" w:space="0" w:color="auto"/>
              <w:right w:val="single" w:sz="4" w:space="0" w:color="auto"/>
            </w:tcBorders>
            <w:shd w:val="clear" w:color="auto" w:fill="auto"/>
          </w:tcPr>
          <w:p w14:paraId="2369E9DE" w14:textId="381511E9" w:rsidR="00B444C1" w:rsidRPr="00D96DC2" w:rsidRDefault="00B444C1" w:rsidP="00D96DC2">
            <w:pPr>
              <w:pStyle w:val="Text1"/>
              <w:ind w:left="0"/>
              <w:rPr>
                <w:bCs/>
                <w:i/>
                <w:noProof/>
                <w:sz w:val="16"/>
                <w:szCs w:val="16"/>
                <w:lang w:val="et-EE"/>
              </w:rPr>
            </w:pPr>
            <w:r w:rsidRPr="00D96DC2">
              <w:rPr>
                <w:bCs/>
                <w:i/>
                <w:noProof/>
                <w:sz w:val="16"/>
                <w:szCs w:val="16"/>
                <w:lang w:val="et-EE"/>
              </w:rPr>
              <w:t>2</w:t>
            </w:r>
            <w:r w:rsidR="00BF59D0" w:rsidRPr="00D96DC2">
              <w:rPr>
                <w:bCs/>
                <w:i/>
                <w:noProof/>
                <w:sz w:val="16"/>
                <w:szCs w:val="16"/>
                <w:lang w:val="et-EE"/>
              </w:rPr>
              <w:t> </w:t>
            </w:r>
            <w:r w:rsidRPr="00D96DC2">
              <w:rPr>
                <w:bCs/>
                <w:i/>
                <w:noProof/>
                <w:sz w:val="16"/>
                <w:szCs w:val="16"/>
                <w:lang w:val="et-EE"/>
              </w:rPr>
              <w:t>012</w:t>
            </w:r>
            <w:r w:rsidR="00BF59D0" w:rsidRPr="00D96DC2">
              <w:rPr>
                <w:bCs/>
                <w:i/>
                <w:noProof/>
                <w:sz w:val="16"/>
                <w:szCs w:val="16"/>
                <w:lang w:val="et-EE"/>
              </w:rPr>
              <w:t xml:space="preserve"> </w:t>
            </w:r>
            <w:r w:rsidRPr="00D96DC2">
              <w:rPr>
                <w:bCs/>
                <w:i/>
                <w:noProof/>
                <w:sz w:val="16"/>
                <w:szCs w:val="16"/>
                <w:lang w:val="et-EE"/>
              </w:rPr>
              <w:t>500,00</w:t>
            </w:r>
          </w:p>
        </w:tc>
        <w:tc>
          <w:tcPr>
            <w:tcW w:w="1276" w:type="dxa"/>
            <w:tcBorders>
              <w:top w:val="single" w:sz="8" w:space="0" w:color="auto"/>
              <w:left w:val="nil"/>
              <w:bottom w:val="single" w:sz="4" w:space="0" w:color="auto"/>
              <w:right w:val="single" w:sz="4" w:space="0" w:color="auto"/>
            </w:tcBorders>
            <w:shd w:val="clear" w:color="auto" w:fill="auto"/>
          </w:tcPr>
          <w:p w14:paraId="313DB04F" w14:textId="7D653EB0" w:rsidR="00B444C1" w:rsidRPr="00D96DC2" w:rsidRDefault="00B444C1" w:rsidP="00D96DC2">
            <w:pPr>
              <w:pStyle w:val="Text1"/>
              <w:ind w:left="0"/>
              <w:rPr>
                <w:bCs/>
                <w:i/>
                <w:noProof/>
                <w:sz w:val="16"/>
                <w:szCs w:val="16"/>
                <w:lang w:val="et-EE"/>
              </w:rPr>
            </w:pPr>
            <w:r w:rsidRPr="00D96DC2">
              <w:rPr>
                <w:bCs/>
                <w:i/>
                <w:noProof/>
                <w:sz w:val="16"/>
                <w:szCs w:val="16"/>
                <w:lang w:val="et-EE"/>
              </w:rPr>
              <w:t>2</w:t>
            </w:r>
            <w:r w:rsidR="00BF59D0" w:rsidRPr="00D96DC2">
              <w:rPr>
                <w:bCs/>
                <w:i/>
                <w:noProof/>
                <w:sz w:val="16"/>
                <w:szCs w:val="16"/>
                <w:lang w:val="et-EE"/>
              </w:rPr>
              <w:t> </w:t>
            </w:r>
            <w:r w:rsidRPr="00D96DC2">
              <w:rPr>
                <w:bCs/>
                <w:i/>
                <w:noProof/>
                <w:sz w:val="16"/>
                <w:szCs w:val="16"/>
                <w:lang w:val="et-EE"/>
              </w:rPr>
              <w:t>012</w:t>
            </w:r>
            <w:r w:rsidR="00BF59D0" w:rsidRPr="00D96DC2">
              <w:rPr>
                <w:bCs/>
                <w:i/>
                <w:noProof/>
                <w:sz w:val="16"/>
                <w:szCs w:val="16"/>
                <w:lang w:val="et-EE"/>
              </w:rPr>
              <w:t xml:space="preserve"> </w:t>
            </w:r>
            <w:r w:rsidRPr="00D96DC2">
              <w:rPr>
                <w:bCs/>
                <w:i/>
                <w:noProof/>
                <w:sz w:val="16"/>
                <w:szCs w:val="16"/>
                <w:lang w:val="et-EE"/>
              </w:rPr>
              <w:t>500,00</w:t>
            </w:r>
          </w:p>
        </w:tc>
        <w:tc>
          <w:tcPr>
            <w:tcW w:w="2126" w:type="dxa"/>
            <w:tcBorders>
              <w:top w:val="single" w:sz="8" w:space="0" w:color="auto"/>
              <w:left w:val="nil"/>
              <w:bottom w:val="single" w:sz="4" w:space="0" w:color="auto"/>
              <w:right w:val="single" w:sz="4" w:space="0" w:color="auto"/>
            </w:tcBorders>
            <w:shd w:val="clear" w:color="auto" w:fill="auto"/>
          </w:tcPr>
          <w:p w14:paraId="26A19C32" w14:textId="6278C1DA" w:rsidR="00B444C1" w:rsidRPr="00D96DC2" w:rsidRDefault="00B444C1" w:rsidP="00D96DC2">
            <w:pPr>
              <w:pStyle w:val="Text1"/>
              <w:ind w:left="0"/>
              <w:rPr>
                <w:bCs/>
                <w:i/>
                <w:noProof/>
                <w:sz w:val="16"/>
                <w:szCs w:val="16"/>
                <w:lang w:val="et-EE"/>
              </w:rPr>
            </w:pPr>
            <w:r w:rsidRPr="00D96DC2">
              <w:rPr>
                <w:bCs/>
                <w:i/>
                <w:noProof/>
                <w:sz w:val="16"/>
                <w:szCs w:val="16"/>
                <w:lang w:val="et-EE"/>
              </w:rPr>
              <w:t>0</w:t>
            </w:r>
            <w:r w:rsidR="00BF59D0" w:rsidRPr="00D96DC2">
              <w:rPr>
                <w:bCs/>
                <w:i/>
                <w:noProof/>
                <w:sz w:val="16"/>
                <w:szCs w:val="16"/>
                <w:lang w:val="et-EE"/>
              </w:rPr>
              <w:t>,00</w:t>
            </w:r>
          </w:p>
        </w:tc>
        <w:tc>
          <w:tcPr>
            <w:tcW w:w="1418" w:type="dxa"/>
            <w:tcBorders>
              <w:top w:val="single" w:sz="8" w:space="0" w:color="auto"/>
              <w:left w:val="nil"/>
              <w:bottom w:val="single" w:sz="4" w:space="0" w:color="auto"/>
              <w:right w:val="single" w:sz="4" w:space="0" w:color="auto"/>
            </w:tcBorders>
            <w:shd w:val="clear" w:color="auto" w:fill="auto"/>
          </w:tcPr>
          <w:p w14:paraId="20F1E74F" w14:textId="25C70FDC" w:rsidR="00B444C1" w:rsidRPr="00D96DC2" w:rsidRDefault="00B444C1" w:rsidP="00D96DC2">
            <w:pPr>
              <w:pStyle w:val="Text1"/>
              <w:ind w:left="0"/>
              <w:rPr>
                <w:bCs/>
                <w:i/>
                <w:noProof/>
                <w:sz w:val="16"/>
                <w:szCs w:val="16"/>
                <w:lang w:val="et-EE"/>
              </w:rPr>
            </w:pPr>
            <w:r w:rsidRPr="00D96DC2">
              <w:rPr>
                <w:bCs/>
                <w:i/>
                <w:noProof/>
                <w:sz w:val="16"/>
                <w:szCs w:val="16"/>
                <w:lang w:val="et-EE"/>
              </w:rPr>
              <w:t>8</w:t>
            </w:r>
            <w:r w:rsidR="00BF59D0" w:rsidRPr="00D96DC2">
              <w:rPr>
                <w:bCs/>
                <w:i/>
                <w:noProof/>
                <w:sz w:val="16"/>
                <w:szCs w:val="16"/>
                <w:lang w:val="et-EE"/>
              </w:rPr>
              <w:t> </w:t>
            </w:r>
            <w:r w:rsidRPr="00D96DC2">
              <w:rPr>
                <w:bCs/>
                <w:i/>
                <w:noProof/>
                <w:sz w:val="16"/>
                <w:szCs w:val="16"/>
                <w:lang w:val="et-EE"/>
              </w:rPr>
              <w:t>050</w:t>
            </w:r>
            <w:r w:rsidR="00BF59D0" w:rsidRPr="00D96DC2">
              <w:rPr>
                <w:bCs/>
                <w:i/>
                <w:noProof/>
                <w:sz w:val="16"/>
                <w:szCs w:val="16"/>
                <w:lang w:val="et-EE"/>
              </w:rPr>
              <w:t xml:space="preserve"> </w:t>
            </w:r>
            <w:r w:rsidRPr="00D96DC2">
              <w:rPr>
                <w:bCs/>
                <w:i/>
                <w:noProof/>
                <w:sz w:val="16"/>
                <w:szCs w:val="16"/>
                <w:lang w:val="et-EE"/>
              </w:rPr>
              <w:t>000,00</w:t>
            </w:r>
          </w:p>
        </w:tc>
        <w:tc>
          <w:tcPr>
            <w:tcW w:w="1809" w:type="dxa"/>
          </w:tcPr>
          <w:p w14:paraId="7B437D90" w14:textId="3453D45F" w:rsidR="00B444C1" w:rsidRPr="00D96DC2" w:rsidRDefault="00B444C1" w:rsidP="00D96DC2">
            <w:pPr>
              <w:pStyle w:val="Text1"/>
              <w:ind w:left="0"/>
              <w:rPr>
                <w:bCs/>
                <w:i/>
                <w:noProof/>
                <w:sz w:val="16"/>
                <w:szCs w:val="16"/>
                <w:lang w:val="et-EE"/>
              </w:rPr>
            </w:pPr>
            <w:r w:rsidRPr="00D96DC2">
              <w:rPr>
                <w:bCs/>
                <w:i/>
                <w:noProof/>
                <w:sz w:val="16"/>
                <w:szCs w:val="16"/>
                <w:lang w:val="et-EE"/>
              </w:rPr>
              <w:t>7</w:t>
            </w:r>
            <w:r w:rsidR="0087477A" w:rsidRPr="00D96DC2">
              <w:rPr>
                <w:bCs/>
                <w:i/>
                <w:noProof/>
                <w:sz w:val="16"/>
                <w:szCs w:val="16"/>
                <w:lang w:val="et-EE"/>
              </w:rPr>
              <w:t>5</w:t>
            </w:r>
          </w:p>
        </w:tc>
      </w:tr>
      <w:tr w:rsidR="00B444C1" w:rsidRPr="008F6F06" w14:paraId="02629C67" w14:textId="77777777" w:rsidTr="00065C83">
        <w:trPr>
          <w:jc w:val="center"/>
        </w:trPr>
        <w:tc>
          <w:tcPr>
            <w:tcW w:w="1838" w:type="dxa"/>
          </w:tcPr>
          <w:p w14:paraId="77AF1A1B" w14:textId="77777777" w:rsidR="00B444C1" w:rsidRPr="00D96DC2" w:rsidRDefault="00B444C1" w:rsidP="00D96DC2">
            <w:pPr>
              <w:pStyle w:val="Text1"/>
              <w:ind w:left="0"/>
              <w:rPr>
                <w:bCs/>
                <w:i/>
                <w:noProof/>
                <w:sz w:val="16"/>
                <w:szCs w:val="16"/>
                <w:lang w:val="et-EE"/>
              </w:rPr>
            </w:pPr>
          </w:p>
        </w:tc>
        <w:tc>
          <w:tcPr>
            <w:tcW w:w="2835" w:type="dxa"/>
          </w:tcPr>
          <w:p w14:paraId="138983EF"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2 kohaselt kaasrahastatavad meetmed</w:t>
            </w:r>
          </w:p>
        </w:tc>
        <w:tc>
          <w:tcPr>
            <w:tcW w:w="1701" w:type="dxa"/>
          </w:tcPr>
          <w:p w14:paraId="1D9720B2" w14:textId="5634822D"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CE2155" w14:textId="7E1AC3BF" w:rsidR="00B444C1" w:rsidRPr="00D96DC2" w:rsidRDefault="002D2B55" w:rsidP="00D96DC2">
            <w:pPr>
              <w:pStyle w:val="Text1"/>
              <w:ind w:left="0"/>
              <w:rPr>
                <w:bCs/>
                <w:i/>
                <w:noProof/>
                <w:sz w:val="16"/>
                <w:szCs w:val="16"/>
                <w:lang w:val="et-EE"/>
              </w:rPr>
            </w:pPr>
            <w:ins w:id="1019" w:author="Martin Eber" w:date="2025-07-18T19:19:00Z" w16du:dateUtc="2025-07-18T16:19:00Z">
              <w:r w:rsidRPr="002D2B55">
                <w:rPr>
                  <w:bCs/>
                  <w:i/>
                  <w:noProof/>
                  <w:sz w:val="16"/>
                  <w:szCs w:val="16"/>
                  <w:lang w:val="et-EE"/>
                </w:rPr>
                <w:t>2</w:t>
              </w:r>
              <w:r>
                <w:rPr>
                  <w:bCs/>
                  <w:i/>
                  <w:noProof/>
                  <w:sz w:val="16"/>
                  <w:szCs w:val="16"/>
                  <w:lang w:val="et-EE"/>
                </w:rPr>
                <w:t> </w:t>
              </w:r>
              <w:r w:rsidRPr="002D2B55">
                <w:rPr>
                  <w:bCs/>
                  <w:i/>
                  <w:noProof/>
                  <w:sz w:val="16"/>
                  <w:szCs w:val="16"/>
                  <w:lang w:val="et-EE"/>
                </w:rPr>
                <w:t>978</w:t>
              </w:r>
            </w:ins>
            <w:ins w:id="1020" w:author="Martin Eber" w:date="2025-07-18T19:20:00Z" w16du:dateUtc="2025-07-18T16:20:00Z">
              <w:r>
                <w:rPr>
                  <w:bCs/>
                  <w:i/>
                  <w:noProof/>
                  <w:sz w:val="16"/>
                  <w:szCs w:val="16"/>
                  <w:lang w:val="et-EE"/>
                </w:rPr>
                <w:t> </w:t>
              </w:r>
            </w:ins>
            <w:ins w:id="1021" w:author="Martin Eber" w:date="2025-07-18T19:19:00Z" w16du:dateUtc="2025-07-18T16:19:00Z">
              <w:r w:rsidRPr="002D2B55">
                <w:rPr>
                  <w:bCs/>
                  <w:i/>
                  <w:noProof/>
                  <w:sz w:val="16"/>
                  <w:szCs w:val="16"/>
                  <w:lang w:val="et-EE"/>
                </w:rPr>
                <w:t>100</w:t>
              </w:r>
            </w:ins>
            <w:ins w:id="1022" w:author="Martin Eber" w:date="2025-07-18T19:20:00Z" w16du:dateUtc="2025-07-18T16:20:00Z">
              <w:r>
                <w:rPr>
                  <w:bCs/>
                  <w:i/>
                  <w:noProof/>
                  <w:sz w:val="16"/>
                  <w:szCs w:val="16"/>
                  <w:lang w:val="et-EE"/>
                </w:rPr>
                <w:t>,00</w:t>
              </w:r>
            </w:ins>
            <w:del w:id="1023" w:author="Martin Eber" w:date="2025-07-18T19:19:00Z" w16du:dateUtc="2025-07-18T16:19:00Z">
              <w:r w:rsidR="00B444C1" w:rsidRPr="00D96DC2" w:rsidDel="002D2B55">
                <w:rPr>
                  <w:bCs/>
                  <w:i/>
                  <w:noProof/>
                  <w:sz w:val="16"/>
                  <w:szCs w:val="16"/>
                  <w:lang w:val="et-EE"/>
                </w:rPr>
                <w:delText>-</w:delText>
              </w:r>
            </w:del>
          </w:p>
        </w:tc>
        <w:tc>
          <w:tcPr>
            <w:tcW w:w="1275" w:type="dxa"/>
            <w:tcBorders>
              <w:top w:val="nil"/>
              <w:left w:val="nil"/>
              <w:bottom w:val="single" w:sz="4" w:space="0" w:color="auto"/>
              <w:right w:val="single" w:sz="4" w:space="0" w:color="auto"/>
            </w:tcBorders>
            <w:shd w:val="clear" w:color="auto" w:fill="auto"/>
          </w:tcPr>
          <w:p w14:paraId="03E19D76" w14:textId="0AC9D43E" w:rsidR="00B444C1" w:rsidRPr="00D96DC2" w:rsidRDefault="002D2B55" w:rsidP="00D96DC2">
            <w:pPr>
              <w:pStyle w:val="Text1"/>
              <w:ind w:left="0"/>
              <w:rPr>
                <w:bCs/>
                <w:i/>
                <w:noProof/>
                <w:sz w:val="16"/>
                <w:szCs w:val="16"/>
                <w:lang w:val="et-EE"/>
              </w:rPr>
            </w:pPr>
            <w:ins w:id="1024" w:author="Martin Eber" w:date="2025-07-18T19:20:00Z" w16du:dateUtc="2025-07-18T16:20:00Z">
              <w:r w:rsidRPr="002D2B55">
                <w:rPr>
                  <w:bCs/>
                  <w:i/>
                  <w:noProof/>
                  <w:sz w:val="16"/>
                  <w:szCs w:val="16"/>
                  <w:lang w:val="et-EE"/>
                </w:rPr>
                <w:t>330</w:t>
              </w:r>
              <w:r>
                <w:rPr>
                  <w:bCs/>
                  <w:i/>
                  <w:noProof/>
                  <w:sz w:val="16"/>
                  <w:szCs w:val="16"/>
                  <w:lang w:val="et-EE"/>
                </w:rPr>
                <w:t> </w:t>
              </w:r>
              <w:r w:rsidRPr="002D2B55">
                <w:rPr>
                  <w:bCs/>
                  <w:i/>
                  <w:noProof/>
                  <w:sz w:val="16"/>
                  <w:szCs w:val="16"/>
                  <w:lang w:val="et-EE"/>
                </w:rPr>
                <w:t>900</w:t>
              </w:r>
              <w:r>
                <w:rPr>
                  <w:bCs/>
                  <w:i/>
                  <w:noProof/>
                  <w:sz w:val="16"/>
                  <w:szCs w:val="16"/>
                  <w:lang w:val="et-EE"/>
                </w:rPr>
                <w:t>,00</w:t>
              </w:r>
            </w:ins>
            <w:del w:id="1025" w:author="Martin Eber" w:date="2025-07-18T19:20:00Z" w16du:dateUtc="2025-07-18T16:20:00Z">
              <w:r w:rsidR="00B444C1" w:rsidRPr="00D96DC2" w:rsidDel="002D2B55">
                <w:rPr>
                  <w:bCs/>
                  <w:i/>
                  <w:noProof/>
                  <w:sz w:val="16"/>
                  <w:szCs w:val="16"/>
                  <w:lang w:val="et-EE"/>
                </w:rPr>
                <w:delText>-</w:delText>
              </w:r>
            </w:del>
          </w:p>
        </w:tc>
        <w:tc>
          <w:tcPr>
            <w:tcW w:w="1276" w:type="dxa"/>
            <w:tcBorders>
              <w:top w:val="nil"/>
              <w:left w:val="nil"/>
              <w:bottom w:val="single" w:sz="4" w:space="0" w:color="auto"/>
              <w:right w:val="single" w:sz="4" w:space="0" w:color="auto"/>
            </w:tcBorders>
            <w:shd w:val="clear" w:color="auto" w:fill="auto"/>
          </w:tcPr>
          <w:p w14:paraId="01627AB5" w14:textId="3254D36E" w:rsidR="00B444C1" w:rsidRPr="00D96DC2" w:rsidRDefault="002D2B55" w:rsidP="00D96DC2">
            <w:pPr>
              <w:pStyle w:val="Text1"/>
              <w:ind w:left="0"/>
              <w:rPr>
                <w:bCs/>
                <w:i/>
                <w:noProof/>
                <w:sz w:val="16"/>
                <w:szCs w:val="16"/>
                <w:lang w:val="et-EE"/>
              </w:rPr>
            </w:pPr>
            <w:ins w:id="1026" w:author="Martin Eber" w:date="2025-07-18T19:20:00Z" w16du:dateUtc="2025-07-18T16:20:00Z">
              <w:r w:rsidRPr="002D2B55">
                <w:rPr>
                  <w:bCs/>
                  <w:i/>
                  <w:noProof/>
                  <w:sz w:val="16"/>
                  <w:szCs w:val="16"/>
                  <w:lang w:val="et-EE"/>
                </w:rPr>
                <w:t>330 900,00</w:t>
              </w:r>
            </w:ins>
            <w:del w:id="1027" w:author="Martin Eber" w:date="2025-07-18T19:20:00Z" w16du:dateUtc="2025-07-18T16:20:00Z">
              <w:r w:rsidR="00B444C1" w:rsidRPr="00D96DC2" w:rsidDel="002D2B55">
                <w:rPr>
                  <w:bCs/>
                  <w:i/>
                  <w:noProof/>
                  <w:sz w:val="16"/>
                  <w:szCs w:val="16"/>
                  <w:lang w:val="et-EE"/>
                </w:rPr>
                <w:delText>-</w:delText>
              </w:r>
            </w:del>
          </w:p>
        </w:tc>
        <w:tc>
          <w:tcPr>
            <w:tcW w:w="2126" w:type="dxa"/>
            <w:tcBorders>
              <w:top w:val="nil"/>
              <w:left w:val="nil"/>
              <w:bottom w:val="single" w:sz="4" w:space="0" w:color="auto"/>
              <w:right w:val="single" w:sz="4" w:space="0" w:color="auto"/>
            </w:tcBorders>
            <w:shd w:val="clear" w:color="auto" w:fill="auto"/>
          </w:tcPr>
          <w:p w14:paraId="3A0A2621" w14:textId="1A703D01" w:rsidR="00B444C1" w:rsidRPr="00D96DC2" w:rsidRDefault="002D2B55" w:rsidP="00D96DC2">
            <w:pPr>
              <w:pStyle w:val="Text1"/>
              <w:ind w:left="0"/>
              <w:rPr>
                <w:bCs/>
                <w:i/>
                <w:noProof/>
                <w:sz w:val="16"/>
                <w:szCs w:val="16"/>
                <w:lang w:val="et-EE"/>
              </w:rPr>
            </w:pPr>
            <w:ins w:id="1028" w:author="Martin Eber" w:date="2025-07-18T19:20:00Z" w16du:dateUtc="2025-07-18T16:20:00Z">
              <w:r w:rsidRPr="002D2B55">
                <w:rPr>
                  <w:bCs/>
                  <w:i/>
                  <w:noProof/>
                  <w:sz w:val="16"/>
                  <w:szCs w:val="16"/>
                  <w:lang w:val="et-EE"/>
                </w:rPr>
                <w:t>0,00</w:t>
              </w:r>
            </w:ins>
            <w:del w:id="1029" w:author="Martin Eber" w:date="2025-07-18T19:20:00Z" w16du:dateUtc="2025-07-18T16:20:00Z">
              <w:r w:rsidR="00B444C1" w:rsidRPr="00D96DC2" w:rsidDel="002D2B55">
                <w:rPr>
                  <w:bCs/>
                  <w:i/>
                  <w:noProof/>
                  <w:sz w:val="16"/>
                  <w:szCs w:val="16"/>
                  <w:lang w:val="et-EE"/>
                </w:rPr>
                <w:delText>-</w:delText>
              </w:r>
            </w:del>
          </w:p>
        </w:tc>
        <w:tc>
          <w:tcPr>
            <w:tcW w:w="1418" w:type="dxa"/>
            <w:tcBorders>
              <w:top w:val="single" w:sz="4" w:space="0" w:color="auto"/>
              <w:left w:val="nil"/>
              <w:bottom w:val="single" w:sz="4" w:space="0" w:color="auto"/>
              <w:right w:val="single" w:sz="4" w:space="0" w:color="auto"/>
            </w:tcBorders>
            <w:shd w:val="clear" w:color="auto" w:fill="auto"/>
          </w:tcPr>
          <w:p w14:paraId="3265988E" w14:textId="7F490143" w:rsidR="00B444C1" w:rsidRPr="00D96DC2" w:rsidRDefault="00B444C1" w:rsidP="00D96DC2">
            <w:pPr>
              <w:pStyle w:val="Text1"/>
              <w:ind w:left="0"/>
              <w:rPr>
                <w:bCs/>
                <w:i/>
                <w:noProof/>
                <w:sz w:val="16"/>
                <w:szCs w:val="16"/>
                <w:lang w:val="et-EE"/>
              </w:rPr>
            </w:pPr>
            <w:del w:id="1030" w:author="Martin Eber" w:date="2025-07-18T19:21:00Z" w16du:dateUtc="2025-07-18T16:21:00Z">
              <w:r w:rsidRPr="00D96DC2" w:rsidDel="002D2B55">
                <w:rPr>
                  <w:bCs/>
                  <w:i/>
                  <w:noProof/>
                  <w:sz w:val="16"/>
                  <w:szCs w:val="16"/>
                  <w:lang w:val="et-EE"/>
                </w:rPr>
                <w:delText>-</w:delText>
              </w:r>
            </w:del>
            <w:ins w:id="1031" w:author="Martin Eber" w:date="2025-07-18T19:21:00Z" w16du:dateUtc="2025-07-18T16:21:00Z">
              <w:r w:rsidR="002D2B55">
                <w:rPr>
                  <w:bCs/>
                  <w:i/>
                  <w:noProof/>
                  <w:sz w:val="16"/>
                  <w:szCs w:val="16"/>
                  <w:lang w:val="et-EE"/>
                </w:rPr>
                <w:t>3 309 000,00</w:t>
              </w:r>
            </w:ins>
          </w:p>
        </w:tc>
        <w:tc>
          <w:tcPr>
            <w:tcW w:w="1809" w:type="dxa"/>
          </w:tcPr>
          <w:p w14:paraId="7E9A5959" w14:textId="4E9B147D" w:rsidR="00B444C1" w:rsidRPr="00D96DC2" w:rsidRDefault="00B444C1" w:rsidP="00D96DC2">
            <w:pPr>
              <w:pStyle w:val="Text1"/>
              <w:ind w:left="0"/>
              <w:rPr>
                <w:bCs/>
                <w:i/>
                <w:noProof/>
                <w:sz w:val="16"/>
                <w:szCs w:val="16"/>
                <w:lang w:val="et-EE"/>
              </w:rPr>
            </w:pPr>
            <w:del w:id="1032" w:author="Martin Eber" w:date="2025-07-18T19:20:00Z" w16du:dateUtc="2025-07-18T16:20:00Z">
              <w:r w:rsidRPr="00D96DC2" w:rsidDel="002D2B55">
                <w:rPr>
                  <w:bCs/>
                  <w:i/>
                  <w:noProof/>
                  <w:sz w:val="16"/>
                  <w:szCs w:val="16"/>
                  <w:lang w:val="et-EE"/>
                </w:rPr>
                <w:delText>-</w:delText>
              </w:r>
            </w:del>
            <w:ins w:id="1033" w:author="Martin Eber" w:date="2025-07-18T19:20:00Z" w16du:dateUtc="2025-07-18T16:20:00Z">
              <w:r w:rsidR="002D2B55">
                <w:rPr>
                  <w:bCs/>
                  <w:i/>
                  <w:noProof/>
                  <w:sz w:val="16"/>
                  <w:szCs w:val="16"/>
                  <w:lang w:val="et-EE"/>
                </w:rPr>
                <w:t>90</w:t>
              </w:r>
            </w:ins>
          </w:p>
        </w:tc>
      </w:tr>
      <w:bookmarkEnd w:id="1018"/>
      <w:tr w:rsidR="00B444C1" w:rsidRPr="008F6F06" w14:paraId="5DF7756F" w14:textId="77777777" w:rsidTr="00065C83">
        <w:trPr>
          <w:jc w:val="center"/>
        </w:trPr>
        <w:tc>
          <w:tcPr>
            <w:tcW w:w="1838" w:type="dxa"/>
          </w:tcPr>
          <w:p w14:paraId="1C16D2A5" w14:textId="77777777" w:rsidR="00B444C1" w:rsidRPr="00D96DC2" w:rsidRDefault="00B444C1" w:rsidP="00D96DC2">
            <w:pPr>
              <w:pStyle w:val="Text1"/>
              <w:ind w:left="0"/>
              <w:rPr>
                <w:bCs/>
                <w:i/>
                <w:noProof/>
                <w:sz w:val="16"/>
                <w:szCs w:val="16"/>
                <w:lang w:val="et-EE"/>
              </w:rPr>
            </w:pPr>
          </w:p>
        </w:tc>
        <w:tc>
          <w:tcPr>
            <w:tcW w:w="2835" w:type="dxa"/>
          </w:tcPr>
          <w:p w14:paraId="329BB267"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3 kohaselt kaasrahastatavad meetmed</w:t>
            </w:r>
          </w:p>
        </w:tc>
        <w:tc>
          <w:tcPr>
            <w:tcW w:w="1701" w:type="dxa"/>
          </w:tcPr>
          <w:p w14:paraId="1A17D537" w14:textId="00BDC9E5"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5B5083" w14:textId="01053FF1"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5" w:type="dxa"/>
            <w:tcBorders>
              <w:top w:val="nil"/>
              <w:left w:val="nil"/>
              <w:bottom w:val="single" w:sz="4" w:space="0" w:color="auto"/>
              <w:right w:val="single" w:sz="4" w:space="0" w:color="auto"/>
            </w:tcBorders>
            <w:shd w:val="clear" w:color="auto" w:fill="auto"/>
          </w:tcPr>
          <w:p w14:paraId="0D2C678B" w14:textId="667A38D9"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6" w:type="dxa"/>
            <w:tcBorders>
              <w:top w:val="nil"/>
              <w:left w:val="nil"/>
              <w:bottom w:val="single" w:sz="4" w:space="0" w:color="auto"/>
              <w:right w:val="single" w:sz="4" w:space="0" w:color="auto"/>
            </w:tcBorders>
            <w:shd w:val="clear" w:color="auto" w:fill="auto"/>
          </w:tcPr>
          <w:p w14:paraId="7B8CEA94" w14:textId="30623078"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2126" w:type="dxa"/>
            <w:tcBorders>
              <w:top w:val="nil"/>
              <w:left w:val="nil"/>
              <w:bottom w:val="single" w:sz="4" w:space="0" w:color="auto"/>
              <w:right w:val="single" w:sz="4" w:space="0" w:color="auto"/>
            </w:tcBorders>
            <w:shd w:val="clear" w:color="auto" w:fill="auto"/>
          </w:tcPr>
          <w:p w14:paraId="68101A9C" w14:textId="4F3DB59F"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418" w:type="dxa"/>
            <w:tcBorders>
              <w:top w:val="single" w:sz="4" w:space="0" w:color="auto"/>
              <w:left w:val="nil"/>
              <w:bottom w:val="single" w:sz="4" w:space="0" w:color="auto"/>
              <w:right w:val="single" w:sz="4" w:space="0" w:color="auto"/>
            </w:tcBorders>
            <w:shd w:val="clear" w:color="auto" w:fill="auto"/>
          </w:tcPr>
          <w:p w14:paraId="4CD9D3C6" w14:textId="58D0647B"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809" w:type="dxa"/>
          </w:tcPr>
          <w:p w14:paraId="5B9E2B7E" w14:textId="10C36EF1" w:rsidR="00B444C1" w:rsidRPr="00D96DC2" w:rsidRDefault="00B444C1" w:rsidP="00D96DC2">
            <w:pPr>
              <w:pStyle w:val="Text1"/>
              <w:ind w:left="0"/>
              <w:rPr>
                <w:bCs/>
                <w:i/>
                <w:noProof/>
                <w:sz w:val="16"/>
                <w:szCs w:val="16"/>
                <w:lang w:val="et-EE"/>
              </w:rPr>
            </w:pPr>
            <w:r w:rsidRPr="00D96DC2">
              <w:rPr>
                <w:bCs/>
                <w:i/>
                <w:noProof/>
                <w:sz w:val="16"/>
                <w:szCs w:val="16"/>
                <w:lang w:val="et-EE"/>
              </w:rPr>
              <w:t>-</w:t>
            </w:r>
          </w:p>
        </w:tc>
      </w:tr>
      <w:tr w:rsidR="00B444C1" w:rsidRPr="008F6F06" w14:paraId="5DD178B8" w14:textId="77777777" w:rsidTr="00065C83">
        <w:trPr>
          <w:jc w:val="center"/>
        </w:trPr>
        <w:tc>
          <w:tcPr>
            <w:tcW w:w="1838" w:type="dxa"/>
          </w:tcPr>
          <w:p w14:paraId="79611C68" w14:textId="77777777" w:rsidR="00B444C1" w:rsidRPr="00D96DC2" w:rsidRDefault="00B444C1" w:rsidP="00D96DC2">
            <w:pPr>
              <w:pStyle w:val="Text1"/>
              <w:ind w:left="0"/>
              <w:rPr>
                <w:bCs/>
                <w:i/>
                <w:noProof/>
                <w:sz w:val="16"/>
                <w:szCs w:val="16"/>
                <w:lang w:val="et-EE"/>
              </w:rPr>
            </w:pPr>
          </w:p>
        </w:tc>
        <w:tc>
          <w:tcPr>
            <w:tcW w:w="2835" w:type="dxa"/>
          </w:tcPr>
          <w:p w14:paraId="1D8BB001"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4 kohaselt kaasrahastatavad meetmed</w:t>
            </w:r>
          </w:p>
        </w:tc>
        <w:tc>
          <w:tcPr>
            <w:tcW w:w="1701" w:type="dxa"/>
          </w:tcPr>
          <w:p w14:paraId="12EBD156" w14:textId="624B7996"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BCA81D7" w14:textId="3C668287"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5" w:type="dxa"/>
            <w:tcBorders>
              <w:top w:val="nil"/>
              <w:left w:val="nil"/>
              <w:bottom w:val="single" w:sz="4" w:space="0" w:color="auto"/>
              <w:right w:val="single" w:sz="4" w:space="0" w:color="auto"/>
            </w:tcBorders>
            <w:shd w:val="clear" w:color="auto" w:fill="auto"/>
          </w:tcPr>
          <w:p w14:paraId="22E41EC0" w14:textId="787B7BF1"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6" w:type="dxa"/>
            <w:tcBorders>
              <w:top w:val="nil"/>
              <w:left w:val="nil"/>
              <w:bottom w:val="single" w:sz="4" w:space="0" w:color="auto"/>
              <w:right w:val="single" w:sz="4" w:space="0" w:color="auto"/>
            </w:tcBorders>
            <w:shd w:val="clear" w:color="auto" w:fill="auto"/>
          </w:tcPr>
          <w:p w14:paraId="247C7927" w14:textId="4D0F2580"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2126" w:type="dxa"/>
            <w:tcBorders>
              <w:top w:val="nil"/>
              <w:left w:val="nil"/>
              <w:bottom w:val="single" w:sz="4" w:space="0" w:color="auto"/>
              <w:right w:val="single" w:sz="4" w:space="0" w:color="auto"/>
            </w:tcBorders>
            <w:shd w:val="clear" w:color="auto" w:fill="auto"/>
          </w:tcPr>
          <w:p w14:paraId="564098FF" w14:textId="00333B04"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418" w:type="dxa"/>
            <w:tcBorders>
              <w:top w:val="single" w:sz="4" w:space="0" w:color="auto"/>
              <w:left w:val="nil"/>
              <w:bottom w:val="single" w:sz="4" w:space="0" w:color="auto"/>
              <w:right w:val="single" w:sz="4" w:space="0" w:color="auto"/>
            </w:tcBorders>
            <w:shd w:val="clear" w:color="auto" w:fill="auto"/>
          </w:tcPr>
          <w:p w14:paraId="073A4196" w14:textId="4E8BF0BA"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809" w:type="dxa"/>
          </w:tcPr>
          <w:p w14:paraId="60F2CDE3" w14:textId="3483BE09" w:rsidR="00B444C1" w:rsidRPr="00D96DC2" w:rsidRDefault="00B444C1" w:rsidP="00D96DC2">
            <w:pPr>
              <w:pStyle w:val="Text1"/>
              <w:ind w:left="0"/>
              <w:rPr>
                <w:bCs/>
                <w:i/>
                <w:noProof/>
                <w:sz w:val="16"/>
                <w:szCs w:val="16"/>
                <w:lang w:val="et-EE"/>
              </w:rPr>
            </w:pPr>
            <w:r w:rsidRPr="00D96DC2">
              <w:rPr>
                <w:bCs/>
                <w:i/>
                <w:noProof/>
                <w:sz w:val="16"/>
                <w:szCs w:val="16"/>
                <w:lang w:val="et-EE"/>
              </w:rPr>
              <w:t>-</w:t>
            </w:r>
          </w:p>
        </w:tc>
      </w:tr>
      <w:tr w:rsidR="00B444C1" w:rsidRPr="008F6F06" w14:paraId="71243491" w14:textId="77777777" w:rsidTr="00065C83">
        <w:trPr>
          <w:jc w:val="center"/>
        </w:trPr>
        <w:tc>
          <w:tcPr>
            <w:tcW w:w="1838" w:type="dxa"/>
          </w:tcPr>
          <w:p w14:paraId="48112354" w14:textId="77777777" w:rsidR="00B444C1" w:rsidRPr="00D96DC2" w:rsidRDefault="00B444C1" w:rsidP="00D96DC2">
            <w:pPr>
              <w:pStyle w:val="Text1"/>
              <w:ind w:left="0"/>
              <w:rPr>
                <w:bCs/>
                <w:i/>
                <w:noProof/>
                <w:sz w:val="16"/>
                <w:szCs w:val="16"/>
                <w:lang w:val="et-EE"/>
              </w:rPr>
            </w:pPr>
          </w:p>
        </w:tc>
        <w:tc>
          <w:tcPr>
            <w:tcW w:w="2835" w:type="dxa"/>
          </w:tcPr>
          <w:p w14:paraId="54852A5A"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AMIFi määruse artikli 15 lõike 5 kohaselt kaasrahastatavad meetmed</w:t>
            </w:r>
          </w:p>
        </w:tc>
        <w:tc>
          <w:tcPr>
            <w:tcW w:w="1701" w:type="dxa"/>
          </w:tcPr>
          <w:p w14:paraId="13B69A8F" w14:textId="080ACE26" w:rsidR="00B444C1"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F542DF3" w14:textId="5F56FDB6"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5" w:type="dxa"/>
            <w:tcBorders>
              <w:top w:val="nil"/>
              <w:left w:val="nil"/>
              <w:bottom w:val="single" w:sz="4" w:space="0" w:color="auto"/>
              <w:right w:val="single" w:sz="4" w:space="0" w:color="auto"/>
            </w:tcBorders>
            <w:shd w:val="clear" w:color="auto" w:fill="auto"/>
          </w:tcPr>
          <w:p w14:paraId="3B73A07D" w14:textId="46575AF3"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276" w:type="dxa"/>
            <w:tcBorders>
              <w:top w:val="nil"/>
              <w:left w:val="nil"/>
              <w:bottom w:val="single" w:sz="4" w:space="0" w:color="auto"/>
              <w:right w:val="single" w:sz="4" w:space="0" w:color="auto"/>
            </w:tcBorders>
            <w:shd w:val="clear" w:color="auto" w:fill="auto"/>
          </w:tcPr>
          <w:p w14:paraId="5DE0B3C0" w14:textId="29C07274"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2126" w:type="dxa"/>
            <w:tcBorders>
              <w:top w:val="nil"/>
              <w:left w:val="nil"/>
              <w:bottom w:val="single" w:sz="4" w:space="0" w:color="auto"/>
              <w:right w:val="single" w:sz="4" w:space="0" w:color="auto"/>
            </w:tcBorders>
            <w:shd w:val="clear" w:color="auto" w:fill="auto"/>
          </w:tcPr>
          <w:p w14:paraId="105CAC83" w14:textId="57AA141A"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418" w:type="dxa"/>
            <w:tcBorders>
              <w:top w:val="single" w:sz="4" w:space="0" w:color="auto"/>
              <w:left w:val="nil"/>
              <w:bottom w:val="single" w:sz="4" w:space="0" w:color="auto"/>
              <w:right w:val="single" w:sz="4" w:space="0" w:color="auto"/>
            </w:tcBorders>
            <w:shd w:val="clear" w:color="auto" w:fill="auto"/>
          </w:tcPr>
          <w:p w14:paraId="4E52D64F" w14:textId="400DFF96" w:rsidR="00B444C1" w:rsidRPr="00D96DC2" w:rsidRDefault="00B444C1" w:rsidP="00D96DC2">
            <w:pPr>
              <w:pStyle w:val="Text1"/>
              <w:ind w:left="0"/>
              <w:rPr>
                <w:bCs/>
                <w:i/>
                <w:noProof/>
                <w:sz w:val="16"/>
                <w:szCs w:val="16"/>
                <w:lang w:val="et-EE"/>
              </w:rPr>
            </w:pPr>
            <w:r w:rsidRPr="00D96DC2">
              <w:rPr>
                <w:bCs/>
                <w:i/>
                <w:noProof/>
                <w:sz w:val="16"/>
                <w:szCs w:val="16"/>
                <w:lang w:val="et-EE"/>
              </w:rPr>
              <w:t>-</w:t>
            </w:r>
          </w:p>
        </w:tc>
        <w:tc>
          <w:tcPr>
            <w:tcW w:w="1809" w:type="dxa"/>
          </w:tcPr>
          <w:p w14:paraId="5AF481CB" w14:textId="7412EC8A" w:rsidR="00B444C1" w:rsidRPr="00D96DC2" w:rsidRDefault="00B444C1" w:rsidP="00D96DC2">
            <w:pPr>
              <w:pStyle w:val="Text1"/>
              <w:ind w:left="0"/>
              <w:rPr>
                <w:bCs/>
                <w:i/>
                <w:noProof/>
                <w:sz w:val="16"/>
                <w:szCs w:val="16"/>
                <w:lang w:val="et-EE"/>
              </w:rPr>
            </w:pPr>
            <w:r w:rsidRPr="00D96DC2">
              <w:rPr>
                <w:bCs/>
                <w:i/>
                <w:noProof/>
                <w:sz w:val="16"/>
                <w:szCs w:val="16"/>
                <w:lang w:val="et-EE"/>
              </w:rPr>
              <w:t>-</w:t>
            </w:r>
          </w:p>
        </w:tc>
      </w:tr>
      <w:tr w:rsidR="0087477A" w:rsidRPr="008F6F06" w14:paraId="3B6099BD" w14:textId="77777777" w:rsidTr="00065C83">
        <w:trPr>
          <w:jc w:val="center"/>
        </w:trPr>
        <w:tc>
          <w:tcPr>
            <w:tcW w:w="1838" w:type="dxa"/>
          </w:tcPr>
          <w:p w14:paraId="15018721" w14:textId="77777777" w:rsidR="00B444C1" w:rsidRPr="00D96DC2" w:rsidRDefault="00B444C1" w:rsidP="00D96DC2">
            <w:pPr>
              <w:pStyle w:val="Text1"/>
              <w:ind w:left="0"/>
              <w:rPr>
                <w:bCs/>
                <w:i/>
                <w:noProof/>
                <w:sz w:val="16"/>
                <w:szCs w:val="16"/>
                <w:lang w:val="et-EE"/>
              </w:rPr>
            </w:pPr>
            <w:r w:rsidRPr="00D96DC2">
              <w:rPr>
                <w:bCs/>
                <w:i/>
                <w:noProof/>
                <w:sz w:val="16"/>
                <w:szCs w:val="16"/>
                <w:lang w:val="et-EE"/>
              </w:rPr>
              <w:t>Erieesmärk 2 kokku</w:t>
            </w:r>
          </w:p>
        </w:tc>
        <w:tc>
          <w:tcPr>
            <w:tcW w:w="2835" w:type="dxa"/>
          </w:tcPr>
          <w:p w14:paraId="76A9B88E" w14:textId="77777777" w:rsidR="00B444C1" w:rsidRPr="00D96DC2" w:rsidRDefault="00B444C1" w:rsidP="00D96DC2">
            <w:pPr>
              <w:pStyle w:val="Text1"/>
              <w:ind w:left="0"/>
              <w:rPr>
                <w:bCs/>
                <w:i/>
                <w:noProof/>
                <w:sz w:val="16"/>
                <w:szCs w:val="16"/>
                <w:lang w:val="et-EE"/>
              </w:rPr>
            </w:pPr>
          </w:p>
        </w:tc>
        <w:tc>
          <w:tcPr>
            <w:tcW w:w="1701" w:type="dxa"/>
            <w:shd w:val="clear" w:color="auto" w:fill="BFBFBF" w:themeFill="background1" w:themeFillShade="BF"/>
          </w:tcPr>
          <w:p w14:paraId="681A08EF" w14:textId="77777777" w:rsidR="00B444C1" w:rsidRPr="00D96DC2" w:rsidRDefault="00B444C1" w:rsidP="00D96DC2">
            <w:pPr>
              <w:pStyle w:val="Text1"/>
              <w:ind w:left="0"/>
              <w:rPr>
                <w:bCs/>
                <w:i/>
                <w:noProof/>
                <w:sz w:val="16"/>
                <w:szCs w:val="16"/>
                <w:lang w:val="et-EE"/>
              </w:rPr>
            </w:pPr>
          </w:p>
        </w:tc>
        <w:tc>
          <w:tcPr>
            <w:tcW w:w="1418" w:type="dxa"/>
            <w:tcBorders>
              <w:top w:val="single" w:sz="4" w:space="0" w:color="auto"/>
              <w:left w:val="single" w:sz="4" w:space="0" w:color="auto"/>
              <w:bottom w:val="single" w:sz="8" w:space="0" w:color="auto"/>
              <w:right w:val="single" w:sz="4" w:space="0" w:color="auto"/>
            </w:tcBorders>
            <w:shd w:val="clear" w:color="auto" w:fill="auto"/>
          </w:tcPr>
          <w:p w14:paraId="49D5A1A6" w14:textId="7F0A7B0C" w:rsidR="00B444C1" w:rsidRPr="006120EA" w:rsidRDefault="00B444C1" w:rsidP="00D96DC2">
            <w:pPr>
              <w:pStyle w:val="Text1"/>
              <w:ind w:left="0"/>
              <w:rPr>
                <w:b/>
                <w:i/>
                <w:noProof/>
                <w:sz w:val="16"/>
                <w:szCs w:val="16"/>
                <w:lang w:val="et-EE"/>
              </w:rPr>
            </w:pPr>
            <w:del w:id="1034" w:author="Martin Eber" w:date="2025-07-18T19:22:00Z" w16du:dateUtc="2025-07-18T16:22:00Z">
              <w:r w:rsidRPr="006120EA" w:rsidDel="002D2B55">
                <w:rPr>
                  <w:b/>
                  <w:i/>
                  <w:noProof/>
                  <w:sz w:val="16"/>
                  <w:szCs w:val="16"/>
                  <w:lang w:val="et-EE"/>
                </w:rPr>
                <w:delText>6</w:delText>
              </w:r>
              <w:r w:rsidR="00BF59D0" w:rsidRPr="006120EA" w:rsidDel="002D2B55">
                <w:rPr>
                  <w:b/>
                  <w:i/>
                  <w:noProof/>
                  <w:sz w:val="16"/>
                  <w:szCs w:val="16"/>
                  <w:lang w:val="et-EE"/>
                </w:rPr>
                <w:delText> </w:delText>
              </w:r>
              <w:r w:rsidRPr="006120EA" w:rsidDel="002D2B55">
                <w:rPr>
                  <w:b/>
                  <w:i/>
                  <w:noProof/>
                  <w:sz w:val="16"/>
                  <w:szCs w:val="16"/>
                  <w:lang w:val="et-EE"/>
                </w:rPr>
                <w:delText>037</w:delText>
              </w:r>
              <w:r w:rsidR="00BF59D0" w:rsidRPr="006120EA" w:rsidDel="002D2B55">
                <w:rPr>
                  <w:b/>
                  <w:i/>
                  <w:noProof/>
                  <w:sz w:val="16"/>
                  <w:szCs w:val="16"/>
                  <w:lang w:val="et-EE"/>
                </w:rPr>
                <w:delText xml:space="preserve"> </w:delText>
              </w:r>
              <w:r w:rsidRPr="006120EA" w:rsidDel="002D2B55">
                <w:rPr>
                  <w:b/>
                  <w:i/>
                  <w:noProof/>
                  <w:sz w:val="16"/>
                  <w:szCs w:val="16"/>
                  <w:lang w:val="et-EE"/>
                </w:rPr>
                <w:delText>500,00</w:delText>
              </w:r>
            </w:del>
            <w:ins w:id="1035" w:author="Martin Eber" w:date="2025-07-18T19:22:00Z" w16du:dateUtc="2025-07-18T16:22:00Z">
              <w:r w:rsidR="002D2B55">
                <w:rPr>
                  <w:b/>
                  <w:i/>
                  <w:noProof/>
                  <w:sz w:val="16"/>
                  <w:szCs w:val="16"/>
                  <w:lang w:val="et-EE"/>
                </w:rPr>
                <w:t>9 015 600,00</w:t>
              </w:r>
            </w:ins>
          </w:p>
        </w:tc>
        <w:tc>
          <w:tcPr>
            <w:tcW w:w="1275" w:type="dxa"/>
            <w:tcBorders>
              <w:top w:val="single" w:sz="4" w:space="0" w:color="auto"/>
              <w:left w:val="nil"/>
              <w:bottom w:val="single" w:sz="8" w:space="0" w:color="auto"/>
              <w:right w:val="single" w:sz="4" w:space="0" w:color="auto"/>
            </w:tcBorders>
            <w:shd w:val="clear" w:color="auto" w:fill="auto"/>
          </w:tcPr>
          <w:p w14:paraId="23A73B91" w14:textId="512D31EC" w:rsidR="00B444C1" w:rsidRPr="006120EA" w:rsidRDefault="00B444C1" w:rsidP="00D96DC2">
            <w:pPr>
              <w:pStyle w:val="Text1"/>
              <w:ind w:left="0"/>
              <w:rPr>
                <w:b/>
                <w:i/>
                <w:noProof/>
                <w:sz w:val="16"/>
                <w:szCs w:val="16"/>
                <w:lang w:val="et-EE"/>
              </w:rPr>
            </w:pPr>
            <w:del w:id="1036" w:author="Martin Eber" w:date="2025-07-18T19:22:00Z" w16du:dateUtc="2025-07-18T16:22:00Z">
              <w:r w:rsidRPr="006120EA" w:rsidDel="002D2B55">
                <w:rPr>
                  <w:b/>
                  <w:i/>
                  <w:noProof/>
                  <w:sz w:val="16"/>
                  <w:szCs w:val="16"/>
                  <w:lang w:val="et-EE"/>
                </w:rPr>
                <w:delText>2</w:delText>
              </w:r>
              <w:r w:rsidR="00BF59D0" w:rsidRPr="006120EA" w:rsidDel="002D2B55">
                <w:rPr>
                  <w:b/>
                  <w:i/>
                  <w:noProof/>
                  <w:sz w:val="16"/>
                  <w:szCs w:val="16"/>
                  <w:lang w:val="et-EE"/>
                </w:rPr>
                <w:delText> </w:delText>
              </w:r>
              <w:r w:rsidRPr="006120EA" w:rsidDel="002D2B55">
                <w:rPr>
                  <w:b/>
                  <w:i/>
                  <w:noProof/>
                  <w:sz w:val="16"/>
                  <w:szCs w:val="16"/>
                  <w:lang w:val="et-EE"/>
                </w:rPr>
                <w:delText>012</w:delText>
              </w:r>
              <w:r w:rsidR="00BF59D0" w:rsidRPr="006120EA" w:rsidDel="002D2B55">
                <w:rPr>
                  <w:b/>
                  <w:i/>
                  <w:noProof/>
                  <w:sz w:val="16"/>
                  <w:szCs w:val="16"/>
                  <w:lang w:val="et-EE"/>
                </w:rPr>
                <w:delText xml:space="preserve"> </w:delText>
              </w:r>
              <w:r w:rsidRPr="006120EA" w:rsidDel="002D2B55">
                <w:rPr>
                  <w:b/>
                  <w:i/>
                  <w:noProof/>
                  <w:sz w:val="16"/>
                  <w:szCs w:val="16"/>
                  <w:lang w:val="et-EE"/>
                </w:rPr>
                <w:delText>500,00</w:delText>
              </w:r>
            </w:del>
            <w:ins w:id="1037" w:author="Martin Eber" w:date="2025-07-18T19:22:00Z" w16du:dateUtc="2025-07-18T16:22:00Z">
              <w:r w:rsidR="002D2B55">
                <w:rPr>
                  <w:b/>
                  <w:i/>
                  <w:noProof/>
                  <w:sz w:val="16"/>
                  <w:szCs w:val="16"/>
                  <w:lang w:val="et-EE"/>
                </w:rPr>
                <w:t>2 343 400,00</w:t>
              </w:r>
            </w:ins>
          </w:p>
        </w:tc>
        <w:tc>
          <w:tcPr>
            <w:tcW w:w="1276" w:type="dxa"/>
            <w:tcBorders>
              <w:top w:val="single" w:sz="4" w:space="0" w:color="auto"/>
              <w:left w:val="nil"/>
              <w:bottom w:val="single" w:sz="8" w:space="0" w:color="auto"/>
              <w:right w:val="single" w:sz="4" w:space="0" w:color="auto"/>
            </w:tcBorders>
            <w:shd w:val="clear" w:color="auto" w:fill="auto"/>
          </w:tcPr>
          <w:p w14:paraId="61A4F07B" w14:textId="1AC58097" w:rsidR="00B444C1" w:rsidRPr="006120EA" w:rsidRDefault="002D2B55" w:rsidP="00D96DC2">
            <w:pPr>
              <w:pStyle w:val="Text1"/>
              <w:ind w:left="0"/>
              <w:rPr>
                <w:b/>
                <w:i/>
                <w:noProof/>
                <w:sz w:val="16"/>
                <w:szCs w:val="16"/>
                <w:lang w:val="et-EE"/>
              </w:rPr>
            </w:pPr>
            <w:ins w:id="1038" w:author="Martin Eber" w:date="2025-07-18T19:22:00Z" w16du:dateUtc="2025-07-18T16:22:00Z">
              <w:r w:rsidRPr="002D2B55">
                <w:rPr>
                  <w:b/>
                  <w:i/>
                  <w:noProof/>
                  <w:sz w:val="16"/>
                  <w:szCs w:val="16"/>
                  <w:lang w:val="et-EE"/>
                </w:rPr>
                <w:t>2 343 400,00</w:t>
              </w:r>
            </w:ins>
            <w:del w:id="1039" w:author="Martin Eber" w:date="2025-07-18T19:22:00Z" w16du:dateUtc="2025-07-18T16:22:00Z">
              <w:r w:rsidR="00B444C1" w:rsidRPr="006120EA" w:rsidDel="002D2B55">
                <w:rPr>
                  <w:b/>
                  <w:i/>
                  <w:noProof/>
                  <w:sz w:val="16"/>
                  <w:szCs w:val="16"/>
                  <w:lang w:val="et-EE"/>
                </w:rPr>
                <w:delText>2</w:delText>
              </w:r>
              <w:r w:rsidR="00BF59D0" w:rsidRPr="006120EA" w:rsidDel="002D2B55">
                <w:rPr>
                  <w:b/>
                  <w:i/>
                  <w:noProof/>
                  <w:sz w:val="16"/>
                  <w:szCs w:val="16"/>
                  <w:lang w:val="et-EE"/>
                </w:rPr>
                <w:delText> </w:delText>
              </w:r>
              <w:r w:rsidR="00B444C1" w:rsidRPr="006120EA" w:rsidDel="002D2B55">
                <w:rPr>
                  <w:b/>
                  <w:i/>
                  <w:noProof/>
                  <w:sz w:val="16"/>
                  <w:szCs w:val="16"/>
                  <w:lang w:val="et-EE"/>
                </w:rPr>
                <w:delText>012</w:delText>
              </w:r>
              <w:r w:rsidR="00BF59D0" w:rsidRPr="006120EA" w:rsidDel="002D2B55">
                <w:rPr>
                  <w:b/>
                  <w:i/>
                  <w:noProof/>
                  <w:sz w:val="16"/>
                  <w:szCs w:val="16"/>
                  <w:lang w:val="et-EE"/>
                </w:rPr>
                <w:delText xml:space="preserve"> </w:delText>
              </w:r>
              <w:r w:rsidR="00B444C1" w:rsidRPr="006120EA" w:rsidDel="002D2B55">
                <w:rPr>
                  <w:b/>
                  <w:i/>
                  <w:noProof/>
                  <w:sz w:val="16"/>
                  <w:szCs w:val="16"/>
                  <w:lang w:val="et-EE"/>
                </w:rPr>
                <w:delText>500,00</w:delText>
              </w:r>
            </w:del>
          </w:p>
        </w:tc>
        <w:tc>
          <w:tcPr>
            <w:tcW w:w="2126" w:type="dxa"/>
            <w:tcBorders>
              <w:top w:val="single" w:sz="4" w:space="0" w:color="auto"/>
              <w:left w:val="nil"/>
              <w:bottom w:val="single" w:sz="8" w:space="0" w:color="auto"/>
              <w:right w:val="single" w:sz="4" w:space="0" w:color="auto"/>
            </w:tcBorders>
            <w:shd w:val="clear" w:color="auto" w:fill="auto"/>
          </w:tcPr>
          <w:p w14:paraId="0FAA917A" w14:textId="2DF1331D" w:rsidR="00B444C1" w:rsidRPr="006120EA" w:rsidRDefault="00B444C1" w:rsidP="00D96DC2">
            <w:pPr>
              <w:pStyle w:val="Text1"/>
              <w:ind w:left="0"/>
              <w:rPr>
                <w:b/>
                <w:i/>
                <w:noProof/>
                <w:sz w:val="16"/>
                <w:szCs w:val="16"/>
                <w:lang w:val="et-EE"/>
              </w:rPr>
            </w:pPr>
            <w:r w:rsidRPr="006120EA">
              <w:rPr>
                <w:b/>
                <w:i/>
                <w:noProof/>
                <w:sz w:val="16"/>
                <w:szCs w:val="16"/>
                <w:lang w:val="et-EE"/>
              </w:rPr>
              <w:t>0,00</w:t>
            </w:r>
          </w:p>
        </w:tc>
        <w:tc>
          <w:tcPr>
            <w:tcW w:w="1418" w:type="dxa"/>
            <w:tcBorders>
              <w:top w:val="single" w:sz="4" w:space="0" w:color="auto"/>
              <w:left w:val="nil"/>
              <w:bottom w:val="single" w:sz="8" w:space="0" w:color="auto"/>
              <w:right w:val="single" w:sz="4" w:space="0" w:color="auto"/>
            </w:tcBorders>
            <w:shd w:val="clear" w:color="auto" w:fill="auto"/>
          </w:tcPr>
          <w:p w14:paraId="1D9BB34A" w14:textId="45DA164F" w:rsidR="00B444C1" w:rsidRPr="006120EA" w:rsidRDefault="00B444C1" w:rsidP="00D96DC2">
            <w:pPr>
              <w:pStyle w:val="Text1"/>
              <w:ind w:left="0"/>
              <w:rPr>
                <w:b/>
                <w:i/>
                <w:noProof/>
                <w:sz w:val="16"/>
                <w:szCs w:val="16"/>
                <w:lang w:val="et-EE"/>
              </w:rPr>
            </w:pPr>
            <w:del w:id="1040" w:author="Martin Eber" w:date="2025-07-18T19:23:00Z" w16du:dateUtc="2025-07-18T16:23:00Z">
              <w:r w:rsidRPr="006120EA" w:rsidDel="002D2B55">
                <w:rPr>
                  <w:b/>
                  <w:i/>
                  <w:noProof/>
                  <w:sz w:val="16"/>
                  <w:szCs w:val="16"/>
                  <w:lang w:val="et-EE"/>
                </w:rPr>
                <w:delText>8</w:delText>
              </w:r>
              <w:r w:rsidR="00BF59D0" w:rsidRPr="006120EA" w:rsidDel="002D2B55">
                <w:rPr>
                  <w:b/>
                  <w:i/>
                  <w:noProof/>
                  <w:sz w:val="16"/>
                  <w:szCs w:val="16"/>
                  <w:lang w:val="et-EE"/>
                </w:rPr>
                <w:delText> </w:delText>
              </w:r>
              <w:r w:rsidRPr="006120EA" w:rsidDel="002D2B55">
                <w:rPr>
                  <w:b/>
                  <w:i/>
                  <w:noProof/>
                  <w:sz w:val="16"/>
                  <w:szCs w:val="16"/>
                  <w:lang w:val="et-EE"/>
                </w:rPr>
                <w:delText>050</w:delText>
              </w:r>
              <w:r w:rsidR="00BF59D0" w:rsidRPr="006120EA" w:rsidDel="002D2B55">
                <w:rPr>
                  <w:b/>
                  <w:i/>
                  <w:noProof/>
                  <w:sz w:val="16"/>
                  <w:szCs w:val="16"/>
                  <w:lang w:val="et-EE"/>
                </w:rPr>
                <w:delText xml:space="preserve"> </w:delText>
              </w:r>
              <w:r w:rsidRPr="006120EA" w:rsidDel="002D2B55">
                <w:rPr>
                  <w:b/>
                  <w:i/>
                  <w:noProof/>
                  <w:sz w:val="16"/>
                  <w:szCs w:val="16"/>
                  <w:lang w:val="et-EE"/>
                </w:rPr>
                <w:delText>000,00</w:delText>
              </w:r>
            </w:del>
            <w:ins w:id="1041" w:author="Martin Eber" w:date="2025-07-18T19:23:00Z" w16du:dateUtc="2025-07-18T16:23:00Z">
              <w:r w:rsidR="002D2B55">
                <w:rPr>
                  <w:b/>
                  <w:i/>
                  <w:noProof/>
                  <w:sz w:val="16"/>
                  <w:szCs w:val="16"/>
                  <w:lang w:val="et-EE"/>
                </w:rPr>
                <w:t>11 359 000,00</w:t>
              </w:r>
            </w:ins>
          </w:p>
        </w:tc>
        <w:tc>
          <w:tcPr>
            <w:tcW w:w="1809" w:type="dxa"/>
            <w:shd w:val="clear" w:color="auto" w:fill="BFBFBF" w:themeFill="background1" w:themeFillShade="BF"/>
          </w:tcPr>
          <w:p w14:paraId="7939D9AC" w14:textId="77777777" w:rsidR="00B444C1" w:rsidRPr="00D96DC2" w:rsidRDefault="00B444C1" w:rsidP="00D96DC2">
            <w:pPr>
              <w:pStyle w:val="Text1"/>
              <w:ind w:left="0"/>
              <w:rPr>
                <w:bCs/>
                <w:i/>
                <w:noProof/>
                <w:sz w:val="16"/>
                <w:szCs w:val="16"/>
                <w:lang w:val="et-EE"/>
              </w:rPr>
            </w:pPr>
          </w:p>
        </w:tc>
      </w:tr>
      <w:tr w:rsidR="00BF59D0" w:rsidRPr="008F6F06" w14:paraId="5435B815" w14:textId="77777777" w:rsidTr="00065C83">
        <w:trPr>
          <w:jc w:val="center"/>
        </w:trPr>
        <w:tc>
          <w:tcPr>
            <w:tcW w:w="1838" w:type="dxa"/>
          </w:tcPr>
          <w:p w14:paraId="03F6C40D" w14:textId="77777777" w:rsidR="00BF59D0" w:rsidRPr="00D96DC2" w:rsidRDefault="00BF59D0" w:rsidP="00D96DC2">
            <w:pPr>
              <w:pStyle w:val="Text1"/>
              <w:ind w:left="0"/>
              <w:rPr>
                <w:bCs/>
                <w:i/>
                <w:noProof/>
                <w:sz w:val="16"/>
                <w:szCs w:val="16"/>
                <w:lang w:val="et-EE"/>
              </w:rPr>
            </w:pPr>
            <w:r w:rsidRPr="00D96DC2">
              <w:rPr>
                <w:bCs/>
                <w:i/>
                <w:noProof/>
                <w:sz w:val="16"/>
                <w:szCs w:val="16"/>
                <w:lang w:val="et-EE"/>
              </w:rPr>
              <w:t xml:space="preserve">Erieesmärk 3 </w:t>
            </w:r>
          </w:p>
        </w:tc>
        <w:tc>
          <w:tcPr>
            <w:tcW w:w="2835" w:type="dxa"/>
          </w:tcPr>
          <w:p w14:paraId="2CCBD8C7" w14:textId="7987E46E" w:rsidR="00BF59D0" w:rsidRPr="00D96DC2" w:rsidRDefault="00BF59D0" w:rsidP="00D96DC2">
            <w:pPr>
              <w:pStyle w:val="Text1"/>
              <w:ind w:left="0"/>
              <w:rPr>
                <w:bCs/>
                <w:i/>
                <w:noProof/>
                <w:sz w:val="16"/>
                <w:szCs w:val="16"/>
                <w:lang w:val="et-EE"/>
              </w:rPr>
            </w:pPr>
            <w:r w:rsidRPr="00D96DC2">
              <w:rPr>
                <w:bCs/>
                <w:i/>
                <w:noProof/>
                <w:sz w:val="16"/>
                <w:szCs w:val="16"/>
                <w:lang w:val="et-EE"/>
              </w:rPr>
              <w:t>AMIFi määruse artikli 15 lõike 1 kohaselt kaasrahastatavad meetmed</w:t>
            </w:r>
          </w:p>
        </w:tc>
        <w:tc>
          <w:tcPr>
            <w:tcW w:w="1701" w:type="dxa"/>
          </w:tcPr>
          <w:p w14:paraId="23480AA9" w14:textId="3BA68DCD" w:rsidR="00BF59D0"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8" w:space="0" w:color="auto"/>
              <w:left w:val="single" w:sz="4" w:space="0" w:color="auto"/>
              <w:bottom w:val="single" w:sz="4" w:space="0" w:color="auto"/>
              <w:right w:val="single" w:sz="4" w:space="0" w:color="auto"/>
            </w:tcBorders>
            <w:shd w:val="clear" w:color="auto" w:fill="auto"/>
          </w:tcPr>
          <w:p w14:paraId="1DCDA9FF" w14:textId="038BE15A" w:rsidR="00BF59D0" w:rsidRPr="00D96DC2" w:rsidRDefault="00BF59D0" w:rsidP="00D96DC2">
            <w:pPr>
              <w:pStyle w:val="Text1"/>
              <w:ind w:left="0"/>
              <w:rPr>
                <w:bCs/>
                <w:i/>
                <w:noProof/>
                <w:sz w:val="16"/>
                <w:szCs w:val="16"/>
                <w:lang w:val="et-EE"/>
              </w:rPr>
            </w:pPr>
            <w:r w:rsidRPr="00D96DC2">
              <w:rPr>
                <w:bCs/>
                <w:i/>
                <w:noProof/>
                <w:sz w:val="16"/>
                <w:szCs w:val="16"/>
                <w:lang w:val="et-EE"/>
              </w:rPr>
              <w:t>5 431 726,60</w:t>
            </w:r>
          </w:p>
        </w:tc>
        <w:tc>
          <w:tcPr>
            <w:tcW w:w="1275" w:type="dxa"/>
            <w:tcBorders>
              <w:top w:val="single" w:sz="8" w:space="0" w:color="auto"/>
              <w:left w:val="nil"/>
              <w:bottom w:val="single" w:sz="4" w:space="0" w:color="auto"/>
              <w:right w:val="single" w:sz="4" w:space="0" w:color="auto"/>
            </w:tcBorders>
            <w:shd w:val="clear" w:color="auto" w:fill="auto"/>
          </w:tcPr>
          <w:p w14:paraId="75FF62BE" w14:textId="61F0D8F1" w:rsidR="00BF59D0" w:rsidRPr="00D96DC2" w:rsidRDefault="00BF59D0" w:rsidP="00D96DC2">
            <w:pPr>
              <w:pStyle w:val="Text1"/>
              <w:ind w:left="0"/>
              <w:rPr>
                <w:bCs/>
                <w:i/>
                <w:noProof/>
                <w:sz w:val="16"/>
                <w:szCs w:val="16"/>
                <w:lang w:val="et-EE"/>
              </w:rPr>
            </w:pPr>
            <w:r w:rsidRPr="00D96DC2">
              <w:rPr>
                <w:bCs/>
                <w:i/>
                <w:noProof/>
                <w:sz w:val="16"/>
                <w:szCs w:val="16"/>
                <w:lang w:val="et-EE"/>
              </w:rPr>
              <w:t>1</w:t>
            </w:r>
            <w:r w:rsidR="00B93AFE" w:rsidRPr="00D96DC2">
              <w:rPr>
                <w:bCs/>
                <w:i/>
                <w:noProof/>
                <w:sz w:val="16"/>
                <w:szCs w:val="16"/>
                <w:lang w:val="et-EE"/>
              </w:rPr>
              <w:t> </w:t>
            </w:r>
            <w:r w:rsidRPr="00D96DC2">
              <w:rPr>
                <w:bCs/>
                <w:i/>
                <w:noProof/>
                <w:sz w:val="16"/>
                <w:szCs w:val="16"/>
                <w:lang w:val="et-EE"/>
              </w:rPr>
              <w:t>810</w:t>
            </w:r>
            <w:r w:rsidR="00B93AFE" w:rsidRPr="00D96DC2">
              <w:rPr>
                <w:bCs/>
                <w:i/>
                <w:noProof/>
                <w:sz w:val="16"/>
                <w:szCs w:val="16"/>
                <w:lang w:val="et-EE"/>
              </w:rPr>
              <w:t xml:space="preserve"> </w:t>
            </w:r>
            <w:r w:rsidRPr="00D96DC2">
              <w:rPr>
                <w:bCs/>
                <w:i/>
                <w:noProof/>
                <w:sz w:val="16"/>
                <w:szCs w:val="16"/>
                <w:lang w:val="et-EE"/>
              </w:rPr>
              <w:t>575,53</w:t>
            </w:r>
          </w:p>
        </w:tc>
        <w:tc>
          <w:tcPr>
            <w:tcW w:w="1276" w:type="dxa"/>
            <w:tcBorders>
              <w:top w:val="single" w:sz="8" w:space="0" w:color="auto"/>
              <w:left w:val="nil"/>
              <w:bottom w:val="single" w:sz="4" w:space="0" w:color="auto"/>
              <w:right w:val="single" w:sz="4" w:space="0" w:color="auto"/>
            </w:tcBorders>
            <w:shd w:val="clear" w:color="auto" w:fill="auto"/>
          </w:tcPr>
          <w:p w14:paraId="617BFB52" w14:textId="1EE77814" w:rsidR="00BF59D0" w:rsidRPr="00D96DC2" w:rsidRDefault="00BF59D0" w:rsidP="00D96DC2">
            <w:pPr>
              <w:pStyle w:val="Text1"/>
              <w:ind w:left="0"/>
              <w:rPr>
                <w:bCs/>
                <w:i/>
                <w:noProof/>
                <w:sz w:val="16"/>
                <w:szCs w:val="16"/>
                <w:lang w:val="et-EE"/>
              </w:rPr>
            </w:pPr>
            <w:r w:rsidRPr="00D96DC2">
              <w:rPr>
                <w:bCs/>
                <w:i/>
                <w:noProof/>
                <w:sz w:val="16"/>
                <w:szCs w:val="16"/>
                <w:lang w:val="et-EE"/>
              </w:rPr>
              <w:t>1</w:t>
            </w:r>
            <w:r w:rsidR="00B93AFE" w:rsidRPr="00D96DC2">
              <w:rPr>
                <w:bCs/>
                <w:i/>
                <w:noProof/>
                <w:sz w:val="16"/>
                <w:szCs w:val="16"/>
                <w:lang w:val="et-EE"/>
              </w:rPr>
              <w:t> </w:t>
            </w:r>
            <w:r w:rsidRPr="00D96DC2">
              <w:rPr>
                <w:bCs/>
                <w:i/>
                <w:noProof/>
                <w:sz w:val="16"/>
                <w:szCs w:val="16"/>
                <w:lang w:val="et-EE"/>
              </w:rPr>
              <w:t>810</w:t>
            </w:r>
            <w:r w:rsidR="00B93AFE" w:rsidRPr="00D96DC2">
              <w:rPr>
                <w:bCs/>
                <w:i/>
                <w:noProof/>
                <w:sz w:val="16"/>
                <w:szCs w:val="16"/>
                <w:lang w:val="et-EE"/>
              </w:rPr>
              <w:t xml:space="preserve"> </w:t>
            </w:r>
            <w:r w:rsidRPr="00D96DC2">
              <w:rPr>
                <w:bCs/>
                <w:i/>
                <w:noProof/>
                <w:sz w:val="16"/>
                <w:szCs w:val="16"/>
                <w:lang w:val="et-EE"/>
              </w:rPr>
              <w:t>575,53</w:t>
            </w:r>
          </w:p>
        </w:tc>
        <w:tc>
          <w:tcPr>
            <w:tcW w:w="2126" w:type="dxa"/>
            <w:tcBorders>
              <w:top w:val="single" w:sz="8" w:space="0" w:color="auto"/>
              <w:left w:val="nil"/>
              <w:bottom w:val="single" w:sz="4" w:space="0" w:color="auto"/>
              <w:right w:val="single" w:sz="4" w:space="0" w:color="auto"/>
            </w:tcBorders>
            <w:shd w:val="clear" w:color="auto" w:fill="auto"/>
          </w:tcPr>
          <w:p w14:paraId="6C6572FF" w14:textId="6197C3B2" w:rsidR="00BF59D0" w:rsidRPr="00D96DC2" w:rsidRDefault="00BF59D0" w:rsidP="00D96DC2">
            <w:pPr>
              <w:pStyle w:val="Text1"/>
              <w:ind w:left="0"/>
              <w:rPr>
                <w:bCs/>
                <w:i/>
                <w:noProof/>
                <w:sz w:val="16"/>
                <w:szCs w:val="16"/>
                <w:lang w:val="et-EE"/>
              </w:rPr>
            </w:pPr>
            <w:r w:rsidRPr="00D96DC2">
              <w:rPr>
                <w:bCs/>
                <w:i/>
                <w:noProof/>
                <w:sz w:val="16"/>
                <w:szCs w:val="16"/>
                <w:lang w:val="et-EE"/>
              </w:rPr>
              <w:t>0</w:t>
            </w:r>
            <w:r w:rsidR="0087477A" w:rsidRPr="00D96DC2">
              <w:rPr>
                <w:bCs/>
                <w:i/>
                <w:noProof/>
                <w:sz w:val="16"/>
                <w:szCs w:val="16"/>
                <w:lang w:val="et-EE"/>
              </w:rPr>
              <w:t>,00</w:t>
            </w:r>
          </w:p>
        </w:tc>
        <w:tc>
          <w:tcPr>
            <w:tcW w:w="1418" w:type="dxa"/>
            <w:tcBorders>
              <w:top w:val="single" w:sz="8" w:space="0" w:color="auto"/>
              <w:left w:val="nil"/>
              <w:bottom w:val="single" w:sz="4" w:space="0" w:color="auto"/>
              <w:right w:val="single" w:sz="4" w:space="0" w:color="auto"/>
            </w:tcBorders>
            <w:shd w:val="clear" w:color="auto" w:fill="auto"/>
          </w:tcPr>
          <w:p w14:paraId="0AF9844C" w14:textId="31063B1C" w:rsidR="00BF59D0" w:rsidRPr="00D96DC2" w:rsidRDefault="00BF59D0" w:rsidP="00D96DC2">
            <w:pPr>
              <w:pStyle w:val="Text1"/>
              <w:ind w:left="0"/>
              <w:rPr>
                <w:bCs/>
                <w:i/>
                <w:noProof/>
                <w:sz w:val="16"/>
                <w:szCs w:val="16"/>
                <w:lang w:val="et-EE"/>
              </w:rPr>
            </w:pPr>
            <w:r w:rsidRPr="00D96DC2">
              <w:rPr>
                <w:bCs/>
                <w:i/>
                <w:noProof/>
                <w:sz w:val="16"/>
                <w:szCs w:val="16"/>
                <w:lang w:val="et-EE"/>
              </w:rPr>
              <w:t>7 242 302,13</w:t>
            </w:r>
          </w:p>
        </w:tc>
        <w:tc>
          <w:tcPr>
            <w:tcW w:w="1809" w:type="dxa"/>
          </w:tcPr>
          <w:p w14:paraId="2154FB34" w14:textId="163B6885" w:rsidR="00BF59D0" w:rsidRPr="00D96DC2" w:rsidRDefault="00BF59D0" w:rsidP="00D96DC2">
            <w:pPr>
              <w:pStyle w:val="Text1"/>
              <w:ind w:left="0"/>
              <w:rPr>
                <w:bCs/>
                <w:i/>
                <w:noProof/>
                <w:sz w:val="16"/>
                <w:szCs w:val="16"/>
                <w:lang w:val="et-EE"/>
              </w:rPr>
            </w:pPr>
            <w:r w:rsidRPr="00D96DC2">
              <w:rPr>
                <w:bCs/>
                <w:i/>
                <w:noProof/>
                <w:sz w:val="16"/>
                <w:szCs w:val="16"/>
                <w:lang w:val="et-EE"/>
              </w:rPr>
              <w:t>75</w:t>
            </w:r>
          </w:p>
        </w:tc>
      </w:tr>
      <w:tr w:rsidR="00BF59D0" w:rsidRPr="008F6F06" w14:paraId="61BC1816" w14:textId="77777777" w:rsidTr="00065C83">
        <w:trPr>
          <w:jc w:val="center"/>
        </w:trPr>
        <w:tc>
          <w:tcPr>
            <w:tcW w:w="1838" w:type="dxa"/>
          </w:tcPr>
          <w:p w14:paraId="2BE3CE54" w14:textId="77777777" w:rsidR="00BF59D0" w:rsidRPr="00D96DC2" w:rsidRDefault="00BF59D0" w:rsidP="00D96DC2">
            <w:pPr>
              <w:pStyle w:val="Text1"/>
              <w:ind w:left="0"/>
              <w:rPr>
                <w:bCs/>
                <w:i/>
                <w:noProof/>
                <w:sz w:val="16"/>
                <w:szCs w:val="16"/>
                <w:lang w:val="et-EE"/>
              </w:rPr>
            </w:pPr>
          </w:p>
        </w:tc>
        <w:tc>
          <w:tcPr>
            <w:tcW w:w="2835" w:type="dxa"/>
          </w:tcPr>
          <w:p w14:paraId="5D6F380B" w14:textId="39DD4AB5" w:rsidR="00BF59D0" w:rsidRPr="00D96DC2" w:rsidRDefault="00BF59D0" w:rsidP="00D96DC2">
            <w:pPr>
              <w:pStyle w:val="Text1"/>
              <w:ind w:left="0"/>
              <w:rPr>
                <w:bCs/>
                <w:i/>
                <w:noProof/>
                <w:sz w:val="16"/>
                <w:szCs w:val="16"/>
                <w:lang w:val="et-EE"/>
              </w:rPr>
            </w:pPr>
            <w:r w:rsidRPr="00D96DC2">
              <w:rPr>
                <w:bCs/>
                <w:i/>
                <w:noProof/>
                <w:sz w:val="16"/>
                <w:szCs w:val="16"/>
                <w:lang w:val="et-EE"/>
              </w:rPr>
              <w:t>AMIFi määruse artikli 15 lõike 2 kohaselt kaasrahastatavad meetmed</w:t>
            </w:r>
          </w:p>
        </w:tc>
        <w:tc>
          <w:tcPr>
            <w:tcW w:w="1701" w:type="dxa"/>
          </w:tcPr>
          <w:p w14:paraId="0EC5DB6F" w14:textId="42482FCE" w:rsidR="00BF59D0"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7FF835" w14:textId="46A1B85C" w:rsidR="00BF59D0" w:rsidRPr="00D96DC2" w:rsidRDefault="00BF59D0" w:rsidP="00D96DC2">
            <w:pPr>
              <w:pStyle w:val="Text1"/>
              <w:ind w:left="0"/>
              <w:rPr>
                <w:bCs/>
                <w:i/>
                <w:noProof/>
                <w:sz w:val="16"/>
                <w:szCs w:val="16"/>
                <w:lang w:val="et-EE"/>
              </w:rPr>
            </w:pPr>
            <w:del w:id="1042" w:author="Martin Eber" w:date="2025-07-18T19:23:00Z" w16du:dateUtc="2025-07-18T16:23:00Z">
              <w:r w:rsidRPr="00D96DC2" w:rsidDel="0062463A">
                <w:rPr>
                  <w:bCs/>
                  <w:i/>
                  <w:noProof/>
                  <w:sz w:val="16"/>
                  <w:szCs w:val="16"/>
                  <w:lang w:val="et-EE"/>
                </w:rPr>
                <w:delText>-</w:delText>
              </w:r>
            </w:del>
            <w:ins w:id="1043" w:author="Martin Eber" w:date="2025-07-18T19:23:00Z" w16du:dateUtc="2025-07-18T16:23:00Z">
              <w:r w:rsidR="0062463A">
                <w:rPr>
                  <w:bCs/>
                  <w:i/>
                  <w:noProof/>
                  <w:sz w:val="16"/>
                  <w:szCs w:val="16"/>
                  <w:lang w:val="et-EE"/>
                </w:rPr>
                <w:t>900 000,00</w:t>
              </w:r>
            </w:ins>
          </w:p>
        </w:tc>
        <w:tc>
          <w:tcPr>
            <w:tcW w:w="1275" w:type="dxa"/>
            <w:tcBorders>
              <w:top w:val="nil"/>
              <w:left w:val="nil"/>
              <w:bottom w:val="single" w:sz="4" w:space="0" w:color="auto"/>
              <w:right w:val="single" w:sz="4" w:space="0" w:color="auto"/>
            </w:tcBorders>
            <w:shd w:val="clear" w:color="auto" w:fill="auto"/>
          </w:tcPr>
          <w:p w14:paraId="6361DCA6" w14:textId="08B3C7A5" w:rsidR="00BF59D0" w:rsidRPr="00D96DC2" w:rsidRDefault="00BF59D0" w:rsidP="00D96DC2">
            <w:pPr>
              <w:pStyle w:val="Text1"/>
              <w:ind w:left="0"/>
              <w:rPr>
                <w:bCs/>
                <w:i/>
                <w:noProof/>
                <w:sz w:val="16"/>
                <w:szCs w:val="16"/>
                <w:lang w:val="et-EE"/>
              </w:rPr>
            </w:pPr>
            <w:del w:id="1044" w:author="Martin Eber" w:date="2025-07-18T19:23:00Z" w16du:dateUtc="2025-07-18T16:23:00Z">
              <w:r w:rsidRPr="00D96DC2" w:rsidDel="0062463A">
                <w:rPr>
                  <w:bCs/>
                  <w:i/>
                  <w:noProof/>
                  <w:sz w:val="16"/>
                  <w:szCs w:val="16"/>
                  <w:lang w:val="et-EE"/>
                </w:rPr>
                <w:delText>-</w:delText>
              </w:r>
            </w:del>
            <w:ins w:id="1045" w:author="Martin Eber" w:date="2025-07-18T19:23:00Z" w16du:dateUtc="2025-07-18T16:23:00Z">
              <w:r w:rsidR="0062463A">
                <w:rPr>
                  <w:bCs/>
                  <w:i/>
                  <w:noProof/>
                  <w:sz w:val="16"/>
                  <w:szCs w:val="16"/>
                  <w:lang w:val="et-EE"/>
                </w:rPr>
                <w:t>100 000,00</w:t>
              </w:r>
            </w:ins>
          </w:p>
        </w:tc>
        <w:tc>
          <w:tcPr>
            <w:tcW w:w="1276" w:type="dxa"/>
            <w:tcBorders>
              <w:top w:val="nil"/>
              <w:left w:val="nil"/>
              <w:bottom w:val="single" w:sz="4" w:space="0" w:color="auto"/>
              <w:right w:val="single" w:sz="4" w:space="0" w:color="auto"/>
            </w:tcBorders>
            <w:shd w:val="clear" w:color="auto" w:fill="auto"/>
          </w:tcPr>
          <w:p w14:paraId="3C5AAC83" w14:textId="5404D9B1" w:rsidR="00BF59D0" w:rsidRPr="00D96DC2" w:rsidRDefault="0062463A" w:rsidP="00D96DC2">
            <w:pPr>
              <w:pStyle w:val="Text1"/>
              <w:ind w:left="0"/>
              <w:rPr>
                <w:bCs/>
                <w:i/>
                <w:noProof/>
                <w:sz w:val="16"/>
                <w:szCs w:val="16"/>
                <w:lang w:val="et-EE"/>
              </w:rPr>
            </w:pPr>
            <w:ins w:id="1046" w:author="Martin Eber" w:date="2025-07-18T19:23:00Z" w16du:dateUtc="2025-07-18T16:23:00Z">
              <w:r w:rsidRPr="0062463A">
                <w:rPr>
                  <w:bCs/>
                  <w:i/>
                  <w:noProof/>
                  <w:sz w:val="16"/>
                  <w:szCs w:val="16"/>
                  <w:lang w:val="et-EE"/>
                </w:rPr>
                <w:t>100 000,00</w:t>
              </w:r>
            </w:ins>
            <w:del w:id="1047" w:author="Martin Eber" w:date="2025-07-18T19:23:00Z" w16du:dateUtc="2025-07-18T16:23:00Z">
              <w:r w:rsidR="00BF59D0" w:rsidRPr="00D96DC2" w:rsidDel="0062463A">
                <w:rPr>
                  <w:bCs/>
                  <w:i/>
                  <w:noProof/>
                  <w:sz w:val="16"/>
                  <w:szCs w:val="16"/>
                  <w:lang w:val="et-EE"/>
                </w:rPr>
                <w:delText>-</w:delText>
              </w:r>
            </w:del>
          </w:p>
        </w:tc>
        <w:tc>
          <w:tcPr>
            <w:tcW w:w="2126" w:type="dxa"/>
            <w:tcBorders>
              <w:top w:val="nil"/>
              <w:left w:val="nil"/>
              <w:bottom w:val="single" w:sz="4" w:space="0" w:color="auto"/>
              <w:right w:val="single" w:sz="4" w:space="0" w:color="auto"/>
            </w:tcBorders>
            <w:shd w:val="clear" w:color="auto" w:fill="auto"/>
          </w:tcPr>
          <w:p w14:paraId="7D99001E" w14:textId="0F085B6C" w:rsidR="00BF59D0" w:rsidRPr="00D96DC2" w:rsidRDefault="0062463A" w:rsidP="00D96DC2">
            <w:pPr>
              <w:pStyle w:val="Text1"/>
              <w:ind w:left="0"/>
              <w:rPr>
                <w:bCs/>
                <w:i/>
                <w:noProof/>
                <w:sz w:val="16"/>
                <w:szCs w:val="16"/>
                <w:lang w:val="et-EE"/>
              </w:rPr>
            </w:pPr>
            <w:ins w:id="1048" w:author="Martin Eber" w:date="2025-07-18T19:23:00Z" w16du:dateUtc="2025-07-18T16:23:00Z">
              <w:r w:rsidRPr="0062463A">
                <w:rPr>
                  <w:bCs/>
                  <w:i/>
                  <w:noProof/>
                  <w:sz w:val="16"/>
                  <w:szCs w:val="16"/>
                  <w:lang w:val="et-EE"/>
                </w:rPr>
                <w:t>0,00</w:t>
              </w:r>
            </w:ins>
            <w:del w:id="1049" w:author="Martin Eber" w:date="2025-07-18T19:23:00Z" w16du:dateUtc="2025-07-18T16:23:00Z">
              <w:r w:rsidR="00BF59D0" w:rsidRPr="00D96DC2" w:rsidDel="0062463A">
                <w:rPr>
                  <w:bCs/>
                  <w:i/>
                  <w:noProof/>
                  <w:sz w:val="16"/>
                  <w:szCs w:val="16"/>
                  <w:lang w:val="et-EE"/>
                </w:rPr>
                <w:delText>-</w:delText>
              </w:r>
            </w:del>
          </w:p>
        </w:tc>
        <w:tc>
          <w:tcPr>
            <w:tcW w:w="1418" w:type="dxa"/>
            <w:tcBorders>
              <w:top w:val="single" w:sz="4" w:space="0" w:color="auto"/>
              <w:left w:val="nil"/>
              <w:bottom w:val="single" w:sz="4" w:space="0" w:color="auto"/>
              <w:right w:val="single" w:sz="4" w:space="0" w:color="auto"/>
            </w:tcBorders>
            <w:shd w:val="clear" w:color="auto" w:fill="auto"/>
          </w:tcPr>
          <w:p w14:paraId="71A679A1" w14:textId="40A94F8C" w:rsidR="00BF59D0" w:rsidRPr="00D96DC2" w:rsidRDefault="00BF59D0" w:rsidP="00D96DC2">
            <w:pPr>
              <w:pStyle w:val="Text1"/>
              <w:ind w:left="0"/>
              <w:rPr>
                <w:bCs/>
                <w:i/>
                <w:noProof/>
                <w:sz w:val="16"/>
                <w:szCs w:val="16"/>
                <w:lang w:val="et-EE"/>
              </w:rPr>
            </w:pPr>
            <w:r w:rsidRPr="00D96DC2">
              <w:rPr>
                <w:bCs/>
                <w:i/>
                <w:noProof/>
                <w:sz w:val="16"/>
                <w:szCs w:val="16"/>
                <w:lang w:val="et-EE"/>
              </w:rPr>
              <w:t>-</w:t>
            </w:r>
          </w:p>
        </w:tc>
        <w:tc>
          <w:tcPr>
            <w:tcW w:w="1809" w:type="dxa"/>
          </w:tcPr>
          <w:p w14:paraId="1A9503B6" w14:textId="4A44B318" w:rsidR="00BF59D0" w:rsidRPr="00D96DC2" w:rsidRDefault="00BF59D0" w:rsidP="00D96DC2">
            <w:pPr>
              <w:pStyle w:val="Text1"/>
              <w:ind w:left="0"/>
              <w:rPr>
                <w:bCs/>
                <w:i/>
                <w:noProof/>
                <w:sz w:val="16"/>
                <w:szCs w:val="16"/>
                <w:lang w:val="et-EE"/>
              </w:rPr>
            </w:pPr>
            <w:del w:id="1050" w:author="Martin Eber" w:date="2025-07-18T19:36:00Z" w16du:dateUtc="2025-07-18T16:36:00Z">
              <w:r w:rsidRPr="00D96DC2" w:rsidDel="00B747E7">
                <w:rPr>
                  <w:bCs/>
                  <w:i/>
                  <w:noProof/>
                  <w:sz w:val="16"/>
                  <w:szCs w:val="16"/>
                  <w:lang w:val="et-EE"/>
                </w:rPr>
                <w:delText>-</w:delText>
              </w:r>
            </w:del>
            <w:ins w:id="1051" w:author="Martin Eber" w:date="2025-07-18T19:36:00Z" w16du:dateUtc="2025-07-18T16:36:00Z">
              <w:r w:rsidR="00B747E7">
                <w:rPr>
                  <w:bCs/>
                  <w:i/>
                  <w:noProof/>
                  <w:sz w:val="16"/>
                  <w:szCs w:val="16"/>
                  <w:lang w:val="et-EE"/>
                </w:rPr>
                <w:t>90</w:t>
              </w:r>
            </w:ins>
          </w:p>
        </w:tc>
      </w:tr>
      <w:tr w:rsidR="00BF59D0" w:rsidRPr="008F6F06" w14:paraId="48D525CB" w14:textId="77777777" w:rsidTr="00065C83">
        <w:trPr>
          <w:jc w:val="center"/>
        </w:trPr>
        <w:tc>
          <w:tcPr>
            <w:tcW w:w="1838" w:type="dxa"/>
          </w:tcPr>
          <w:p w14:paraId="07F4DBF6" w14:textId="77777777" w:rsidR="00BF59D0" w:rsidRPr="00D96DC2" w:rsidRDefault="00BF59D0" w:rsidP="00D96DC2">
            <w:pPr>
              <w:pStyle w:val="Text1"/>
              <w:ind w:left="0"/>
              <w:rPr>
                <w:bCs/>
                <w:i/>
                <w:noProof/>
                <w:sz w:val="16"/>
                <w:szCs w:val="16"/>
                <w:lang w:val="et-EE"/>
              </w:rPr>
            </w:pPr>
          </w:p>
        </w:tc>
        <w:tc>
          <w:tcPr>
            <w:tcW w:w="2835" w:type="dxa"/>
          </w:tcPr>
          <w:p w14:paraId="57A72948" w14:textId="4A3A4E5E" w:rsidR="00BF59D0" w:rsidRPr="00D96DC2" w:rsidRDefault="00BF59D0" w:rsidP="00D96DC2">
            <w:pPr>
              <w:pStyle w:val="Text1"/>
              <w:ind w:left="0"/>
              <w:rPr>
                <w:bCs/>
                <w:i/>
                <w:noProof/>
                <w:sz w:val="16"/>
                <w:szCs w:val="16"/>
                <w:lang w:val="et-EE"/>
              </w:rPr>
            </w:pPr>
            <w:r w:rsidRPr="00D96DC2">
              <w:rPr>
                <w:bCs/>
                <w:i/>
                <w:noProof/>
                <w:sz w:val="16"/>
                <w:szCs w:val="16"/>
                <w:lang w:val="et-EE"/>
              </w:rPr>
              <w:t>AMIFi määruse artikli 15 lõike 3 kohaselt kaasrahastatavad meetmed</w:t>
            </w:r>
          </w:p>
        </w:tc>
        <w:tc>
          <w:tcPr>
            <w:tcW w:w="1701" w:type="dxa"/>
          </w:tcPr>
          <w:p w14:paraId="42E7A2D8" w14:textId="7DF9FC7F" w:rsidR="00BF59D0" w:rsidRPr="00D96DC2" w:rsidRDefault="00EC3C3D" w:rsidP="00D96DC2">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5F23B1" w14:textId="2850E980" w:rsidR="00BF59D0" w:rsidRPr="00D96DC2" w:rsidRDefault="00BF59D0" w:rsidP="00D96DC2">
            <w:pPr>
              <w:pStyle w:val="Text1"/>
              <w:ind w:left="0"/>
              <w:rPr>
                <w:bCs/>
                <w:i/>
                <w:noProof/>
                <w:sz w:val="16"/>
                <w:szCs w:val="16"/>
                <w:lang w:val="et-EE"/>
              </w:rPr>
            </w:pPr>
            <w:r w:rsidRPr="00D96DC2">
              <w:rPr>
                <w:bCs/>
                <w:i/>
                <w:noProof/>
                <w:sz w:val="16"/>
                <w:szCs w:val="16"/>
                <w:lang w:val="et-EE"/>
              </w:rPr>
              <w:t>996 131,25</w:t>
            </w:r>
          </w:p>
        </w:tc>
        <w:tc>
          <w:tcPr>
            <w:tcW w:w="1275" w:type="dxa"/>
            <w:tcBorders>
              <w:top w:val="nil"/>
              <w:left w:val="nil"/>
              <w:bottom w:val="single" w:sz="4" w:space="0" w:color="auto"/>
              <w:right w:val="single" w:sz="4" w:space="0" w:color="auto"/>
            </w:tcBorders>
            <w:shd w:val="clear" w:color="auto" w:fill="auto"/>
          </w:tcPr>
          <w:p w14:paraId="1BE9145F" w14:textId="7DD43FEB" w:rsidR="00BF59D0" w:rsidRPr="00D96DC2" w:rsidRDefault="00BF59D0" w:rsidP="00D96DC2">
            <w:pPr>
              <w:pStyle w:val="Text1"/>
              <w:ind w:left="0"/>
              <w:rPr>
                <w:bCs/>
                <w:i/>
                <w:noProof/>
                <w:sz w:val="16"/>
                <w:szCs w:val="16"/>
                <w:lang w:val="et-EE"/>
              </w:rPr>
            </w:pPr>
            <w:r w:rsidRPr="00D96DC2">
              <w:rPr>
                <w:bCs/>
                <w:i/>
                <w:noProof/>
                <w:sz w:val="16"/>
                <w:szCs w:val="16"/>
                <w:lang w:val="et-EE"/>
              </w:rPr>
              <w:t>332</w:t>
            </w:r>
            <w:r w:rsidR="00B93AFE" w:rsidRPr="00D96DC2">
              <w:rPr>
                <w:bCs/>
                <w:i/>
                <w:noProof/>
                <w:sz w:val="16"/>
                <w:szCs w:val="16"/>
                <w:lang w:val="et-EE"/>
              </w:rPr>
              <w:t xml:space="preserve"> </w:t>
            </w:r>
            <w:r w:rsidRPr="00D96DC2">
              <w:rPr>
                <w:bCs/>
                <w:i/>
                <w:noProof/>
                <w:sz w:val="16"/>
                <w:szCs w:val="16"/>
                <w:lang w:val="et-EE"/>
              </w:rPr>
              <w:t>043,75</w:t>
            </w:r>
          </w:p>
        </w:tc>
        <w:tc>
          <w:tcPr>
            <w:tcW w:w="1276" w:type="dxa"/>
            <w:tcBorders>
              <w:top w:val="nil"/>
              <w:left w:val="nil"/>
              <w:bottom w:val="single" w:sz="4" w:space="0" w:color="auto"/>
              <w:right w:val="single" w:sz="4" w:space="0" w:color="auto"/>
            </w:tcBorders>
            <w:shd w:val="clear" w:color="auto" w:fill="auto"/>
          </w:tcPr>
          <w:p w14:paraId="57BF3689" w14:textId="52A522BD" w:rsidR="00BF59D0" w:rsidRPr="00D96DC2" w:rsidRDefault="00BF59D0" w:rsidP="00D96DC2">
            <w:pPr>
              <w:pStyle w:val="Text1"/>
              <w:ind w:left="0"/>
              <w:rPr>
                <w:bCs/>
                <w:i/>
                <w:noProof/>
                <w:sz w:val="16"/>
                <w:szCs w:val="16"/>
                <w:lang w:val="et-EE"/>
              </w:rPr>
            </w:pPr>
            <w:r w:rsidRPr="00D96DC2">
              <w:rPr>
                <w:bCs/>
                <w:i/>
                <w:noProof/>
                <w:sz w:val="16"/>
                <w:szCs w:val="16"/>
                <w:lang w:val="et-EE"/>
              </w:rPr>
              <w:t>332</w:t>
            </w:r>
            <w:r w:rsidR="00B93AFE" w:rsidRPr="00D96DC2">
              <w:rPr>
                <w:bCs/>
                <w:i/>
                <w:noProof/>
                <w:sz w:val="16"/>
                <w:szCs w:val="16"/>
                <w:lang w:val="et-EE"/>
              </w:rPr>
              <w:t xml:space="preserve"> </w:t>
            </w:r>
            <w:r w:rsidRPr="00D96DC2">
              <w:rPr>
                <w:bCs/>
                <w:i/>
                <w:noProof/>
                <w:sz w:val="16"/>
                <w:szCs w:val="16"/>
                <w:lang w:val="et-EE"/>
              </w:rPr>
              <w:t>043,75</w:t>
            </w:r>
          </w:p>
        </w:tc>
        <w:tc>
          <w:tcPr>
            <w:tcW w:w="2126" w:type="dxa"/>
            <w:tcBorders>
              <w:top w:val="nil"/>
              <w:left w:val="nil"/>
              <w:bottom w:val="single" w:sz="4" w:space="0" w:color="auto"/>
              <w:right w:val="single" w:sz="4" w:space="0" w:color="auto"/>
            </w:tcBorders>
            <w:shd w:val="clear" w:color="auto" w:fill="auto"/>
          </w:tcPr>
          <w:p w14:paraId="5D9BFE2F" w14:textId="5BB76367" w:rsidR="00BF59D0" w:rsidRPr="00D96DC2" w:rsidRDefault="00BF59D0" w:rsidP="00D96DC2">
            <w:pPr>
              <w:pStyle w:val="Text1"/>
              <w:ind w:left="0"/>
              <w:rPr>
                <w:bCs/>
                <w:i/>
                <w:noProof/>
                <w:sz w:val="16"/>
                <w:szCs w:val="16"/>
                <w:lang w:val="et-EE"/>
              </w:rPr>
            </w:pPr>
            <w:r w:rsidRPr="00D96DC2">
              <w:rPr>
                <w:bCs/>
                <w:i/>
                <w:noProof/>
                <w:sz w:val="16"/>
                <w:szCs w:val="16"/>
                <w:lang w:val="et-EE"/>
              </w:rPr>
              <w:t>0,00</w:t>
            </w:r>
          </w:p>
        </w:tc>
        <w:tc>
          <w:tcPr>
            <w:tcW w:w="1418" w:type="dxa"/>
            <w:tcBorders>
              <w:top w:val="single" w:sz="4" w:space="0" w:color="auto"/>
              <w:left w:val="nil"/>
              <w:bottom w:val="single" w:sz="4" w:space="0" w:color="auto"/>
              <w:right w:val="single" w:sz="4" w:space="0" w:color="auto"/>
            </w:tcBorders>
            <w:shd w:val="clear" w:color="auto" w:fill="auto"/>
          </w:tcPr>
          <w:p w14:paraId="447337CD" w14:textId="77560CBC" w:rsidR="00BF59D0" w:rsidRPr="00D96DC2" w:rsidRDefault="00BF59D0" w:rsidP="00D96DC2">
            <w:pPr>
              <w:pStyle w:val="Text1"/>
              <w:ind w:left="0"/>
              <w:rPr>
                <w:bCs/>
                <w:i/>
                <w:noProof/>
                <w:sz w:val="16"/>
                <w:szCs w:val="16"/>
                <w:lang w:val="et-EE"/>
              </w:rPr>
            </w:pPr>
            <w:r w:rsidRPr="00D96DC2">
              <w:rPr>
                <w:bCs/>
                <w:i/>
                <w:noProof/>
                <w:sz w:val="16"/>
                <w:szCs w:val="16"/>
                <w:lang w:val="et-EE"/>
              </w:rPr>
              <w:t>1 328 175,00</w:t>
            </w:r>
          </w:p>
        </w:tc>
        <w:tc>
          <w:tcPr>
            <w:tcW w:w="1809" w:type="dxa"/>
          </w:tcPr>
          <w:p w14:paraId="13308E70" w14:textId="00257C87" w:rsidR="00BF59D0" w:rsidRPr="00D96DC2" w:rsidRDefault="00BF59D0" w:rsidP="00D96DC2">
            <w:pPr>
              <w:pStyle w:val="Text1"/>
              <w:ind w:left="0"/>
              <w:rPr>
                <w:bCs/>
                <w:i/>
                <w:noProof/>
                <w:sz w:val="16"/>
                <w:szCs w:val="16"/>
                <w:lang w:val="et-EE"/>
              </w:rPr>
            </w:pPr>
            <w:r w:rsidRPr="00D96DC2">
              <w:rPr>
                <w:bCs/>
                <w:i/>
                <w:noProof/>
                <w:sz w:val="16"/>
                <w:szCs w:val="16"/>
                <w:lang w:val="et-EE"/>
              </w:rPr>
              <w:t>75</w:t>
            </w:r>
          </w:p>
        </w:tc>
      </w:tr>
      <w:tr w:rsidR="00EC3C3D" w:rsidRPr="008F6F06" w14:paraId="69C2B3AC" w14:textId="77777777" w:rsidTr="00065C83">
        <w:trPr>
          <w:jc w:val="center"/>
        </w:trPr>
        <w:tc>
          <w:tcPr>
            <w:tcW w:w="1838" w:type="dxa"/>
          </w:tcPr>
          <w:p w14:paraId="3417C50C" w14:textId="77777777" w:rsidR="00EC3C3D" w:rsidRPr="00D96DC2" w:rsidRDefault="00EC3C3D" w:rsidP="00EC3C3D">
            <w:pPr>
              <w:pStyle w:val="Text1"/>
              <w:ind w:left="0"/>
              <w:rPr>
                <w:bCs/>
                <w:i/>
                <w:noProof/>
                <w:sz w:val="16"/>
                <w:szCs w:val="16"/>
                <w:lang w:val="et-EE"/>
              </w:rPr>
            </w:pPr>
          </w:p>
        </w:tc>
        <w:tc>
          <w:tcPr>
            <w:tcW w:w="2835" w:type="dxa"/>
          </w:tcPr>
          <w:p w14:paraId="0EEF3135" w14:textId="33EDF0C4" w:rsidR="00EC3C3D" w:rsidRPr="00D96DC2" w:rsidRDefault="00EC3C3D" w:rsidP="00EC3C3D">
            <w:pPr>
              <w:pStyle w:val="Text1"/>
              <w:ind w:left="0"/>
              <w:rPr>
                <w:bCs/>
                <w:i/>
                <w:noProof/>
                <w:sz w:val="16"/>
                <w:szCs w:val="16"/>
                <w:lang w:val="et-EE"/>
              </w:rPr>
            </w:pPr>
            <w:r w:rsidRPr="00D96DC2">
              <w:rPr>
                <w:bCs/>
                <w:i/>
                <w:noProof/>
                <w:sz w:val="16"/>
                <w:szCs w:val="16"/>
                <w:lang w:val="et-EE"/>
              </w:rPr>
              <w:t>AMIFi määruse artikli 15 lõike 4 kohaselt kaasrahastatavad meetmed</w:t>
            </w:r>
          </w:p>
        </w:tc>
        <w:tc>
          <w:tcPr>
            <w:tcW w:w="1701" w:type="dxa"/>
          </w:tcPr>
          <w:p w14:paraId="093F7B8D" w14:textId="3BD63615" w:rsidR="00EC3C3D" w:rsidRPr="00D96DC2" w:rsidRDefault="00EC3C3D" w:rsidP="00EC3C3D">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37373A9" w14:textId="42B4E386" w:rsidR="00EC3C3D" w:rsidRPr="00D96DC2" w:rsidRDefault="00EC3C3D" w:rsidP="00EC3C3D">
            <w:pPr>
              <w:pStyle w:val="Text1"/>
              <w:ind w:left="0"/>
              <w:rPr>
                <w:bCs/>
                <w:i/>
                <w:noProof/>
                <w:sz w:val="16"/>
                <w:szCs w:val="16"/>
                <w:lang w:val="et-EE"/>
              </w:rPr>
            </w:pPr>
            <w:r w:rsidRPr="00D96DC2">
              <w:rPr>
                <w:bCs/>
                <w:i/>
                <w:noProof/>
                <w:sz w:val="16"/>
                <w:szCs w:val="16"/>
                <w:lang w:val="et-EE"/>
              </w:rPr>
              <w:t>232 091,37</w:t>
            </w:r>
          </w:p>
        </w:tc>
        <w:tc>
          <w:tcPr>
            <w:tcW w:w="1275" w:type="dxa"/>
            <w:tcBorders>
              <w:top w:val="nil"/>
              <w:left w:val="nil"/>
              <w:bottom w:val="single" w:sz="4" w:space="0" w:color="auto"/>
              <w:right w:val="single" w:sz="4" w:space="0" w:color="auto"/>
            </w:tcBorders>
            <w:shd w:val="clear" w:color="auto" w:fill="auto"/>
          </w:tcPr>
          <w:p w14:paraId="5F291760" w14:textId="30896A9D" w:rsidR="00EC3C3D" w:rsidRPr="00D96DC2" w:rsidRDefault="00EC3C3D" w:rsidP="00EC3C3D">
            <w:pPr>
              <w:pStyle w:val="Text1"/>
              <w:ind w:left="0"/>
              <w:rPr>
                <w:bCs/>
                <w:i/>
                <w:noProof/>
                <w:sz w:val="16"/>
                <w:szCs w:val="16"/>
                <w:lang w:val="et-EE"/>
              </w:rPr>
            </w:pPr>
            <w:r w:rsidRPr="00D96DC2">
              <w:rPr>
                <w:bCs/>
                <w:i/>
                <w:noProof/>
                <w:sz w:val="16"/>
                <w:szCs w:val="16"/>
                <w:lang w:val="et-EE"/>
              </w:rPr>
              <w:t>77 363,79</w:t>
            </w:r>
          </w:p>
        </w:tc>
        <w:tc>
          <w:tcPr>
            <w:tcW w:w="1276" w:type="dxa"/>
            <w:tcBorders>
              <w:top w:val="nil"/>
              <w:left w:val="nil"/>
              <w:bottom w:val="single" w:sz="4" w:space="0" w:color="auto"/>
              <w:right w:val="single" w:sz="4" w:space="0" w:color="auto"/>
            </w:tcBorders>
            <w:shd w:val="clear" w:color="auto" w:fill="auto"/>
          </w:tcPr>
          <w:p w14:paraId="467296D1" w14:textId="22CBE832" w:rsidR="00EC3C3D" w:rsidRPr="00D96DC2" w:rsidRDefault="00EC3C3D" w:rsidP="00EC3C3D">
            <w:pPr>
              <w:pStyle w:val="Text1"/>
              <w:ind w:left="0"/>
              <w:rPr>
                <w:bCs/>
                <w:i/>
                <w:noProof/>
                <w:sz w:val="16"/>
                <w:szCs w:val="16"/>
                <w:lang w:val="et-EE"/>
              </w:rPr>
            </w:pPr>
            <w:r w:rsidRPr="00D96DC2">
              <w:rPr>
                <w:bCs/>
                <w:i/>
                <w:noProof/>
                <w:sz w:val="16"/>
                <w:szCs w:val="16"/>
                <w:lang w:val="et-EE"/>
              </w:rPr>
              <w:t>77 363,79</w:t>
            </w:r>
          </w:p>
        </w:tc>
        <w:tc>
          <w:tcPr>
            <w:tcW w:w="2126" w:type="dxa"/>
            <w:tcBorders>
              <w:top w:val="nil"/>
              <w:left w:val="nil"/>
              <w:bottom w:val="single" w:sz="4" w:space="0" w:color="auto"/>
              <w:right w:val="single" w:sz="4" w:space="0" w:color="auto"/>
            </w:tcBorders>
            <w:shd w:val="clear" w:color="auto" w:fill="auto"/>
          </w:tcPr>
          <w:p w14:paraId="35109AB5" w14:textId="2388F3A2" w:rsidR="00EC3C3D" w:rsidRPr="00D96DC2" w:rsidRDefault="00EC3C3D" w:rsidP="00EC3C3D">
            <w:pPr>
              <w:pStyle w:val="Text1"/>
              <w:ind w:left="0"/>
              <w:rPr>
                <w:bCs/>
                <w:i/>
                <w:noProof/>
                <w:sz w:val="16"/>
                <w:szCs w:val="16"/>
                <w:lang w:val="et-EE"/>
              </w:rPr>
            </w:pPr>
            <w:r w:rsidRPr="00D96DC2">
              <w:rPr>
                <w:bCs/>
                <w:i/>
                <w:noProof/>
                <w:sz w:val="16"/>
                <w:szCs w:val="16"/>
                <w:lang w:val="et-EE"/>
              </w:rPr>
              <w:t>0,00</w:t>
            </w:r>
          </w:p>
        </w:tc>
        <w:tc>
          <w:tcPr>
            <w:tcW w:w="1418" w:type="dxa"/>
            <w:tcBorders>
              <w:top w:val="single" w:sz="4" w:space="0" w:color="auto"/>
              <w:left w:val="nil"/>
              <w:bottom w:val="single" w:sz="4" w:space="0" w:color="auto"/>
              <w:right w:val="single" w:sz="4" w:space="0" w:color="auto"/>
            </w:tcBorders>
            <w:shd w:val="clear" w:color="auto" w:fill="auto"/>
          </w:tcPr>
          <w:p w14:paraId="590BCFDE" w14:textId="039793DE" w:rsidR="00EC3C3D" w:rsidRPr="00D96DC2" w:rsidRDefault="00EC3C3D" w:rsidP="00EC3C3D">
            <w:pPr>
              <w:pStyle w:val="Text1"/>
              <w:ind w:left="0"/>
              <w:rPr>
                <w:bCs/>
                <w:i/>
                <w:noProof/>
                <w:sz w:val="16"/>
                <w:szCs w:val="16"/>
                <w:lang w:val="et-EE"/>
              </w:rPr>
            </w:pPr>
            <w:r w:rsidRPr="00D96DC2">
              <w:rPr>
                <w:bCs/>
                <w:i/>
                <w:noProof/>
                <w:sz w:val="16"/>
                <w:szCs w:val="16"/>
                <w:lang w:val="et-EE"/>
              </w:rPr>
              <w:t>309 455,16</w:t>
            </w:r>
          </w:p>
        </w:tc>
        <w:tc>
          <w:tcPr>
            <w:tcW w:w="1809" w:type="dxa"/>
          </w:tcPr>
          <w:p w14:paraId="353267BE" w14:textId="39270216" w:rsidR="00EC3C3D" w:rsidRPr="00D96DC2" w:rsidRDefault="00EC3C3D" w:rsidP="00EC3C3D">
            <w:pPr>
              <w:pStyle w:val="Text1"/>
              <w:ind w:left="0"/>
              <w:rPr>
                <w:bCs/>
                <w:i/>
                <w:noProof/>
                <w:sz w:val="16"/>
                <w:szCs w:val="16"/>
                <w:lang w:val="et-EE"/>
              </w:rPr>
            </w:pPr>
            <w:r w:rsidRPr="00D96DC2">
              <w:rPr>
                <w:bCs/>
                <w:i/>
                <w:noProof/>
                <w:sz w:val="16"/>
                <w:szCs w:val="16"/>
                <w:lang w:val="et-EE"/>
              </w:rPr>
              <w:t>75</w:t>
            </w:r>
          </w:p>
        </w:tc>
      </w:tr>
      <w:tr w:rsidR="00EC3C3D" w:rsidRPr="008F6F06" w14:paraId="4C54F5F9" w14:textId="77777777" w:rsidTr="00065C83">
        <w:trPr>
          <w:jc w:val="center"/>
        </w:trPr>
        <w:tc>
          <w:tcPr>
            <w:tcW w:w="1838" w:type="dxa"/>
          </w:tcPr>
          <w:p w14:paraId="6D73AA8B" w14:textId="77777777" w:rsidR="00EC3C3D" w:rsidRPr="00D96DC2" w:rsidRDefault="00EC3C3D" w:rsidP="00EC3C3D">
            <w:pPr>
              <w:pStyle w:val="Text1"/>
              <w:ind w:left="0"/>
              <w:rPr>
                <w:bCs/>
                <w:i/>
                <w:noProof/>
                <w:sz w:val="16"/>
                <w:szCs w:val="16"/>
                <w:lang w:val="et-EE"/>
              </w:rPr>
            </w:pPr>
          </w:p>
        </w:tc>
        <w:tc>
          <w:tcPr>
            <w:tcW w:w="2835" w:type="dxa"/>
          </w:tcPr>
          <w:p w14:paraId="09628744" w14:textId="300B133E" w:rsidR="00EC3C3D" w:rsidRPr="00D96DC2" w:rsidRDefault="00EC3C3D" w:rsidP="00EC3C3D">
            <w:pPr>
              <w:pStyle w:val="Text1"/>
              <w:ind w:left="0"/>
              <w:rPr>
                <w:bCs/>
                <w:i/>
                <w:noProof/>
                <w:sz w:val="16"/>
                <w:szCs w:val="16"/>
                <w:lang w:val="et-EE"/>
              </w:rPr>
            </w:pPr>
            <w:r w:rsidRPr="00D96DC2">
              <w:rPr>
                <w:bCs/>
                <w:i/>
                <w:noProof/>
                <w:sz w:val="16"/>
                <w:szCs w:val="16"/>
                <w:lang w:val="et-EE"/>
              </w:rPr>
              <w:t>AMIFi määruse artikli 15 lõike 5 kohaselt kaasrahastatavad meetmed</w:t>
            </w:r>
          </w:p>
        </w:tc>
        <w:tc>
          <w:tcPr>
            <w:tcW w:w="1701" w:type="dxa"/>
          </w:tcPr>
          <w:p w14:paraId="23EBFD6B" w14:textId="23E59B12" w:rsidR="00EC3C3D" w:rsidRPr="00D96DC2" w:rsidRDefault="00EC3C3D" w:rsidP="00EC3C3D">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65B0D0" w14:textId="23515172"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275" w:type="dxa"/>
            <w:tcBorders>
              <w:top w:val="nil"/>
              <w:left w:val="nil"/>
              <w:bottom w:val="single" w:sz="4" w:space="0" w:color="auto"/>
              <w:right w:val="single" w:sz="4" w:space="0" w:color="auto"/>
            </w:tcBorders>
            <w:shd w:val="clear" w:color="auto" w:fill="auto"/>
          </w:tcPr>
          <w:p w14:paraId="6B3CE537" w14:textId="01AE4C99"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276" w:type="dxa"/>
            <w:tcBorders>
              <w:top w:val="nil"/>
              <w:left w:val="nil"/>
              <w:bottom w:val="single" w:sz="4" w:space="0" w:color="auto"/>
              <w:right w:val="single" w:sz="4" w:space="0" w:color="auto"/>
            </w:tcBorders>
            <w:shd w:val="clear" w:color="auto" w:fill="auto"/>
          </w:tcPr>
          <w:p w14:paraId="1A325E07" w14:textId="16BD3651"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2126" w:type="dxa"/>
            <w:tcBorders>
              <w:top w:val="nil"/>
              <w:left w:val="nil"/>
              <w:bottom w:val="single" w:sz="4" w:space="0" w:color="auto"/>
              <w:right w:val="single" w:sz="4" w:space="0" w:color="auto"/>
            </w:tcBorders>
            <w:shd w:val="clear" w:color="auto" w:fill="auto"/>
          </w:tcPr>
          <w:p w14:paraId="194DED84" w14:textId="73D985C3"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418" w:type="dxa"/>
            <w:tcBorders>
              <w:top w:val="single" w:sz="4" w:space="0" w:color="auto"/>
              <w:left w:val="nil"/>
              <w:bottom w:val="single" w:sz="4" w:space="0" w:color="auto"/>
              <w:right w:val="single" w:sz="4" w:space="0" w:color="auto"/>
            </w:tcBorders>
            <w:shd w:val="clear" w:color="auto" w:fill="auto"/>
          </w:tcPr>
          <w:p w14:paraId="5D9D928E" w14:textId="7AED6D7E"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809" w:type="dxa"/>
          </w:tcPr>
          <w:p w14:paraId="010C34DF" w14:textId="018E6B18" w:rsidR="00EC3C3D" w:rsidRPr="00D96DC2" w:rsidRDefault="00EC3C3D" w:rsidP="00EC3C3D">
            <w:pPr>
              <w:pStyle w:val="Text1"/>
              <w:ind w:left="0"/>
              <w:rPr>
                <w:bCs/>
                <w:i/>
                <w:noProof/>
                <w:sz w:val="16"/>
                <w:szCs w:val="16"/>
                <w:lang w:val="et-EE"/>
              </w:rPr>
            </w:pPr>
            <w:r w:rsidRPr="00D96DC2">
              <w:rPr>
                <w:bCs/>
                <w:i/>
                <w:noProof/>
                <w:sz w:val="16"/>
                <w:szCs w:val="16"/>
                <w:lang w:val="et-EE"/>
              </w:rPr>
              <w:t>-</w:t>
            </w:r>
          </w:p>
        </w:tc>
      </w:tr>
      <w:tr w:rsidR="00EC3C3D" w:rsidRPr="008F6F06" w14:paraId="062B4C21" w14:textId="77777777" w:rsidTr="00065C83">
        <w:trPr>
          <w:jc w:val="center"/>
        </w:trPr>
        <w:tc>
          <w:tcPr>
            <w:tcW w:w="1838" w:type="dxa"/>
          </w:tcPr>
          <w:p w14:paraId="726D3CAE" w14:textId="77777777" w:rsidR="00EC3C3D" w:rsidRPr="00D96DC2" w:rsidRDefault="00EC3C3D" w:rsidP="00EC3C3D">
            <w:pPr>
              <w:pStyle w:val="Text1"/>
              <w:ind w:left="0"/>
              <w:rPr>
                <w:bCs/>
                <w:i/>
                <w:noProof/>
                <w:sz w:val="16"/>
                <w:szCs w:val="16"/>
                <w:lang w:val="et-EE"/>
              </w:rPr>
            </w:pPr>
            <w:r w:rsidRPr="00D96DC2">
              <w:rPr>
                <w:bCs/>
                <w:i/>
                <w:noProof/>
                <w:sz w:val="16"/>
                <w:szCs w:val="16"/>
                <w:lang w:val="et-EE"/>
              </w:rPr>
              <w:t>Erieesmärk 3 kokku</w:t>
            </w:r>
          </w:p>
        </w:tc>
        <w:tc>
          <w:tcPr>
            <w:tcW w:w="2835" w:type="dxa"/>
          </w:tcPr>
          <w:p w14:paraId="63BDC1BD" w14:textId="77777777" w:rsidR="00EC3C3D" w:rsidRPr="00D96DC2" w:rsidRDefault="00EC3C3D" w:rsidP="00EC3C3D">
            <w:pPr>
              <w:pStyle w:val="Text1"/>
              <w:ind w:left="0"/>
              <w:rPr>
                <w:bCs/>
                <w:i/>
                <w:noProof/>
                <w:sz w:val="16"/>
                <w:szCs w:val="16"/>
                <w:lang w:val="et-EE"/>
              </w:rPr>
            </w:pPr>
          </w:p>
        </w:tc>
        <w:tc>
          <w:tcPr>
            <w:tcW w:w="1701" w:type="dxa"/>
            <w:shd w:val="clear" w:color="auto" w:fill="BFBFBF" w:themeFill="background1" w:themeFillShade="BF"/>
          </w:tcPr>
          <w:p w14:paraId="01BE6A79" w14:textId="77777777" w:rsidR="00EC3C3D" w:rsidRPr="00D96DC2" w:rsidRDefault="00EC3C3D" w:rsidP="00EC3C3D">
            <w:pPr>
              <w:pStyle w:val="Text1"/>
              <w:ind w:left="0"/>
              <w:rPr>
                <w:bCs/>
                <w:i/>
                <w:noProof/>
                <w:sz w:val="16"/>
                <w:szCs w:val="16"/>
                <w:lang w:val="et-EE"/>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074C46" w14:textId="276895E4" w:rsidR="00EC3C3D" w:rsidRPr="006120EA" w:rsidRDefault="00EC3C3D" w:rsidP="00EC3C3D">
            <w:pPr>
              <w:pStyle w:val="Text1"/>
              <w:ind w:left="0"/>
              <w:rPr>
                <w:b/>
                <w:i/>
                <w:noProof/>
                <w:sz w:val="16"/>
                <w:szCs w:val="16"/>
                <w:lang w:val="et-EE"/>
              </w:rPr>
            </w:pPr>
            <w:del w:id="1052" w:author="Martin Eber" w:date="2025-07-18T19:29:00Z" w16du:dateUtc="2025-07-18T16:29:00Z">
              <w:r w:rsidRPr="006120EA" w:rsidDel="005401D1">
                <w:rPr>
                  <w:b/>
                  <w:i/>
                  <w:noProof/>
                  <w:sz w:val="16"/>
                  <w:szCs w:val="16"/>
                  <w:lang w:val="et-EE"/>
                </w:rPr>
                <w:delText>6 659 949,22</w:delText>
              </w:r>
            </w:del>
            <w:ins w:id="1053" w:author="Martin Eber" w:date="2025-07-18T19:29:00Z" w16du:dateUtc="2025-07-18T16:29:00Z">
              <w:r w:rsidR="005401D1">
                <w:rPr>
                  <w:b/>
                  <w:i/>
                  <w:noProof/>
                  <w:sz w:val="16"/>
                  <w:szCs w:val="16"/>
                  <w:lang w:val="et-EE"/>
                </w:rPr>
                <w:t>7 559 949,22</w:t>
              </w:r>
            </w:ins>
            <w:ins w:id="1054" w:author="Martin Eber" w:date="2025-07-18T19:28:00Z" w16du:dateUtc="2025-07-18T16:28:00Z">
              <w:r w:rsidR="005401D1">
                <w:rPr>
                  <w:b/>
                  <w:i/>
                  <w:noProof/>
                  <w:sz w:val="16"/>
                  <w:szCs w:val="16"/>
                  <w:lang w:val="et-EE"/>
                </w:rPr>
                <w:t xml:space="preserve"> </w:t>
              </w:r>
            </w:ins>
          </w:p>
        </w:tc>
        <w:tc>
          <w:tcPr>
            <w:tcW w:w="1275" w:type="dxa"/>
            <w:tcBorders>
              <w:top w:val="single" w:sz="4" w:space="0" w:color="auto"/>
              <w:left w:val="nil"/>
              <w:bottom w:val="single" w:sz="4" w:space="0" w:color="auto"/>
              <w:right w:val="single" w:sz="4" w:space="0" w:color="auto"/>
            </w:tcBorders>
            <w:shd w:val="clear" w:color="auto" w:fill="auto"/>
          </w:tcPr>
          <w:p w14:paraId="1005C245" w14:textId="3245A8F9" w:rsidR="00EC3C3D" w:rsidRPr="006120EA" w:rsidRDefault="00EC3C3D" w:rsidP="00EC3C3D">
            <w:pPr>
              <w:pStyle w:val="Text1"/>
              <w:ind w:left="0"/>
              <w:rPr>
                <w:b/>
                <w:i/>
                <w:noProof/>
                <w:sz w:val="16"/>
                <w:szCs w:val="16"/>
                <w:lang w:val="et-EE"/>
              </w:rPr>
            </w:pPr>
            <w:del w:id="1055" w:author="Martin Eber" w:date="2025-07-18T19:30:00Z" w16du:dateUtc="2025-07-18T16:30:00Z">
              <w:r w:rsidRPr="006120EA" w:rsidDel="005401D1">
                <w:rPr>
                  <w:b/>
                  <w:i/>
                  <w:noProof/>
                  <w:sz w:val="16"/>
                  <w:szCs w:val="16"/>
                  <w:lang w:val="et-EE"/>
                </w:rPr>
                <w:delText>2 219 983,07</w:delText>
              </w:r>
            </w:del>
            <w:ins w:id="1056" w:author="Martin Eber" w:date="2025-07-18T19:30:00Z" w16du:dateUtc="2025-07-18T16:30:00Z">
              <w:r w:rsidR="005401D1">
                <w:rPr>
                  <w:b/>
                  <w:i/>
                  <w:noProof/>
                  <w:sz w:val="16"/>
                  <w:szCs w:val="16"/>
                  <w:lang w:val="et-EE"/>
                </w:rPr>
                <w:t>2 319 983,07</w:t>
              </w:r>
            </w:ins>
          </w:p>
        </w:tc>
        <w:tc>
          <w:tcPr>
            <w:tcW w:w="1276" w:type="dxa"/>
            <w:tcBorders>
              <w:top w:val="single" w:sz="4" w:space="0" w:color="auto"/>
              <w:left w:val="nil"/>
              <w:bottom w:val="single" w:sz="4" w:space="0" w:color="auto"/>
              <w:right w:val="single" w:sz="4" w:space="0" w:color="auto"/>
            </w:tcBorders>
            <w:shd w:val="clear" w:color="auto" w:fill="auto"/>
          </w:tcPr>
          <w:p w14:paraId="47FA9B50" w14:textId="380FB99D" w:rsidR="00EC3C3D" w:rsidRPr="006120EA" w:rsidRDefault="005401D1" w:rsidP="00EC3C3D">
            <w:pPr>
              <w:pStyle w:val="Text1"/>
              <w:ind w:left="0"/>
              <w:rPr>
                <w:b/>
                <w:i/>
                <w:noProof/>
                <w:sz w:val="16"/>
                <w:szCs w:val="16"/>
                <w:lang w:val="et-EE"/>
              </w:rPr>
            </w:pPr>
            <w:ins w:id="1057" w:author="Martin Eber" w:date="2025-07-18T19:30:00Z" w16du:dateUtc="2025-07-18T16:30:00Z">
              <w:r w:rsidRPr="005401D1">
                <w:rPr>
                  <w:b/>
                  <w:i/>
                  <w:noProof/>
                  <w:sz w:val="16"/>
                  <w:szCs w:val="16"/>
                  <w:lang w:val="et-EE"/>
                </w:rPr>
                <w:t>2 319 983,07</w:t>
              </w:r>
            </w:ins>
            <w:del w:id="1058" w:author="Martin Eber" w:date="2025-07-18T19:30:00Z" w16du:dateUtc="2025-07-18T16:30:00Z">
              <w:r w:rsidR="00EC3C3D" w:rsidRPr="006120EA" w:rsidDel="005401D1">
                <w:rPr>
                  <w:b/>
                  <w:i/>
                  <w:noProof/>
                  <w:sz w:val="16"/>
                  <w:szCs w:val="16"/>
                  <w:lang w:val="et-EE"/>
                </w:rPr>
                <w:delText>2 219 983,07</w:delText>
              </w:r>
            </w:del>
          </w:p>
        </w:tc>
        <w:tc>
          <w:tcPr>
            <w:tcW w:w="2126" w:type="dxa"/>
            <w:tcBorders>
              <w:top w:val="single" w:sz="4" w:space="0" w:color="auto"/>
              <w:left w:val="nil"/>
              <w:bottom w:val="single" w:sz="4" w:space="0" w:color="auto"/>
              <w:right w:val="single" w:sz="4" w:space="0" w:color="auto"/>
            </w:tcBorders>
            <w:shd w:val="clear" w:color="auto" w:fill="auto"/>
          </w:tcPr>
          <w:p w14:paraId="7425395C" w14:textId="138D1AF2" w:rsidR="00EC3C3D" w:rsidRPr="006120EA" w:rsidRDefault="00EC3C3D" w:rsidP="00EC3C3D">
            <w:pPr>
              <w:pStyle w:val="Text1"/>
              <w:ind w:left="0"/>
              <w:rPr>
                <w:b/>
                <w:i/>
                <w:noProof/>
                <w:sz w:val="16"/>
                <w:szCs w:val="16"/>
                <w:lang w:val="et-EE"/>
              </w:rPr>
            </w:pPr>
            <w:r w:rsidRPr="006120EA">
              <w:rPr>
                <w:b/>
                <w:i/>
                <w:noProof/>
                <w:sz w:val="16"/>
                <w:szCs w:val="16"/>
                <w:lang w:val="et-EE"/>
              </w:rPr>
              <w:t>0,00</w:t>
            </w:r>
          </w:p>
        </w:tc>
        <w:tc>
          <w:tcPr>
            <w:tcW w:w="1418" w:type="dxa"/>
            <w:tcBorders>
              <w:top w:val="single" w:sz="4" w:space="0" w:color="auto"/>
              <w:left w:val="nil"/>
              <w:bottom w:val="single" w:sz="4" w:space="0" w:color="auto"/>
              <w:right w:val="single" w:sz="4" w:space="0" w:color="auto"/>
            </w:tcBorders>
            <w:shd w:val="clear" w:color="auto" w:fill="auto"/>
          </w:tcPr>
          <w:p w14:paraId="53168704" w14:textId="396B44C0" w:rsidR="00EC3C3D" w:rsidRPr="006120EA" w:rsidRDefault="00EC3C3D" w:rsidP="00EC3C3D">
            <w:pPr>
              <w:pStyle w:val="Text1"/>
              <w:ind w:left="0"/>
              <w:rPr>
                <w:b/>
                <w:i/>
                <w:noProof/>
                <w:sz w:val="16"/>
                <w:szCs w:val="16"/>
                <w:lang w:val="et-EE"/>
              </w:rPr>
            </w:pPr>
            <w:del w:id="1059" w:author="Martin Eber" w:date="2025-07-18T19:31:00Z" w16du:dateUtc="2025-07-18T16:31:00Z">
              <w:r w:rsidRPr="006120EA" w:rsidDel="005401D1">
                <w:rPr>
                  <w:b/>
                  <w:i/>
                  <w:noProof/>
                  <w:sz w:val="16"/>
                  <w:szCs w:val="16"/>
                  <w:lang w:val="et-EE"/>
                </w:rPr>
                <w:delText>8 879 932,29</w:delText>
              </w:r>
            </w:del>
            <w:ins w:id="1060" w:author="Martin Eber" w:date="2025-07-18T19:31:00Z" w16du:dateUtc="2025-07-18T16:31:00Z">
              <w:r w:rsidR="005401D1">
                <w:rPr>
                  <w:b/>
                  <w:i/>
                  <w:noProof/>
                  <w:sz w:val="16"/>
                  <w:szCs w:val="16"/>
                  <w:lang w:val="et-EE"/>
                </w:rPr>
                <w:t>9</w:t>
              </w:r>
              <w:r w:rsidR="005401D1" w:rsidRPr="005401D1">
                <w:rPr>
                  <w:b/>
                  <w:i/>
                  <w:noProof/>
                  <w:sz w:val="16"/>
                  <w:szCs w:val="16"/>
                  <w:lang w:val="et-EE"/>
                </w:rPr>
                <w:t xml:space="preserve"> 879 932,29</w:t>
              </w:r>
            </w:ins>
          </w:p>
        </w:tc>
        <w:tc>
          <w:tcPr>
            <w:tcW w:w="1809" w:type="dxa"/>
            <w:shd w:val="clear" w:color="auto" w:fill="BFBFBF" w:themeFill="background1" w:themeFillShade="BF"/>
          </w:tcPr>
          <w:p w14:paraId="22468364" w14:textId="77777777" w:rsidR="00EC3C3D" w:rsidRPr="00D96DC2" w:rsidRDefault="00EC3C3D" w:rsidP="00EC3C3D">
            <w:pPr>
              <w:pStyle w:val="Text1"/>
              <w:ind w:left="0"/>
              <w:rPr>
                <w:bCs/>
                <w:i/>
                <w:noProof/>
                <w:sz w:val="16"/>
                <w:szCs w:val="16"/>
                <w:lang w:val="et-EE"/>
              </w:rPr>
            </w:pPr>
          </w:p>
        </w:tc>
      </w:tr>
      <w:tr w:rsidR="00EC3C3D" w:rsidRPr="008F6F06" w14:paraId="2ACA4602" w14:textId="77777777" w:rsidTr="00065C83">
        <w:trPr>
          <w:jc w:val="center"/>
        </w:trPr>
        <w:tc>
          <w:tcPr>
            <w:tcW w:w="1838" w:type="dxa"/>
          </w:tcPr>
          <w:p w14:paraId="46143553" w14:textId="77777777" w:rsidR="00EC3C3D" w:rsidRPr="00D96DC2" w:rsidRDefault="00EC3C3D" w:rsidP="00EC3C3D">
            <w:pPr>
              <w:pStyle w:val="Text1"/>
              <w:ind w:left="0"/>
              <w:rPr>
                <w:bCs/>
                <w:i/>
                <w:noProof/>
                <w:sz w:val="16"/>
                <w:szCs w:val="16"/>
                <w:lang w:val="et-EE"/>
              </w:rPr>
            </w:pPr>
            <w:r w:rsidRPr="00D96DC2">
              <w:rPr>
                <w:bCs/>
                <w:i/>
                <w:noProof/>
                <w:sz w:val="16"/>
                <w:szCs w:val="16"/>
                <w:lang w:val="et-EE"/>
              </w:rPr>
              <w:lastRenderedPageBreak/>
              <w:t>Ühissätete määruse artikli 36 lõike 5 kohane tehniline abi</w:t>
            </w:r>
          </w:p>
        </w:tc>
        <w:tc>
          <w:tcPr>
            <w:tcW w:w="2835" w:type="dxa"/>
          </w:tcPr>
          <w:p w14:paraId="104E98DB" w14:textId="77777777" w:rsidR="00EC3C3D" w:rsidRPr="00D96DC2" w:rsidRDefault="00EC3C3D" w:rsidP="00EC3C3D">
            <w:pPr>
              <w:pStyle w:val="Text1"/>
              <w:ind w:left="0"/>
              <w:rPr>
                <w:bCs/>
                <w:i/>
                <w:noProof/>
                <w:sz w:val="16"/>
                <w:szCs w:val="16"/>
                <w:lang w:val="et-EE"/>
              </w:rPr>
            </w:pPr>
          </w:p>
        </w:tc>
        <w:tc>
          <w:tcPr>
            <w:tcW w:w="1701" w:type="dxa"/>
          </w:tcPr>
          <w:p w14:paraId="324ACC05" w14:textId="2C0AC06D" w:rsidR="00EC3C3D" w:rsidRPr="00D96DC2" w:rsidRDefault="00EC3C3D" w:rsidP="00EC3C3D">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left w:val="single" w:sz="4" w:space="0" w:color="auto"/>
              <w:bottom w:val="single" w:sz="4" w:space="0" w:color="auto"/>
              <w:right w:val="nil"/>
            </w:tcBorders>
            <w:shd w:val="clear" w:color="auto" w:fill="auto"/>
          </w:tcPr>
          <w:p w14:paraId="54A602BE" w14:textId="54AD595E" w:rsidR="00EC3C3D" w:rsidDel="00B747E7" w:rsidRDefault="00EC3C3D" w:rsidP="00EC3C3D">
            <w:pPr>
              <w:pStyle w:val="Text1"/>
              <w:ind w:left="0"/>
              <w:rPr>
                <w:del w:id="1061" w:author="Martin Eber" w:date="2025-07-18T19:36:00Z" w16du:dateUtc="2025-07-18T16:36:00Z"/>
                <w:bCs/>
                <w:i/>
                <w:noProof/>
                <w:sz w:val="16"/>
                <w:szCs w:val="16"/>
                <w:lang w:val="et-EE"/>
              </w:rPr>
            </w:pPr>
          </w:p>
          <w:p w14:paraId="7A81BA13" w14:textId="5783B9D2" w:rsidR="00750E33" w:rsidRPr="00D96DC2" w:rsidRDefault="00D1796E" w:rsidP="00EC3C3D">
            <w:pPr>
              <w:pStyle w:val="Text1"/>
              <w:ind w:left="0"/>
              <w:rPr>
                <w:bCs/>
                <w:i/>
                <w:noProof/>
                <w:sz w:val="16"/>
                <w:szCs w:val="16"/>
                <w:lang w:val="et-EE"/>
              </w:rPr>
            </w:pPr>
            <w:ins w:id="1062" w:author="Martin Eber" w:date="2025-07-18T19:44:00Z" w16du:dateUtc="2025-07-18T16:44:00Z">
              <w:r w:rsidRPr="00D1796E">
                <w:rPr>
                  <w:bCs/>
                  <w:i/>
                  <w:noProof/>
                  <w:sz w:val="16"/>
                  <w:szCs w:val="16"/>
                  <w:lang w:val="et-EE"/>
                </w:rPr>
                <w:t>2 556 898,02</w:t>
              </w:r>
            </w:ins>
            <w:del w:id="1063" w:author="Martin Eber" w:date="2025-07-18T19:44:00Z" w16du:dateUtc="2025-07-18T16:44:00Z">
              <w:r w:rsidR="00750E33" w:rsidDel="00D1796E">
                <w:rPr>
                  <w:bCs/>
                  <w:i/>
                  <w:noProof/>
                  <w:sz w:val="16"/>
                  <w:szCs w:val="16"/>
                  <w:lang w:val="et-EE"/>
                </w:rPr>
                <w:delText>1 196 711,66</w:delText>
              </w:r>
            </w:del>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DCC5812" w14:textId="23BEF089" w:rsidR="00EC3C3D" w:rsidRPr="00D96DC2" w:rsidRDefault="00EC3C3D" w:rsidP="00EC3C3D">
            <w:pPr>
              <w:pStyle w:val="Text1"/>
              <w:ind w:left="0"/>
              <w:rPr>
                <w:bCs/>
                <w:i/>
                <w:noProof/>
                <w:sz w:val="16"/>
                <w:szCs w:val="16"/>
                <w:lang w:val="et-EE"/>
              </w:rPr>
            </w:pPr>
            <w:r w:rsidRPr="00D96DC2">
              <w:rPr>
                <w:bCs/>
                <w:i/>
                <w:noProof/>
                <w:sz w:val="16"/>
                <w:szCs w:val="16"/>
                <w:lang w:val="et-EE"/>
              </w:rPr>
              <w:t>0,00</w:t>
            </w:r>
          </w:p>
        </w:tc>
        <w:tc>
          <w:tcPr>
            <w:tcW w:w="1276" w:type="dxa"/>
            <w:tcBorders>
              <w:top w:val="single" w:sz="4" w:space="0" w:color="auto"/>
              <w:left w:val="nil"/>
              <w:bottom w:val="single" w:sz="4" w:space="0" w:color="auto"/>
              <w:right w:val="single" w:sz="4" w:space="0" w:color="auto"/>
            </w:tcBorders>
            <w:shd w:val="clear" w:color="auto" w:fill="auto"/>
          </w:tcPr>
          <w:p w14:paraId="035B9D68" w14:textId="6F1E7270" w:rsidR="00EC3C3D" w:rsidRPr="00D96DC2" w:rsidRDefault="00EC3C3D" w:rsidP="00EC3C3D">
            <w:pPr>
              <w:pStyle w:val="Text1"/>
              <w:ind w:left="0"/>
              <w:rPr>
                <w:bCs/>
                <w:i/>
                <w:noProof/>
                <w:sz w:val="16"/>
                <w:szCs w:val="16"/>
                <w:lang w:val="et-EE"/>
              </w:rPr>
            </w:pPr>
            <w:r w:rsidRPr="00D96DC2">
              <w:rPr>
                <w:bCs/>
                <w:i/>
                <w:noProof/>
                <w:sz w:val="16"/>
                <w:szCs w:val="16"/>
                <w:lang w:val="et-EE"/>
              </w:rPr>
              <w:t>0,00</w:t>
            </w:r>
          </w:p>
        </w:tc>
        <w:tc>
          <w:tcPr>
            <w:tcW w:w="2126" w:type="dxa"/>
            <w:tcBorders>
              <w:top w:val="single" w:sz="4" w:space="0" w:color="auto"/>
              <w:left w:val="nil"/>
              <w:bottom w:val="single" w:sz="4" w:space="0" w:color="auto"/>
              <w:right w:val="nil"/>
            </w:tcBorders>
            <w:shd w:val="clear" w:color="auto" w:fill="auto"/>
          </w:tcPr>
          <w:p w14:paraId="6CB263B6" w14:textId="7E191524" w:rsidR="00EC3C3D" w:rsidRPr="00D96DC2" w:rsidRDefault="00EC3C3D" w:rsidP="00EC3C3D">
            <w:pPr>
              <w:pStyle w:val="Text1"/>
              <w:ind w:left="0"/>
              <w:rPr>
                <w:bCs/>
                <w:i/>
                <w:noProof/>
                <w:sz w:val="16"/>
                <w:szCs w:val="16"/>
                <w:lang w:val="et-EE"/>
              </w:rPr>
            </w:pPr>
            <w:r w:rsidRPr="00D96DC2">
              <w:rPr>
                <w:bCs/>
                <w:i/>
                <w:noProof/>
                <w:sz w:val="16"/>
                <w:szCs w:val="16"/>
                <w:lang w:val="et-EE"/>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A8F3CEB" w14:textId="110F9A30" w:rsidR="00EC3C3D" w:rsidDel="00B747E7" w:rsidRDefault="00EC3C3D" w:rsidP="00EC3C3D">
            <w:pPr>
              <w:pStyle w:val="Text1"/>
              <w:ind w:left="0"/>
              <w:rPr>
                <w:del w:id="1064" w:author="Martin Eber" w:date="2025-07-18T19:36:00Z" w16du:dateUtc="2025-07-18T16:36:00Z"/>
                <w:bCs/>
                <w:i/>
                <w:noProof/>
                <w:sz w:val="16"/>
                <w:szCs w:val="16"/>
                <w:lang w:val="et-EE"/>
              </w:rPr>
            </w:pPr>
          </w:p>
          <w:p w14:paraId="12A84185" w14:textId="3EBC9F94" w:rsidR="00750E33" w:rsidRPr="00D96DC2" w:rsidRDefault="00D1796E" w:rsidP="00EC3C3D">
            <w:pPr>
              <w:pStyle w:val="Text1"/>
              <w:ind w:left="0"/>
              <w:rPr>
                <w:bCs/>
                <w:i/>
                <w:noProof/>
                <w:sz w:val="16"/>
                <w:szCs w:val="16"/>
                <w:lang w:val="et-EE"/>
              </w:rPr>
            </w:pPr>
            <w:ins w:id="1065" w:author="Martin Eber" w:date="2025-07-18T19:44:00Z" w16du:dateUtc="2025-07-18T16:44:00Z">
              <w:r w:rsidRPr="00D1796E">
                <w:rPr>
                  <w:bCs/>
                  <w:i/>
                  <w:noProof/>
                  <w:sz w:val="16"/>
                  <w:szCs w:val="16"/>
                  <w:lang w:val="et-EE"/>
                </w:rPr>
                <w:t>2 556 898,02</w:t>
              </w:r>
            </w:ins>
            <w:del w:id="1066" w:author="Martin Eber" w:date="2025-07-18T19:44:00Z" w16du:dateUtc="2025-07-18T16:44:00Z">
              <w:r w:rsidR="00750E33" w:rsidDel="00D1796E">
                <w:rPr>
                  <w:bCs/>
                  <w:i/>
                  <w:noProof/>
                  <w:sz w:val="16"/>
                  <w:szCs w:val="16"/>
                  <w:lang w:val="et-EE"/>
                </w:rPr>
                <w:delText>1 196 711,66</w:delText>
              </w:r>
            </w:del>
          </w:p>
        </w:tc>
        <w:tc>
          <w:tcPr>
            <w:tcW w:w="1809" w:type="dxa"/>
          </w:tcPr>
          <w:p w14:paraId="5BE63D4B" w14:textId="2887E4EE" w:rsidR="00EC3C3D" w:rsidRPr="00D96DC2" w:rsidRDefault="00EC3C3D" w:rsidP="00EC3C3D">
            <w:pPr>
              <w:pStyle w:val="Text1"/>
              <w:ind w:left="0"/>
              <w:rPr>
                <w:bCs/>
                <w:i/>
                <w:noProof/>
                <w:sz w:val="16"/>
                <w:szCs w:val="16"/>
                <w:lang w:val="et-EE"/>
              </w:rPr>
            </w:pPr>
            <w:r w:rsidRPr="00D96DC2">
              <w:rPr>
                <w:bCs/>
                <w:i/>
                <w:noProof/>
                <w:sz w:val="16"/>
                <w:szCs w:val="16"/>
                <w:lang w:val="et-EE"/>
              </w:rPr>
              <w:t>100</w:t>
            </w:r>
          </w:p>
        </w:tc>
      </w:tr>
      <w:tr w:rsidR="00EC3C3D" w:rsidRPr="008F6F06" w14:paraId="329B62C7" w14:textId="77777777" w:rsidTr="00065C83">
        <w:trPr>
          <w:jc w:val="center"/>
        </w:trPr>
        <w:tc>
          <w:tcPr>
            <w:tcW w:w="1838" w:type="dxa"/>
          </w:tcPr>
          <w:p w14:paraId="2CEC7373" w14:textId="77777777" w:rsidR="00EC3C3D" w:rsidRPr="00D96DC2" w:rsidRDefault="00EC3C3D" w:rsidP="00EC3C3D">
            <w:pPr>
              <w:pStyle w:val="Text1"/>
              <w:ind w:left="0"/>
              <w:rPr>
                <w:bCs/>
                <w:i/>
                <w:noProof/>
                <w:sz w:val="16"/>
                <w:szCs w:val="16"/>
                <w:lang w:val="et-EE"/>
              </w:rPr>
            </w:pPr>
            <w:r w:rsidRPr="00D96DC2">
              <w:rPr>
                <w:bCs/>
                <w:i/>
                <w:noProof/>
                <w:sz w:val="16"/>
                <w:szCs w:val="16"/>
                <w:lang w:val="et-EE"/>
              </w:rPr>
              <w:t>Ühissätete määruse artikli 37 kohane tehniline abi</w:t>
            </w:r>
          </w:p>
        </w:tc>
        <w:tc>
          <w:tcPr>
            <w:tcW w:w="2835" w:type="dxa"/>
          </w:tcPr>
          <w:p w14:paraId="0615C983" w14:textId="77777777" w:rsidR="00EC3C3D" w:rsidRPr="00D96DC2" w:rsidRDefault="00EC3C3D" w:rsidP="00EC3C3D">
            <w:pPr>
              <w:pStyle w:val="Text1"/>
              <w:ind w:left="0"/>
              <w:rPr>
                <w:bCs/>
                <w:i/>
                <w:noProof/>
                <w:sz w:val="16"/>
                <w:szCs w:val="16"/>
                <w:lang w:val="et-EE"/>
              </w:rPr>
            </w:pPr>
          </w:p>
        </w:tc>
        <w:tc>
          <w:tcPr>
            <w:tcW w:w="1701" w:type="dxa"/>
          </w:tcPr>
          <w:p w14:paraId="0CE06C0D" w14:textId="3B30C391" w:rsidR="00EC3C3D" w:rsidRPr="00D96DC2" w:rsidRDefault="00EC3C3D" w:rsidP="00EC3C3D">
            <w:pPr>
              <w:pStyle w:val="Text1"/>
              <w:ind w:left="0"/>
              <w:rPr>
                <w:bCs/>
                <w:i/>
                <w:noProof/>
                <w:sz w:val="16"/>
                <w:szCs w:val="16"/>
                <w:lang w:val="et-EE"/>
              </w:rPr>
            </w:pPr>
            <w:r>
              <w:rPr>
                <w:bCs/>
                <w:i/>
                <w:noProof/>
                <w:sz w:val="16"/>
                <w:szCs w:val="16"/>
                <w:lang w:val="et-EE"/>
              </w:rPr>
              <w:t>kogusumma</w:t>
            </w:r>
          </w:p>
        </w:tc>
        <w:tc>
          <w:tcPr>
            <w:tcW w:w="1418" w:type="dxa"/>
            <w:tcBorders>
              <w:top w:val="single" w:sz="4" w:space="0" w:color="auto"/>
            </w:tcBorders>
          </w:tcPr>
          <w:p w14:paraId="189DF0D0" w14:textId="48862D93"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275" w:type="dxa"/>
            <w:tcBorders>
              <w:top w:val="single" w:sz="4" w:space="0" w:color="auto"/>
            </w:tcBorders>
          </w:tcPr>
          <w:p w14:paraId="7E2C16FA" w14:textId="5E8F4EFF"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276" w:type="dxa"/>
            <w:tcBorders>
              <w:top w:val="single" w:sz="4" w:space="0" w:color="auto"/>
            </w:tcBorders>
          </w:tcPr>
          <w:p w14:paraId="7C7A7698" w14:textId="3AD66A5F"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2126" w:type="dxa"/>
            <w:tcBorders>
              <w:top w:val="single" w:sz="4" w:space="0" w:color="auto"/>
            </w:tcBorders>
          </w:tcPr>
          <w:p w14:paraId="01249624" w14:textId="4EBBA144"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418" w:type="dxa"/>
            <w:tcBorders>
              <w:top w:val="single" w:sz="4" w:space="0" w:color="auto"/>
            </w:tcBorders>
          </w:tcPr>
          <w:p w14:paraId="73A08C5C" w14:textId="0F2696FB" w:rsidR="00EC3C3D" w:rsidRPr="00D96DC2" w:rsidRDefault="00EC3C3D" w:rsidP="00EC3C3D">
            <w:pPr>
              <w:pStyle w:val="Text1"/>
              <w:ind w:left="0"/>
              <w:rPr>
                <w:bCs/>
                <w:i/>
                <w:noProof/>
                <w:sz w:val="16"/>
                <w:szCs w:val="16"/>
                <w:lang w:val="et-EE"/>
              </w:rPr>
            </w:pPr>
            <w:r w:rsidRPr="00D96DC2">
              <w:rPr>
                <w:bCs/>
                <w:i/>
                <w:noProof/>
                <w:sz w:val="16"/>
                <w:szCs w:val="16"/>
                <w:lang w:val="et-EE"/>
              </w:rPr>
              <w:t>-</w:t>
            </w:r>
          </w:p>
        </w:tc>
        <w:tc>
          <w:tcPr>
            <w:tcW w:w="1809" w:type="dxa"/>
          </w:tcPr>
          <w:p w14:paraId="7135A8D8" w14:textId="77777777" w:rsidR="00EC3C3D" w:rsidRPr="00D96DC2" w:rsidRDefault="00EC3C3D" w:rsidP="00EC3C3D">
            <w:pPr>
              <w:pStyle w:val="Text1"/>
              <w:ind w:left="0"/>
              <w:rPr>
                <w:bCs/>
                <w:i/>
                <w:noProof/>
                <w:sz w:val="16"/>
                <w:szCs w:val="16"/>
                <w:lang w:val="et-EE"/>
              </w:rPr>
            </w:pPr>
          </w:p>
        </w:tc>
      </w:tr>
      <w:tr w:rsidR="00EC3C3D" w:rsidRPr="008F6F06" w14:paraId="3F043AE9" w14:textId="77777777" w:rsidTr="00065C83">
        <w:trPr>
          <w:jc w:val="center"/>
        </w:trPr>
        <w:tc>
          <w:tcPr>
            <w:tcW w:w="1838" w:type="dxa"/>
          </w:tcPr>
          <w:p w14:paraId="0E292CF6" w14:textId="77777777" w:rsidR="00EC3C3D" w:rsidRPr="00D96DC2" w:rsidRDefault="00EC3C3D" w:rsidP="00EC3C3D">
            <w:pPr>
              <w:pStyle w:val="Text1"/>
              <w:ind w:left="0"/>
              <w:rPr>
                <w:bCs/>
                <w:i/>
                <w:noProof/>
                <w:sz w:val="16"/>
                <w:szCs w:val="16"/>
                <w:lang w:val="et-EE"/>
              </w:rPr>
            </w:pPr>
            <w:r w:rsidRPr="00D96DC2">
              <w:rPr>
                <w:bCs/>
                <w:i/>
                <w:noProof/>
                <w:sz w:val="16"/>
                <w:szCs w:val="16"/>
                <w:lang w:val="et-EE"/>
              </w:rPr>
              <w:t>Kogusumma</w:t>
            </w:r>
          </w:p>
        </w:tc>
        <w:tc>
          <w:tcPr>
            <w:tcW w:w="2835" w:type="dxa"/>
          </w:tcPr>
          <w:p w14:paraId="5CAE837A" w14:textId="77777777" w:rsidR="00EC3C3D" w:rsidRPr="00D96DC2" w:rsidRDefault="00EC3C3D" w:rsidP="00EC3C3D">
            <w:pPr>
              <w:pStyle w:val="Text1"/>
              <w:ind w:left="0"/>
              <w:rPr>
                <w:bCs/>
                <w:i/>
                <w:noProof/>
                <w:sz w:val="16"/>
                <w:szCs w:val="16"/>
                <w:lang w:val="et-EE"/>
              </w:rPr>
            </w:pPr>
          </w:p>
        </w:tc>
        <w:tc>
          <w:tcPr>
            <w:tcW w:w="1701" w:type="dxa"/>
            <w:shd w:val="clear" w:color="auto" w:fill="BFBFBF" w:themeFill="background1" w:themeFillShade="BF"/>
          </w:tcPr>
          <w:p w14:paraId="2DF6BC4F" w14:textId="77777777" w:rsidR="00EC3C3D" w:rsidRPr="00D96DC2" w:rsidRDefault="00EC3C3D" w:rsidP="00EC3C3D">
            <w:pPr>
              <w:pStyle w:val="Text1"/>
              <w:ind w:left="0"/>
              <w:rPr>
                <w:bCs/>
                <w:i/>
                <w:noProof/>
                <w:sz w:val="16"/>
                <w:szCs w:val="16"/>
                <w:lang w:val="et-EE"/>
              </w:rPr>
            </w:pPr>
          </w:p>
        </w:tc>
        <w:tc>
          <w:tcPr>
            <w:tcW w:w="1418" w:type="dxa"/>
            <w:tcBorders>
              <w:top w:val="single" w:sz="8" w:space="0" w:color="auto"/>
              <w:left w:val="single" w:sz="4" w:space="0" w:color="auto"/>
              <w:bottom w:val="single" w:sz="8" w:space="0" w:color="auto"/>
              <w:right w:val="single" w:sz="4" w:space="0" w:color="auto"/>
            </w:tcBorders>
            <w:shd w:val="clear" w:color="auto" w:fill="auto"/>
          </w:tcPr>
          <w:p w14:paraId="6DA2E622" w14:textId="171A2D92" w:rsidR="00750E33" w:rsidRPr="00EA7E56" w:rsidRDefault="00750E33" w:rsidP="00EC3C3D">
            <w:pPr>
              <w:pStyle w:val="Text1"/>
              <w:ind w:left="0"/>
              <w:rPr>
                <w:b/>
                <w:i/>
                <w:noProof/>
                <w:sz w:val="16"/>
                <w:szCs w:val="16"/>
                <w:lang w:val="et-EE"/>
              </w:rPr>
            </w:pPr>
            <w:del w:id="1067" w:author="Martin Eber" w:date="2025-07-18T19:31:00Z" w16du:dateUtc="2025-07-18T16:31:00Z">
              <w:r w:rsidRPr="00EA7E56" w:rsidDel="005401D1">
                <w:rPr>
                  <w:b/>
                  <w:i/>
                  <w:noProof/>
                  <w:sz w:val="16"/>
                  <w:szCs w:val="16"/>
                  <w:lang w:val="et-EE"/>
                </w:rPr>
                <w:delText>21 141 906,00</w:delText>
              </w:r>
            </w:del>
            <w:ins w:id="1068" w:author="Martin Eber" w:date="2025-07-18T19:31:00Z" w16du:dateUtc="2025-07-18T16:31:00Z">
              <w:r w:rsidR="005401D1">
                <w:rPr>
                  <w:b/>
                  <w:i/>
                  <w:noProof/>
                  <w:sz w:val="16"/>
                  <w:szCs w:val="16"/>
                  <w:lang w:val="et-EE"/>
                </w:rPr>
                <w:t>45 171</w:t>
              </w:r>
            </w:ins>
            <w:ins w:id="1069" w:author="Martin Eber" w:date="2025-07-18T19:32:00Z" w16du:dateUtc="2025-07-18T16:32:00Z">
              <w:r w:rsidR="005401D1">
                <w:rPr>
                  <w:b/>
                  <w:i/>
                  <w:noProof/>
                  <w:sz w:val="16"/>
                  <w:szCs w:val="16"/>
                  <w:lang w:val="et-EE"/>
                </w:rPr>
                <w:t> </w:t>
              </w:r>
            </w:ins>
            <w:ins w:id="1070" w:author="Martin Eber" w:date="2025-07-18T19:31:00Z" w16du:dateUtc="2025-07-18T16:31:00Z">
              <w:r w:rsidR="005401D1">
                <w:rPr>
                  <w:b/>
                  <w:i/>
                  <w:noProof/>
                  <w:sz w:val="16"/>
                  <w:szCs w:val="16"/>
                  <w:lang w:val="et-EE"/>
                </w:rPr>
                <w:t>86</w:t>
              </w:r>
            </w:ins>
            <w:r w:rsidR="001408C9">
              <w:rPr>
                <w:b/>
                <w:i/>
                <w:noProof/>
                <w:sz w:val="16"/>
                <w:szCs w:val="16"/>
                <w:lang w:val="et-EE"/>
              </w:rPr>
              <w:t>5</w:t>
            </w:r>
            <w:ins w:id="1071" w:author="Martin Eber" w:date="2025-07-18T19:32:00Z" w16du:dateUtc="2025-07-18T16:32:00Z">
              <w:r w:rsidR="005401D1">
                <w:rPr>
                  <w:b/>
                  <w:i/>
                  <w:noProof/>
                  <w:sz w:val="16"/>
                  <w:szCs w:val="16"/>
                  <w:lang w:val="et-EE"/>
                </w:rPr>
                <w:t>,</w:t>
              </w:r>
            </w:ins>
            <w:r w:rsidR="001408C9">
              <w:rPr>
                <w:b/>
                <w:i/>
                <w:noProof/>
                <w:sz w:val="16"/>
                <w:szCs w:val="16"/>
                <w:lang w:val="et-EE"/>
              </w:rPr>
              <w:t>00</w:t>
            </w:r>
          </w:p>
        </w:tc>
        <w:tc>
          <w:tcPr>
            <w:tcW w:w="1275" w:type="dxa"/>
            <w:tcBorders>
              <w:top w:val="single" w:sz="8" w:space="0" w:color="auto"/>
              <w:left w:val="nil"/>
              <w:bottom w:val="single" w:sz="8" w:space="0" w:color="auto"/>
              <w:right w:val="single" w:sz="4" w:space="0" w:color="auto"/>
            </w:tcBorders>
            <w:shd w:val="clear" w:color="auto" w:fill="auto"/>
          </w:tcPr>
          <w:p w14:paraId="1D63927A" w14:textId="1A253941" w:rsidR="00750E33" w:rsidRPr="00EA7E56" w:rsidRDefault="00750E33" w:rsidP="00EC3C3D">
            <w:pPr>
              <w:pStyle w:val="Text1"/>
              <w:ind w:left="0"/>
              <w:rPr>
                <w:b/>
                <w:i/>
                <w:noProof/>
                <w:sz w:val="16"/>
                <w:szCs w:val="16"/>
                <w:lang w:val="et-EE"/>
              </w:rPr>
            </w:pPr>
            <w:del w:id="1072" w:author="Martin Eber" w:date="2025-07-18T19:32:00Z" w16du:dateUtc="2025-07-18T16:32:00Z">
              <w:r w:rsidRPr="00EA7E56" w:rsidDel="005401D1">
                <w:rPr>
                  <w:b/>
                  <w:i/>
                  <w:noProof/>
                  <w:sz w:val="16"/>
                  <w:szCs w:val="16"/>
                  <w:lang w:val="et-EE"/>
                </w:rPr>
                <w:delText>6 648 398,11</w:delText>
              </w:r>
            </w:del>
            <w:ins w:id="1073" w:author="Martin Eber" w:date="2025-07-18T19:32:00Z" w16du:dateUtc="2025-07-18T16:32:00Z">
              <w:r w:rsidR="005401D1">
                <w:rPr>
                  <w:b/>
                  <w:i/>
                  <w:noProof/>
                  <w:sz w:val="16"/>
                  <w:szCs w:val="16"/>
                  <w:lang w:val="et-EE"/>
                </w:rPr>
                <w:t>9 167 261,74</w:t>
              </w:r>
            </w:ins>
          </w:p>
        </w:tc>
        <w:tc>
          <w:tcPr>
            <w:tcW w:w="1276" w:type="dxa"/>
            <w:tcBorders>
              <w:top w:val="single" w:sz="8" w:space="0" w:color="auto"/>
              <w:left w:val="nil"/>
              <w:bottom w:val="single" w:sz="8" w:space="0" w:color="auto"/>
              <w:right w:val="single" w:sz="4" w:space="0" w:color="auto"/>
            </w:tcBorders>
            <w:shd w:val="clear" w:color="auto" w:fill="auto"/>
          </w:tcPr>
          <w:p w14:paraId="0FF709FF" w14:textId="42BDFBAD" w:rsidR="00750E33" w:rsidRPr="00EA7E56" w:rsidRDefault="005401D1" w:rsidP="00EC3C3D">
            <w:pPr>
              <w:pStyle w:val="Text1"/>
              <w:ind w:left="0"/>
              <w:rPr>
                <w:b/>
                <w:i/>
                <w:noProof/>
                <w:sz w:val="16"/>
                <w:szCs w:val="16"/>
                <w:lang w:val="et-EE"/>
              </w:rPr>
            </w:pPr>
            <w:ins w:id="1074" w:author="Martin Eber" w:date="2025-07-18T19:32:00Z" w16du:dateUtc="2025-07-18T16:32:00Z">
              <w:r w:rsidRPr="005401D1">
                <w:rPr>
                  <w:b/>
                  <w:i/>
                  <w:noProof/>
                  <w:sz w:val="16"/>
                  <w:szCs w:val="16"/>
                  <w:lang w:val="et-EE"/>
                </w:rPr>
                <w:t>9 167 261,74</w:t>
              </w:r>
            </w:ins>
            <w:del w:id="1075" w:author="Martin Eber" w:date="2025-07-18T19:32:00Z" w16du:dateUtc="2025-07-18T16:32:00Z">
              <w:r w:rsidR="00750E33" w:rsidRPr="00EA7E56" w:rsidDel="005401D1">
                <w:rPr>
                  <w:b/>
                  <w:i/>
                  <w:noProof/>
                  <w:sz w:val="16"/>
                  <w:szCs w:val="16"/>
                  <w:lang w:val="et-EE"/>
                </w:rPr>
                <w:delText>6 648 398,11</w:delText>
              </w:r>
            </w:del>
          </w:p>
        </w:tc>
        <w:tc>
          <w:tcPr>
            <w:tcW w:w="2126" w:type="dxa"/>
            <w:tcBorders>
              <w:top w:val="single" w:sz="8" w:space="0" w:color="auto"/>
              <w:left w:val="nil"/>
              <w:bottom w:val="single" w:sz="8" w:space="0" w:color="auto"/>
              <w:right w:val="single" w:sz="4" w:space="0" w:color="auto"/>
            </w:tcBorders>
            <w:shd w:val="clear" w:color="auto" w:fill="auto"/>
          </w:tcPr>
          <w:p w14:paraId="13472D8B" w14:textId="52BBD758" w:rsidR="00EC3C3D" w:rsidRPr="00EA7E56" w:rsidRDefault="00EC3C3D" w:rsidP="00EC3C3D">
            <w:pPr>
              <w:pStyle w:val="Text1"/>
              <w:ind w:left="0"/>
              <w:rPr>
                <w:b/>
                <w:i/>
                <w:noProof/>
                <w:sz w:val="16"/>
                <w:szCs w:val="16"/>
                <w:lang w:val="et-EE"/>
              </w:rPr>
            </w:pPr>
            <w:r w:rsidRPr="00EA7E56">
              <w:rPr>
                <w:b/>
                <w:i/>
                <w:noProof/>
                <w:sz w:val="16"/>
                <w:szCs w:val="16"/>
                <w:lang w:val="et-EE"/>
              </w:rPr>
              <w:t>0,00</w:t>
            </w:r>
          </w:p>
        </w:tc>
        <w:tc>
          <w:tcPr>
            <w:tcW w:w="1418" w:type="dxa"/>
            <w:tcBorders>
              <w:top w:val="single" w:sz="8" w:space="0" w:color="auto"/>
              <w:left w:val="nil"/>
              <w:bottom w:val="single" w:sz="8" w:space="0" w:color="auto"/>
              <w:right w:val="single" w:sz="4" w:space="0" w:color="auto"/>
            </w:tcBorders>
            <w:shd w:val="clear" w:color="auto" w:fill="auto"/>
          </w:tcPr>
          <w:p w14:paraId="2CAADFED" w14:textId="0CD5CF21" w:rsidR="00750E33" w:rsidRPr="00EA7E56" w:rsidRDefault="00750E33" w:rsidP="00EC3C3D">
            <w:pPr>
              <w:pStyle w:val="Text1"/>
              <w:ind w:left="0"/>
              <w:rPr>
                <w:b/>
                <w:i/>
                <w:noProof/>
                <w:sz w:val="16"/>
                <w:szCs w:val="16"/>
                <w:lang w:val="et-EE"/>
              </w:rPr>
            </w:pPr>
            <w:del w:id="1076" w:author="Martin Eber" w:date="2025-07-18T19:32:00Z" w16du:dateUtc="2025-07-18T16:32:00Z">
              <w:r w:rsidRPr="00EA7E56" w:rsidDel="005401D1">
                <w:rPr>
                  <w:b/>
                  <w:i/>
                  <w:noProof/>
                  <w:sz w:val="16"/>
                  <w:szCs w:val="16"/>
                  <w:lang w:val="et-EE"/>
                </w:rPr>
                <w:delText>27 790 304,11</w:delText>
              </w:r>
            </w:del>
            <w:ins w:id="1077" w:author="Martin Eber" w:date="2025-07-18T19:32:00Z" w16du:dateUtc="2025-07-18T16:32:00Z">
              <w:r w:rsidR="005401D1">
                <w:rPr>
                  <w:b/>
                  <w:i/>
                  <w:noProof/>
                  <w:sz w:val="16"/>
                  <w:szCs w:val="16"/>
                  <w:lang w:val="et-EE"/>
                </w:rPr>
                <w:t>54 339 126,</w:t>
              </w:r>
            </w:ins>
            <w:ins w:id="1078" w:author="Martin Eber" w:date="2025-07-18T19:33:00Z" w16du:dateUtc="2025-07-18T16:33:00Z">
              <w:r w:rsidR="005401D1">
                <w:rPr>
                  <w:b/>
                  <w:i/>
                  <w:noProof/>
                  <w:sz w:val="16"/>
                  <w:szCs w:val="16"/>
                  <w:lang w:val="et-EE"/>
                </w:rPr>
                <w:t>7</w:t>
              </w:r>
            </w:ins>
            <w:r w:rsidR="001408C9">
              <w:rPr>
                <w:b/>
                <w:i/>
                <w:noProof/>
                <w:sz w:val="16"/>
                <w:szCs w:val="16"/>
                <w:lang w:val="et-EE"/>
              </w:rPr>
              <w:t>4</w:t>
            </w:r>
          </w:p>
        </w:tc>
        <w:tc>
          <w:tcPr>
            <w:tcW w:w="1809" w:type="dxa"/>
            <w:shd w:val="clear" w:color="auto" w:fill="BFBFBF" w:themeFill="background1" w:themeFillShade="BF"/>
          </w:tcPr>
          <w:p w14:paraId="325D43F1" w14:textId="77777777" w:rsidR="00EC3C3D" w:rsidRPr="00D96DC2" w:rsidRDefault="00EC3C3D" w:rsidP="00EC3C3D">
            <w:pPr>
              <w:pStyle w:val="Text1"/>
              <w:ind w:left="0"/>
              <w:rPr>
                <w:bCs/>
                <w:i/>
                <w:noProof/>
                <w:sz w:val="16"/>
                <w:szCs w:val="16"/>
                <w:lang w:val="et-EE"/>
              </w:rPr>
            </w:pPr>
          </w:p>
        </w:tc>
      </w:tr>
    </w:tbl>
    <w:p w14:paraId="5C47CCC2" w14:textId="2BA09AD3" w:rsidR="00171F2D" w:rsidRPr="008F6F06" w:rsidRDefault="00171F2D">
      <w:pPr>
        <w:spacing w:before="0" w:after="200" w:line="276" w:lineRule="auto"/>
        <w:jc w:val="left"/>
        <w:rPr>
          <w:b/>
          <w:bCs/>
          <w:noProof/>
          <w:szCs w:val="24"/>
          <w:lang w:val="et-EE"/>
        </w:rPr>
      </w:pPr>
    </w:p>
    <w:p w14:paraId="184F8334" w14:textId="30F660EC" w:rsidR="002529A2" w:rsidRPr="008F6F06" w:rsidRDefault="002529A2" w:rsidP="00171F2D">
      <w:pPr>
        <w:spacing w:before="0" w:after="0"/>
        <w:rPr>
          <w:b/>
          <w:bCs/>
          <w:noProof/>
          <w:szCs w:val="24"/>
          <w:lang w:val="et-EE"/>
        </w:rPr>
      </w:pPr>
      <w:r w:rsidRPr="008F6F06">
        <w:rPr>
          <w:b/>
          <w:bCs/>
          <w:noProof/>
          <w:szCs w:val="24"/>
          <w:lang w:val="et-EE"/>
        </w:rPr>
        <w:t>3.</w:t>
      </w:r>
      <w:r w:rsidR="00D31BF9">
        <w:rPr>
          <w:b/>
          <w:bCs/>
          <w:noProof/>
          <w:szCs w:val="24"/>
          <w:lang w:val="et-EE"/>
        </w:rPr>
        <w:t>3</w:t>
      </w:r>
      <w:r w:rsidR="00AA07B9">
        <w:rPr>
          <w:b/>
          <w:bCs/>
          <w:noProof/>
          <w:szCs w:val="24"/>
          <w:lang w:val="et-EE"/>
        </w:rPr>
        <w:t>.</w:t>
      </w:r>
      <w:r w:rsidRPr="008F6F06">
        <w:rPr>
          <w:b/>
          <w:bCs/>
          <w:noProof/>
          <w:szCs w:val="24"/>
          <w:lang w:val="et-EE"/>
        </w:rPr>
        <w:t xml:space="preserve"> Ümberpaigutamised</w:t>
      </w:r>
    </w:p>
    <w:p w14:paraId="1E3F1DED" w14:textId="766BD95F" w:rsidR="002529A2" w:rsidRPr="008F6F06" w:rsidRDefault="002529A2" w:rsidP="00171F2D">
      <w:pPr>
        <w:spacing w:before="0" w:after="0"/>
        <w:rPr>
          <w:noProof/>
          <w:szCs w:val="24"/>
          <w:lang w:val="et-EE"/>
        </w:rPr>
      </w:pPr>
    </w:p>
    <w:p w14:paraId="227F0E45" w14:textId="66CDFFAC" w:rsidR="002529A2" w:rsidRPr="008F6F06" w:rsidRDefault="002529A2" w:rsidP="00171F2D">
      <w:pPr>
        <w:spacing w:before="0" w:after="0"/>
        <w:rPr>
          <w:b/>
          <w:bCs/>
          <w:noProof/>
          <w:sz w:val="22"/>
          <w:szCs w:val="22"/>
          <w:lang w:val="et-EE"/>
        </w:rPr>
      </w:pPr>
      <w:r w:rsidRPr="008F6F06">
        <w:rPr>
          <w:b/>
          <w:bCs/>
          <w:noProof/>
          <w:sz w:val="22"/>
          <w:szCs w:val="22"/>
          <w:lang w:val="et-EE"/>
        </w:rPr>
        <w:t xml:space="preserve">Tabel </w:t>
      </w:r>
      <w:r w:rsidR="0087179D" w:rsidRPr="008F6F06">
        <w:rPr>
          <w:b/>
          <w:bCs/>
          <w:noProof/>
          <w:sz w:val="22"/>
          <w:szCs w:val="22"/>
          <w:lang w:val="et-EE"/>
        </w:rPr>
        <w:t>1</w:t>
      </w:r>
      <w:r w:rsidR="00715D99">
        <w:rPr>
          <w:b/>
          <w:bCs/>
          <w:noProof/>
          <w:sz w:val="22"/>
          <w:szCs w:val="22"/>
          <w:lang w:val="et-EE"/>
        </w:rPr>
        <w:t>4</w:t>
      </w:r>
      <w:r w:rsidRPr="008F6F06">
        <w:rPr>
          <w:b/>
          <w:bCs/>
          <w:noProof/>
          <w:sz w:val="22"/>
          <w:szCs w:val="22"/>
          <w:lang w:val="et-EE"/>
        </w:rPr>
        <w:t xml:space="preserve">. </w:t>
      </w:r>
      <w:r w:rsidRPr="008F6F06">
        <w:rPr>
          <w:b/>
          <w:bCs/>
          <w:sz w:val="22"/>
          <w:szCs w:val="22"/>
          <w:lang w:val="et-EE"/>
        </w:rPr>
        <w:t>Eelarve jagatud täitmis</w:t>
      </w:r>
      <w:r w:rsidR="0096532A">
        <w:rPr>
          <w:b/>
          <w:bCs/>
          <w:sz w:val="22"/>
          <w:szCs w:val="22"/>
          <w:lang w:val="et-EE"/>
        </w:rPr>
        <w:t>e</w:t>
      </w:r>
      <w:r w:rsidRPr="008F6F06">
        <w:rPr>
          <w:b/>
          <w:bCs/>
          <w:sz w:val="22"/>
          <w:szCs w:val="22"/>
          <w:lang w:val="et-EE"/>
        </w:rPr>
        <w:t xml:space="preserve"> korras hallatavate fondide vahelised ümberpaigutamised</w:t>
      </w:r>
      <w:r w:rsidRPr="008F6F06">
        <w:rPr>
          <w:rStyle w:val="FootnoteReference"/>
          <w:b/>
          <w:bCs/>
          <w:noProof/>
          <w:sz w:val="22"/>
          <w:szCs w:val="22"/>
          <w:lang w:val="et-EE"/>
        </w:rPr>
        <w:footnoteReference w:id="8"/>
      </w:r>
    </w:p>
    <w:p w14:paraId="51391B57" w14:textId="637D1116" w:rsidR="00242A59" w:rsidRPr="008F6F06" w:rsidRDefault="00242A59" w:rsidP="00171F2D">
      <w:pPr>
        <w:spacing w:before="0" w:after="0"/>
        <w:rPr>
          <w:rFonts w:eastAsia="Times New Roman"/>
          <w:b/>
          <w:i/>
          <w:sz w:val="16"/>
          <w:szCs w:val="16"/>
          <w:u w:val="single"/>
          <w:lang w:val="et-EE"/>
        </w:rPr>
      </w:pPr>
    </w:p>
    <w:tbl>
      <w:tblPr>
        <w:tblStyle w:val="TableGrid"/>
        <w:tblW w:w="11335" w:type="dxa"/>
        <w:shd w:val="clear" w:color="auto" w:fill="FFFFFF" w:themeFill="background1"/>
        <w:tblLayout w:type="fixed"/>
        <w:tblLook w:val="04A0" w:firstRow="1" w:lastRow="0" w:firstColumn="1" w:lastColumn="0" w:noHBand="0" w:noVBand="1"/>
      </w:tblPr>
      <w:tblGrid>
        <w:gridCol w:w="3085"/>
        <w:gridCol w:w="992"/>
        <w:gridCol w:w="851"/>
        <w:gridCol w:w="1163"/>
        <w:gridCol w:w="1134"/>
        <w:gridCol w:w="992"/>
        <w:gridCol w:w="992"/>
        <w:gridCol w:w="851"/>
        <w:gridCol w:w="1275"/>
      </w:tblGrid>
      <w:tr w:rsidR="00242A59" w:rsidRPr="008F6F06" w14:paraId="290FC25A" w14:textId="77777777" w:rsidTr="00A35736">
        <w:trPr>
          <w:trHeight w:val="695"/>
        </w:trPr>
        <w:tc>
          <w:tcPr>
            <w:tcW w:w="3085" w:type="dxa"/>
            <w:tcBorders>
              <w:tl2br w:val="single" w:sz="4" w:space="0" w:color="auto"/>
            </w:tcBorders>
            <w:shd w:val="clear" w:color="auto" w:fill="FFFFFF" w:themeFill="background1"/>
          </w:tcPr>
          <w:p w14:paraId="16DAAAA8" w14:textId="0837DD69" w:rsidR="00242A59" w:rsidRPr="00A5382F" w:rsidRDefault="00242A59" w:rsidP="003937F1">
            <w:pPr>
              <w:ind w:left="1843" w:hanging="1843"/>
              <w:rPr>
                <w:b/>
                <w:bCs/>
                <w:iCs/>
                <w:sz w:val="16"/>
                <w:szCs w:val="16"/>
                <w:lang w:val="et-EE"/>
              </w:rPr>
            </w:pPr>
            <w:r w:rsidRPr="00A5382F">
              <w:rPr>
                <w:b/>
                <w:bCs/>
                <w:iCs/>
                <w:sz w:val="16"/>
                <w:szCs w:val="16"/>
                <w:lang w:val="et-EE"/>
              </w:rPr>
              <w:t xml:space="preserve">                                    </w:t>
            </w:r>
            <w:r w:rsidR="002529A2" w:rsidRPr="00A5382F">
              <w:rPr>
                <w:b/>
                <w:bCs/>
                <w:iCs/>
                <w:sz w:val="16"/>
                <w:szCs w:val="16"/>
                <w:lang w:val="et-EE"/>
              </w:rPr>
              <w:t>Saaja fond</w:t>
            </w:r>
            <w:r w:rsidRPr="00A5382F">
              <w:rPr>
                <w:b/>
                <w:bCs/>
                <w:iCs/>
                <w:sz w:val="16"/>
                <w:szCs w:val="16"/>
                <w:lang w:val="et-EE"/>
              </w:rPr>
              <w:t>/</w:t>
            </w:r>
            <w:r w:rsidR="002529A2" w:rsidRPr="00A5382F">
              <w:rPr>
                <w:b/>
                <w:bCs/>
                <w:iCs/>
                <w:sz w:val="16"/>
                <w:szCs w:val="16"/>
                <w:lang w:val="et-EE"/>
              </w:rPr>
              <w:t>vahend</w:t>
            </w:r>
          </w:p>
          <w:p w14:paraId="6F6E26D9" w14:textId="77777777" w:rsidR="00AA07B9" w:rsidRPr="00A5382F" w:rsidRDefault="002529A2" w:rsidP="003937F1">
            <w:pPr>
              <w:spacing w:before="0"/>
              <w:ind w:left="1843" w:hanging="1843"/>
              <w:rPr>
                <w:b/>
                <w:bCs/>
                <w:iCs/>
                <w:sz w:val="16"/>
                <w:szCs w:val="16"/>
                <w:lang w:val="et-EE"/>
              </w:rPr>
            </w:pPr>
            <w:r w:rsidRPr="00A5382F">
              <w:rPr>
                <w:b/>
                <w:bCs/>
                <w:iCs/>
                <w:sz w:val="16"/>
                <w:szCs w:val="16"/>
                <w:lang w:val="et-EE"/>
              </w:rPr>
              <w:t xml:space="preserve">Ümberpaigutatav </w:t>
            </w:r>
          </w:p>
          <w:p w14:paraId="4DBBCDC1" w14:textId="3FEA751A" w:rsidR="00242A59" w:rsidRPr="00A5382F" w:rsidRDefault="002529A2">
            <w:pPr>
              <w:spacing w:before="0"/>
              <w:ind w:left="1843" w:hanging="1843"/>
              <w:rPr>
                <w:b/>
                <w:bCs/>
                <w:iCs/>
                <w:sz w:val="16"/>
                <w:szCs w:val="16"/>
                <w:lang w:val="et-EE"/>
              </w:rPr>
            </w:pPr>
            <w:r w:rsidRPr="00A5382F">
              <w:rPr>
                <w:b/>
                <w:bCs/>
                <w:iCs/>
                <w:sz w:val="16"/>
                <w:szCs w:val="16"/>
                <w:lang w:val="et-EE"/>
              </w:rPr>
              <w:t>fond</w:t>
            </w:r>
            <w:r w:rsidR="00242A59" w:rsidRPr="00A5382F">
              <w:rPr>
                <w:b/>
                <w:bCs/>
                <w:iCs/>
                <w:sz w:val="16"/>
                <w:szCs w:val="16"/>
                <w:lang w:val="et-EE"/>
              </w:rPr>
              <w:t>/</w:t>
            </w:r>
            <w:r w:rsidRPr="00A5382F">
              <w:rPr>
                <w:b/>
                <w:bCs/>
                <w:iCs/>
                <w:sz w:val="16"/>
                <w:szCs w:val="16"/>
                <w:lang w:val="et-EE"/>
              </w:rPr>
              <w:t>vahend</w:t>
            </w:r>
          </w:p>
        </w:tc>
        <w:tc>
          <w:tcPr>
            <w:tcW w:w="992" w:type="dxa"/>
            <w:shd w:val="clear" w:color="auto" w:fill="FFFFFF" w:themeFill="background1"/>
          </w:tcPr>
          <w:p w14:paraId="38D132BD" w14:textId="77777777" w:rsidR="00242A59" w:rsidRPr="00A5382F" w:rsidRDefault="00242A59" w:rsidP="003937F1">
            <w:pPr>
              <w:jc w:val="center"/>
              <w:rPr>
                <w:b/>
                <w:bCs/>
                <w:iCs/>
                <w:sz w:val="16"/>
                <w:szCs w:val="16"/>
                <w:lang w:val="et-EE"/>
              </w:rPr>
            </w:pPr>
            <w:r w:rsidRPr="00A5382F">
              <w:rPr>
                <w:b/>
                <w:bCs/>
                <w:iCs/>
                <w:sz w:val="16"/>
                <w:szCs w:val="16"/>
                <w:lang w:val="et-EE"/>
              </w:rPr>
              <w:t>AMIF</w:t>
            </w:r>
          </w:p>
        </w:tc>
        <w:tc>
          <w:tcPr>
            <w:tcW w:w="851" w:type="dxa"/>
            <w:shd w:val="clear" w:color="auto" w:fill="FFFFFF" w:themeFill="background1"/>
          </w:tcPr>
          <w:p w14:paraId="4C945D64" w14:textId="77777777" w:rsidR="00242A59" w:rsidRPr="00A5382F" w:rsidRDefault="00242A59" w:rsidP="003937F1">
            <w:pPr>
              <w:jc w:val="center"/>
              <w:rPr>
                <w:b/>
                <w:bCs/>
                <w:iCs/>
                <w:sz w:val="16"/>
                <w:szCs w:val="16"/>
                <w:lang w:val="et-EE"/>
              </w:rPr>
            </w:pPr>
            <w:r w:rsidRPr="00A5382F">
              <w:rPr>
                <w:b/>
                <w:bCs/>
                <w:iCs/>
                <w:sz w:val="16"/>
                <w:szCs w:val="16"/>
                <w:lang w:val="et-EE"/>
              </w:rPr>
              <w:t>ISF</w:t>
            </w:r>
          </w:p>
        </w:tc>
        <w:tc>
          <w:tcPr>
            <w:tcW w:w="1163" w:type="dxa"/>
            <w:shd w:val="clear" w:color="auto" w:fill="FFFFFF" w:themeFill="background1"/>
          </w:tcPr>
          <w:p w14:paraId="72CFB245" w14:textId="77777777" w:rsidR="00242A59" w:rsidRPr="00A5382F" w:rsidRDefault="00242A59" w:rsidP="003937F1">
            <w:pPr>
              <w:rPr>
                <w:b/>
                <w:bCs/>
                <w:iCs/>
                <w:sz w:val="16"/>
                <w:szCs w:val="16"/>
                <w:lang w:val="et-EE"/>
              </w:rPr>
            </w:pPr>
            <w:r w:rsidRPr="00A5382F">
              <w:rPr>
                <w:b/>
                <w:bCs/>
                <w:iCs/>
                <w:sz w:val="16"/>
                <w:szCs w:val="16"/>
                <w:lang w:val="et-EE"/>
              </w:rPr>
              <w:t>BMVI</w:t>
            </w:r>
          </w:p>
        </w:tc>
        <w:tc>
          <w:tcPr>
            <w:tcW w:w="1134" w:type="dxa"/>
            <w:shd w:val="clear" w:color="auto" w:fill="FFFFFF" w:themeFill="background1"/>
          </w:tcPr>
          <w:p w14:paraId="24F70551" w14:textId="2221DC65" w:rsidR="00242A59" w:rsidRPr="00A5382F" w:rsidRDefault="00242A59" w:rsidP="003937F1">
            <w:pPr>
              <w:rPr>
                <w:b/>
                <w:bCs/>
                <w:iCs/>
                <w:sz w:val="16"/>
                <w:szCs w:val="16"/>
                <w:lang w:val="et-EE"/>
              </w:rPr>
            </w:pPr>
            <w:r w:rsidRPr="00A5382F">
              <w:rPr>
                <w:b/>
                <w:bCs/>
                <w:iCs/>
                <w:sz w:val="16"/>
                <w:szCs w:val="16"/>
                <w:lang w:val="et-EE"/>
              </w:rPr>
              <w:t>ERF</w:t>
            </w:r>
          </w:p>
        </w:tc>
        <w:tc>
          <w:tcPr>
            <w:tcW w:w="992" w:type="dxa"/>
            <w:shd w:val="clear" w:color="auto" w:fill="FFFFFF" w:themeFill="background1"/>
          </w:tcPr>
          <w:p w14:paraId="3393BED5" w14:textId="77777777" w:rsidR="00242A59" w:rsidRPr="00A5382F" w:rsidRDefault="00242A59" w:rsidP="003937F1">
            <w:pPr>
              <w:rPr>
                <w:b/>
                <w:bCs/>
                <w:iCs/>
                <w:sz w:val="16"/>
                <w:szCs w:val="16"/>
                <w:lang w:val="et-EE"/>
              </w:rPr>
            </w:pPr>
            <w:r w:rsidRPr="00A5382F">
              <w:rPr>
                <w:b/>
                <w:bCs/>
                <w:iCs/>
                <w:sz w:val="16"/>
                <w:szCs w:val="16"/>
                <w:lang w:val="et-EE"/>
              </w:rPr>
              <w:t>ESF+</w:t>
            </w:r>
          </w:p>
        </w:tc>
        <w:tc>
          <w:tcPr>
            <w:tcW w:w="992" w:type="dxa"/>
            <w:shd w:val="clear" w:color="auto" w:fill="FFFFFF" w:themeFill="background1"/>
          </w:tcPr>
          <w:p w14:paraId="460CB304" w14:textId="60511866" w:rsidR="00242A59" w:rsidRPr="00A5382F" w:rsidRDefault="002529A2" w:rsidP="003937F1">
            <w:pPr>
              <w:rPr>
                <w:b/>
                <w:bCs/>
                <w:iCs/>
                <w:sz w:val="16"/>
                <w:szCs w:val="16"/>
                <w:lang w:val="et-EE"/>
              </w:rPr>
            </w:pPr>
            <w:r w:rsidRPr="00A5382F">
              <w:rPr>
                <w:b/>
                <w:bCs/>
                <w:iCs/>
                <w:sz w:val="16"/>
                <w:szCs w:val="16"/>
                <w:lang w:val="et-EE"/>
              </w:rPr>
              <w:t>Ühtekuuluvusfond</w:t>
            </w:r>
          </w:p>
        </w:tc>
        <w:tc>
          <w:tcPr>
            <w:tcW w:w="851" w:type="dxa"/>
            <w:shd w:val="clear" w:color="auto" w:fill="FFFFFF" w:themeFill="background1"/>
          </w:tcPr>
          <w:p w14:paraId="703C7EC9" w14:textId="4B6BC9BE" w:rsidR="00242A59" w:rsidRPr="00A5382F" w:rsidRDefault="00242A59" w:rsidP="003937F1">
            <w:pPr>
              <w:rPr>
                <w:b/>
                <w:bCs/>
                <w:iCs/>
                <w:sz w:val="16"/>
                <w:szCs w:val="16"/>
                <w:lang w:val="et-EE"/>
              </w:rPr>
            </w:pPr>
            <w:r w:rsidRPr="00A5382F">
              <w:rPr>
                <w:b/>
                <w:bCs/>
                <w:iCs/>
                <w:sz w:val="16"/>
                <w:szCs w:val="16"/>
                <w:lang w:val="et-EE"/>
              </w:rPr>
              <w:t>EM</w:t>
            </w:r>
            <w:r w:rsidR="002529A2" w:rsidRPr="00A5382F">
              <w:rPr>
                <w:b/>
                <w:bCs/>
                <w:iCs/>
                <w:sz w:val="16"/>
                <w:szCs w:val="16"/>
                <w:lang w:val="et-EE"/>
              </w:rPr>
              <w:t>KVF</w:t>
            </w:r>
          </w:p>
        </w:tc>
        <w:tc>
          <w:tcPr>
            <w:tcW w:w="1275" w:type="dxa"/>
            <w:shd w:val="clear" w:color="auto" w:fill="FFFFFF" w:themeFill="background1"/>
          </w:tcPr>
          <w:p w14:paraId="5BD8D928" w14:textId="4E30224A" w:rsidR="00242A59" w:rsidRPr="00A5382F" w:rsidRDefault="002529A2" w:rsidP="003937F1">
            <w:pPr>
              <w:rPr>
                <w:b/>
                <w:bCs/>
                <w:iCs/>
                <w:sz w:val="16"/>
                <w:szCs w:val="16"/>
                <w:lang w:val="et-EE"/>
              </w:rPr>
            </w:pPr>
            <w:r w:rsidRPr="00A5382F">
              <w:rPr>
                <w:b/>
                <w:bCs/>
                <w:iCs/>
                <w:sz w:val="16"/>
                <w:szCs w:val="16"/>
                <w:lang w:val="et-EE"/>
              </w:rPr>
              <w:t>Kokku</w:t>
            </w:r>
          </w:p>
        </w:tc>
      </w:tr>
      <w:tr w:rsidR="00636ECC" w:rsidRPr="008F6F06" w14:paraId="5C759C42" w14:textId="77777777" w:rsidTr="00A35736">
        <w:trPr>
          <w:trHeight w:val="428"/>
        </w:trPr>
        <w:tc>
          <w:tcPr>
            <w:tcW w:w="3085" w:type="dxa"/>
            <w:shd w:val="clear" w:color="auto" w:fill="FFFFFF" w:themeFill="background1"/>
          </w:tcPr>
          <w:p w14:paraId="5C9FC2F9" w14:textId="77777777" w:rsidR="00636ECC" w:rsidRPr="00A5382F" w:rsidRDefault="00636ECC" w:rsidP="00636ECC">
            <w:pPr>
              <w:spacing w:before="60" w:after="60"/>
              <w:rPr>
                <w:rFonts w:eastAsia="Times New Roman"/>
                <w:i/>
                <w:sz w:val="16"/>
                <w:szCs w:val="16"/>
                <w:lang w:val="et-EE"/>
              </w:rPr>
            </w:pPr>
            <w:r w:rsidRPr="00A5382F">
              <w:rPr>
                <w:i/>
                <w:sz w:val="16"/>
                <w:szCs w:val="16"/>
                <w:lang w:val="et-EE"/>
              </w:rPr>
              <w:t>AMIF</w:t>
            </w:r>
          </w:p>
        </w:tc>
        <w:tc>
          <w:tcPr>
            <w:tcW w:w="992" w:type="dxa"/>
            <w:shd w:val="clear" w:color="auto" w:fill="BFBFBF" w:themeFill="background1" w:themeFillShade="BF"/>
          </w:tcPr>
          <w:p w14:paraId="7807A0D9" w14:textId="77777777" w:rsidR="00636ECC" w:rsidRPr="00A5382F" w:rsidRDefault="00636ECC" w:rsidP="00636ECC">
            <w:pPr>
              <w:spacing w:before="60" w:after="60"/>
              <w:rPr>
                <w:i/>
                <w:sz w:val="16"/>
                <w:szCs w:val="16"/>
                <w:lang w:val="et-EE"/>
              </w:rPr>
            </w:pPr>
          </w:p>
        </w:tc>
        <w:tc>
          <w:tcPr>
            <w:tcW w:w="851" w:type="dxa"/>
            <w:shd w:val="clear" w:color="auto" w:fill="FFFFFF" w:themeFill="background1"/>
          </w:tcPr>
          <w:p w14:paraId="57B28F3B" w14:textId="452A7300" w:rsidR="00636ECC" w:rsidRPr="00A5382F" w:rsidRDefault="00636ECC" w:rsidP="00636ECC">
            <w:pPr>
              <w:spacing w:before="60" w:after="60"/>
              <w:rPr>
                <w:i/>
                <w:sz w:val="16"/>
                <w:szCs w:val="16"/>
                <w:lang w:val="et-EE"/>
              </w:rPr>
            </w:pPr>
            <w:r w:rsidRPr="00A5382F">
              <w:rPr>
                <w:i/>
                <w:sz w:val="16"/>
                <w:szCs w:val="16"/>
                <w:lang w:val="et-EE"/>
              </w:rPr>
              <w:t>-</w:t>
            </w:r>
          </w:p>
        </w:tc>
        <w:tc>
          <w:tcPr>
            <w:tcW w:w="1163" w:type="dxa"/>
            <w:shd w:val="clear" w:color="auto" w:fill="FFFFFF" w:themeFill="background1"/>
          </w:tcPr>
          <w:p w14:paraId="782DA192" w14:textId="3471EFF2" w:rsidR="00636ECC" w:rsidRPr="00A5382F" w:rsidRDefault="00636ECC" w:rsidP="00636ECC">
            <w:pPr>
              <w:spacing w:before="60" w:after="60"/>
              <w:rPr>
                <w:i/>
                <w:sz w:val="16"/>
                <w:szCs w:val="16"/>
                <w:lang w:val="et-EE"/>
              </w:rPr>
            </w:pPr>
            <w:r w:rsidRPr="00A5382F">
              <w:rPr>
                <w:i/>
                <w:sz w:val="16"/>
                <w:szCs w:val="16"/>
                <w:lang w:val="et-EE"/>
              </w:rPr>
              <w:t>1 112 731,</w:t>
            </w:r>
            <w:r w:rsidR="00271F67">
              <w:rPr>
                <w:i/>
                <w:sz w:val="16"/>
                <w:szCs w:val="16"/>
                <w:lang w:val="et-EE"/>
              </w:rPr>
              <w:t>00</w:t>
            </w:r>
          </w:p>
        </w:tc>
        <w:tc>
          <w:tcPr>
            <w:tcW w:w="1134" w:type="dxa"/>
            <w:shd w:val="clear" w:color="auto" w:fill="FFFFFF" w:themeFill="background1"/>
          </w:tcPr>
          <w:p w14:paraId="099C67C3" w14:textId="200A622F"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auto"/>
          </w:tcPr>
          <w:p w14:paraId="504551EC" w14:textId="496559AC"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0E64996A" w14:textId="62F4E411"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FFFFFF" w:themeFill="background1"/>
          </w:tcPr>
          <w:p w14:paraId="445E2058" w14:textId="5077FA78" w:rsidR="00636ECC" w:rsidRPr="00A5382F" w:rsidRDefault="00636ECC" w:rsidP="00636ECC">
            <w:pPr>
              <w:spacing w:before="60" w:after="60"/>
              <w:rPr>
                <w:i/>
                <w:sz w:val="16"/>
                <w:szCs w:val="16"/>
                <w:lang w:val="et-EE"/>
              </w:rPr>
            </w:pPr>
            <w:r w:rsidRPr="00A5382F">
              <w:rPr>
                <w:i/>
                <w:sz w:val="16"/>
                <w:szCs w:val="16"/>
                <w:lang w:val="et-EE"/>
              </w:rPr>
              <w:t>-</w:t>
            </w:r>
          </w:p>
        </w:tc>
        <w:tc>
          <w:tcPr>
            <w:tcW w:w="1275" w:type="dxa"/>
            <w:shd w:val="clear" w:color="auto" w:fill="FFFFFF" w:themeFill="background1"/>
          </w:tcPr>
          <w:p w14:paraId="6A0BA995" w14:textId="120EE5BE" w:rsidR="00636ECC" w:rsidRPr="00A5382F" w:rsidRDefault="00636ECC" w:rsidP="00636ECC">
            <w:pPr>
              <w:spacing w:before="60" w:after="60"/>
              <w:rPr>
                <w:i/>
                <w:sz w:val="16"/>
                <w:szCs w:val="16"/>
                <w:lang w:val="et-EE"/>
              </w:rPr>
            </w:pPr>
            <w:r w:rsidRPr="00A5382F">
              <w:rPr>
                <w:i/>
                <w:sz w:val="16"/>
                <w:szCs w:val="16"/>
                <w:lang w:val="et-EE"/>
              </w:rPr>
              <w:t>1 112 731,</w:t>
            </w:r>
            <w:r w:rsidR="00271F67">
              <w:rPr>
                <w:i/>
                <w:sz w:val="16"/>
                <w:szCs w:val="16"/>
                <w:lang w:val="et-EE"/>
              </w:rPr>
              <w:t>00</w:t>
            </w:r>
          </w:p>
        </w:tc>
      </w:tr>
      <w:tr w:rsidR="00636ECC" w:rsidRPr="008F6F06" w14:paraId="6B7D1751" w14:textId="77777777" w:rsidTr="00A35736">
        <w:trPr>
          <w:trHeight w:val="428"/>
        </w:trPr>
        <w:tc>
          <w:tcPr>
            <w:tcW w:w="3085" w:type="dxa"/>
            <w:shd w:val="clear" w:color="auto" w:fill="FFFFFF" w:themeFill="background1"/>
          </w:tcPr>
          <w:p w14:paraId="26F875BB" w14:textId="77777777" w:rsidR="00636ECC" w:rsidRPr="00A5382F" w:rsidRDefault="00636ECC" w:rsidP="00636ECC">
            <w:pPr>
              <w:spacing w:before="60" w:after="60"/>
              <w:rPr>
                <w:rFonts w:eastAsia="Times New Roman"/>
                <w:i/>
                <w:sz w:val="16"/>
                <w:szCs w:val="16"/>
                <w:lang w:val="et-EE"/>
              </w:rPr>
            </w:pPr>
            <w:r w:rsidRPr="00A5382F">
              <w:rPr>
                <w:i/>
                <w:sz w:val="16"/>
                <w:szCs w:val="16"/>
                <w:lang w:val="et-EE"/>
              </w:rPr>
              <w:t>ISF</w:t>
            </w:r>
          </w:p>
        </w:tc>
        <w:tc>
          <w:tcPr>
            <w:tcW w:w="992" w:type="dxa"/>
            <w:shd w:val="clear" w:color="auto" w:fill="auto"/>
          </w:tcPr>
          <w:p w14:paraId="24C95409" w14:textId="088AA2CA"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BFBFBF" w:themeFill="background1" w:themeFillShade="BF"/>
          </w:tcPr>
          <w:p w14:paraId="5AA9B396" w14:textId="77777777" w:rsidR="00636ECC" w:rsidRPr="00A5382F" w:rsidRDefault="00636ECC" w:rsidP="00636ECC">
            <w:pPr>
              <w:spacing w:before="60" w:after="60"/>
              <w:rPr>
                <w:i/>
                <w:sz w:val="16"/>
                <w:szCs w:val="16"/>
                <w:lang w:val="et-EE"/>
              </w:rPr>
            </w:pPr>
          </w:p>
        </w:tc>
        <w:tc>
          <w:tcPr>
            <w:tcW w:w="1163" w:type="dxa"/>
            <w:shd w:val="clear" w:color="auto" w:fill="FFFFFF" w:themeFill="background1"/>
          </w:tcPr>
          <w:p w14:paraId="3B5B64EC" w14:textId="371E4A05" w:rsidR="00636ECC" w:rsidRPr="00A5382F" w:rsidRDefault="00636ECC" w:rsidP="00636ECC">
            <w:pPr>
              <w:spacing w:before="60" w:after="60"/>
              <w:rPr>
                <w:i/>
                <w:sz w:val="16"/>
                <w:szCs w:val="16"/>
                <w:lang w:val="et-EE"/>
              </w:rPr>
            </w:pPr>
            <w:r w:rsidRPr="00A5382F">
              <w:rPr>
                <w:i/>
                <w:sz w:val="16"/>
                <w:szCs w:val="16"/>
                <w:lang w:val="et-EE"/>
              </w:rPr>
              <w:t>-</w:t>
            </w:r>
          </w:p>
        </w:tc>
        <w:tc>
          <w:tcPr>
            <w:tcW w:w="1134" w:type="dxa"/>
            <w:shd w:val="clear" w:color="auto" w:fill="FFFFFF" w:themeFill="background1"/>
          </w:tcPr>
          <w:p w14:paraId="3C3B8CFF" w14:textId="321DAA62"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539CF59E" w14:textId="502E08F4"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auto"/>
          </w:tcPr>
          <w:p w14:paraId="47878637" w14:textId="67DE44A7"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FFFFFF" w:themeFill="background1"/>
          </w:tcPr>
          <w:p w14:paraId="3534C153" w14:textId="25D0BE83" w:rsidR="00636ECC" w:rsidRPr="00A5382F" w:rsidRDefault="00636ECC" w:rsidP="00636ECC">
            <w:pPr>
              <w:spacing w:before="60" w:after="60"/>
              <w:rPr>
                <w:i/>
                <w:sz w:val="16"/>
                <w:szCs w:val="16"/>
                <w:lang w:val="et-EE"/>
              </w:rPr>
            </w:pPr>
            <w:r w:rsidRPr="00A5382F">
              <w:rPr>
                <w:i/>
                <w:sz w:val="16"/>
                <w:szCs w:val="16"/>
                <w:lang w:val="et-EE"/>
              </w:rPr>
              <w:t>-</w:t>
            </w:r>
          </w:p>
        </w:tc>
        <w:tc>
          <w:tcPr>
            <w:tcW w:w="1275" w:type="dxa"/>
            <w:shd w:val="clear" w:color="auto" w:fill="FFFFFF" w:themeFill="background1"/>
          </w:tcPr>
          <w:p w14:paraId="43E962B8" w14:textId="167206E6" w:rsidR="00636ECC" w:rsidRPr="00A5382F" w:rsidRDefault="00636ECC" w:rsidP="00636ECC">
            <w:pPr>
              <w:spacing w:before="60" w:after="60"/>
              <w:rPr>
                <w:i/>
                <w:sz w:val="16"/>
                <w:szCs w:val="16"/>
                <w:lang w:val="et-EE"/>
              </w:rPr>
            </w:pPr>
            <w:r w:rsidRPr="00A5382F">
              <w:rPr>
                <w:i/>
                <w:sz w:val="16"/>
                <w:szCs w:val="16"/>
                <w:lang w:val="et-EE"/>
              </w:rPr>
              <w:t>-</w:t>
            </w:r>
          </w:p>
        </w:tc>
      </w:tr>
      <w:tr w:rsidR="00636ECC" w:rsidRPr="008F6F06" w14:paraId="32FEA52E" w14:textId="77777777" w:rsidTr="00A35736">
        <w:trPr>
          <w:trHeight w:val="428"/>
        </w:trPr>
        <w:tc>
          <w:tcPr>
            <w:tcW w:w="3085" w:type="dxa"/>
            <w:shd w:val="clear" w:color="auto" w:fill="FFFFFF" w:themeFill="background1"/>
          </w:tcPr>
          <w:p w14:paraId="38F45C89" w14:textId="77777777" w:rsidR="00636ECC" w:rsidRPr="00A5382F" w:rsidRDefault="00636ECC" w:rsidP="00636ECC">
            <w:pPr>
              <w:spacing w:before="60" w:after="60"/>
              <w:rPr>
                <w:rFonts w:eastAsia="Times New Roman"/>
                <w:i/>
                <w:sz w:val="16"/>
                <w:szCs w:val="16"/>
                <w:lang w:val="et-EE"/>
              </w:rPr>
            </w:pPr>
            <w:r w:rsidRPr="00A5382F">
              <w:rPr>
                <w:i/>
                <w:sz w:val="16"/>
                <w:szCs w:val="16"/>
                <w:lang w:val="et-EE"/>
              </w:rPr>
              <w:t>BMVI</w:t>
            </w:r>
          </w:p>
        </w:tc>
        <w:tc>
          <w:tcPr>
            <w:tcW w:w="992" w:type="dxa"/>
            <w:shd w:val="clear" w:color="auto" w:fill="auto"/>
          </w:tcPr>
          <w:p w14:paraId="118ED302" w14:textId="4993E66A"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FFFFFF" w:themeFill="background1"/>
          </w:tcPr>
          <w:p w14:paraId="2F41A209" w14:textId="49FB51D7" w:rsidR="00636ECC" w:rsidRPr="00A5382F" w:rsidRDefault="00636ECC" w:rsidP="00636ECC">
            <w:pPr>
              <w:spacing w:before="60" w:after="60"/>
              <w:rPr>
                <w:i/>
                <w:sz w:val="16"/>
                <w:szCs w:val="16"/>
                <w:lang w:val="et-EE"/>
              </w:rPr>
            </w:pPr>
            <w:r w:rsidRPr="00A5382F">
              <w:rPr>
                <w:i/>
                <w:sz w:val="16"/>
                <w:szCs w:val="16"/>
                <w:lang w:val="et-EE"/>
              </w:rPr>
              <w:t>-</w:t>
            </w:r>
          </w:p>
        </w:tc>
        <w:tc>
          <w:tcPr>
            <w:tcW w:w="1163" w:type="dxa"/>
            <w:shd w:val="clear" w:color="auto" w:fill="BFBFBF" w:themeFill="background1" w:themeFillShade="BF"/>
          </w:tcPr>
          <w:p w14:paraId="03F1F07D" w14:textId="77777777" w:rsidR="00636ECC" w:rsidRPr="00A5382F" w:rsidRDefault="00636ECC" w:rsidP="00636ECC">
            <w:pPr>
              <w:spacing w:before="60" w:after="60"/>
              <w:rPr>
                <w:i/>
                <w:sz w:val="16"/>
                <w:szCs w:val="16"/>
                <w:lang w:val="et-EE"/>
              </w:rPr>
            </w:pPr>
          </w:p>
        </w:tc>
        <w:tc>
          <w:tcPr>
            <w:tcW w:w="1134" w:type="dxa"/>
            <w:shd w:val="clear" w:color="auto" w:fill="FFFFFF" w:themeFill="background1"/>
          </w:tcPr>
          <w:p w14:paraId="73A3AE3E" w14:textId="4F09480B"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6960819F" w14:textId="111A60F2"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3659AFC4" w14:textId="54FCAAC2"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auto"/>
          </w:tcPr>
          <w:p w14:paraId="29B8C779" w14:textId="5429772A" w:rsidR="00636ECC" w:rsidRPr="00A5382F" w:rsidRDefault="00636ECC" w:rsidP="00636ECC">
            <w:pPr>
              <w:spacing w:before="60" w:after="60"/>
              <w:rPr>
                <w:i/>
                <w:sz w:val="16"/>
                <w:szCs w:val="16"/>
                <w:lang w:val="et-EE"/>
              </w:rPr>
            </w:pPr>
            <w:r w:rsidRPr="00A5382F">
              <w:rPr>
                <w:i/>
                <w:sz w:val="16"/>
                <w:szCs w:val="16"/>
                <w:lang w:val="et-EE"/>
              </w:rPr>
              <w:t>-</w:t>
            </w:r>
          </w:p>
        </w:tc>
        <w:tc>
          <w:tcPr>
            <w:tcW w:w="1275" w:type="dxa"/>
            <w:shd w:val="clear" w:color="auto" w:fill="FFFFFF" w:themeFill="background1"/>
          </w:tcPr>
          <w:p w14:paraId="30C93B8F" w14:textId="2F7F6073" w:rsidR="00636ECC" w:rsidRPr="00A5382F" w:rsidRDefault="00636ECC" w:rsidP="00636ECC">
            <w:pPr>
              <w:spacing w:before="60" w:after="60"/>
              <w:rPr>
                <w:i/>
                <w:sz w:val="16"/>
                <w:szCs w:val="16"/>
                <w:lang w:val="et-EE"/>
              </w:rPr>
            </w:pPr>
            <w:r w:rsidRPr="00A5382F">
              <w:rPr>
                <w:i/>
                <w:sz w:val="16"/>
                <w:szCs w:val="16"/>
                <w:lang w:val="et-EE"/>
              </w:rPr>
              <w:t>-</w:t>
            </w:r>
          </w:p>
        </w:tc>
      </w:tr>
      <w:tr w:rsidR="00636ECC" w:rsidRPr="008F6F06" w14:paraId="27572CE8" w14:textId="77777777" w:rsidTr="00A35736">
        <w:trPr>
          <w:trHeight w:val="428"/>
        </w:trPr>
        <w:tc>
          <w:tcPr>
            <w:tcW w:w="3085" w:type="dxa"/>
            <w:shd w:val="clear" w:color="auto" w:fill="FFFFFF" w:themeFill="background1"/>
          </w:tcPr>
          <w:p w14:paraId="6E13B372" w14:textId="209B32B9" w:rsidR="00636ECC" w:rsidRPr="00A5382F" w:rsidRDefault="00AA07B9" w:rsidP="00636ECC">
            <w:pPr>
              <w:spacing w:before="60" w:after="60"/>
              <w:rPr>
                <w:rFonts w:eastAsia="Times New Roman"/>
                <w:i/>
                <w:sz w:val="16"/>
                <w:szCs w:val="16"/>
                <w:lang w:val="et-EE"/>
              </w:rPr>
            </w:pPr>
            <w:r w:rsidRPr="00A5382F">
              <w:rPr>
                <w:i/>
                <w:sz w:val="16"/>
                <w:szCs w:val="16"/>
                <w:lang w:val="et-EE"/>
              </w:rPr>
              <w:t>Kokku</w:t>
            </w:r>
          </w:p>
        </w:tc>
        <w:tc>
          <w:tcPr>
            <w:tcW w:w="992" w:type="dxa"/>
            <w:shd w:val="clear" w:color="auto" w:fill="auto"/>
          </w:tcPr>
          <w:p w14:paraId="04D7FF2C" w14:textId="497F7D12"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FFFFFF" w:themeFill="background1"/>
          </w:tcPr>
          <w:p w14:paraId="6D64FE0B" w14:textId="3AEDFED2" w:rsidR="00636ECC" w:rsidRPr="00A5382F" w:rsidRDefault="00636ECC" w:rsidP="00636ECC">
            <w:pPr>
              <w:spacing w:before="60" w:after="60"/>
              <w:rPr>
                <w:i/>
                <w:sz w:val="16"/>
                <w:szCs w:val="16"/>
                <w:lang w:val="et-EE"/>
              </w:rPr>
            </w:pPr>
            <w:r w:rsidRPr="00A5382F">
              <w:rPr>
                <w:i/>
                <w:sz w:val="16"/>
                <w:szCs w:val="16"/>
                <w:lang w:val="et-EE"/>
              </w:rPr>
              <w:t>-</w:t>
            </w:r>
          </w:p>
        </w:tc>
        <w:tc>
          <w:tcPr>
            <w:tcW w:w="1163" w:type="dxa"/>
            <w:shd w:val="clear" w:color="auto" w:fill="FFFFFF" w:themeFill="background1"/>
          </w:tcPr>
          <w:p w14:paraId="5672DBA3" w14:textId="609060CB" w:rsidR="00636ECC" w:rsidRPr="00A5382F" w:rsidRDefault="00636ECC" w:rsidP="00636ECC">
            <w:pPr>
              <w:spacing w:before="60" w:after="60"/>
              <w:rPr>
                <w:i/>
                <w:sz w:val="16"/>
                <w:szCs w:val="16"/>
                <w:lang w:val="et-EE"/>
              </w:rPr>
            </w:pPr>
            <w:r w:rsidRPr="00A5382F">
              <w:rPr>
                <w:i/>
                <w:sz w:val="16"/>
                <w:szCs w:val="16"/>
                <w:lang w:val="et-EE"/>
              </w:rPr>
              <w:t>1 112 731,</w:t>
            </w:r>
            <w:r w:rsidR="00271F67">
              <w:rPr>
                <w:i/>
                <w:sz w:val="16"/>
                <w:szCs w:val="16"/>
                <w:lang w:val="et-EE"/>
              </w:rPr>
              <w:t>00</w:t>
            </w:r>
          </w:p>
        </w:tc>
        <w:tc>
          <w:tcPr>
            <w:tcW w:w="1134" w:type="dxa"/>
            <w:shd w:val="clear" w:color="auto" w:fill="FFFFFF" w:themeFill="background1"/>
          </w:tcPr>
          <w:p w14:paraId="0F60EEEF" w14:textId="07D9F143"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14BAFDD3" w14:textId="3C05D165" w:rsidR="00636ECC" w:rsidRPr="00A5382F" w:rsidRDefault="00636ECC" w:rsidP="00636ECC">
            <w:pPr>
              <w:spacing w:before="60" w:after="60"/>
              <w:rPr>
                <w:i/>
                <w:sz w:val="16"/>
                <w:szCs w:val="16"/>
                <w:lang w:val="et-EE"/>
              </w:rPr>
            </w:pPr>
            <w:r w:rsidRPr="00A5382F">
              <w:rPr>
                <w:i/>
                <w:sz w:val="16"/>
                <w:szCs w:val="16"/>
                <w:lang w:val="et-EE"/>
              </w:rPr>
              <w:t>-</w:t>
            </w:r>
          </w:p>
        </w:tc>
        <w:tc>
          <w:tcPr>
            <w:tcW w:w="992" w:type="dxa"/>
            <w:shd w:val="clear" w:color="auto" w:fill="FFFFFF" w:themeFill="background1"/>
          </w:tcPr>
          <w:p w14:paraId="64A84790" w14:textId="7C2FCA7C" w:rsidR="00636ECC" w:rsidRPr="00A5382F" w:rsidRDefault="00636ECC" w:rsidP="00636ECC">
            <w:pPr>
              <w:spacing w:before="60" w:after="60"/>
              <w:rPr>
                <w:i/>
                <w:sz w:val="16"/>
                <w:szCs w:val="16"/>
                <w:lang w:val="et-EE"/>
              </w:rPr>
            </w:pPr>
            <w:r w:rsidRPr="00A5382F">
              <w:rPr>
                <w:i/>
                <w:sz w:val="16"/>
                <w:szCs w:val="16"/>
                <w:lang w:val="et-EE"/>
              </w:rPr>
              <w:t>-</w:t>
            </w:r>
          </w:p>
        </w:tc>
        <w:tc>
          <w:tcPr>
            <w:tcW w:w="851" w:type="dxa"/>
            <w:shd w:val="clear" w:color="auto" w:fill="auto"/>
          </w:tcPr>
          <w:p w14:paraId="26CE5D32" w14:textId="55CD5C59" w:rsidR="00636ECC" w:rsidRPr="00A5382F" w:rsidRDefault="00636ECC" w:rsidP="00636ECC">
            <w:pPr>
              <w:spacing w:before="60" w:after="60"/>
              <w:rPr>
                <w:i/>
                <w:sz w:val="16"/>
                <w:szCs w:val="16"/>
                <w:lang w:val="et-EE"/>
              </w:rPr>
            </w:pPr>
            <w:r w:rsidRPr="00A5382F">
              <w:rPr>
                <w:i/>
                <w:sz w:val="16"/>
                <w:szCs w:val="16"/>
                <w:lang w:val="et-EE"/>
              </w:rPr>
              <w:t>-</w:t>
            </w:r>
          </w:p>
        </w:tc>
        <w:tc>
          <w:tcPr>
            <w:tcW w:w="1275" w:type="dxa"/>
            <w:shd w:val="clear" w:color="auto" w:fill="auto"/>
          </w:tcPr>
          <w:p w14:paraId="55DA00A2" w14:textId="1DDE437C" w:rsidR="00636ECC" w:rsidRPr="00A5382F" w:rsidRDefault="00636ECC" w:rsidP="00636ECC">
            <w:pPr>
              <w:spacing w:before="60" w:after="60"/>
              <w:rPr>
                <w:i/>
                <w:sz w:val="16"/>
                <w:szCs w:val="16"/>
                <w:lang w:val="et-EE"/>
              </w:rPr>
            </w:pPr>
            <w:r w:rsidRPr="00A5382F">
              <w:rPr>
                <w:i/>
                <w:sz w:val="16"/>
                <w:szCs w:val="16"/>
                <w:lang w:val="et-EE"/>
              </w:rPr>
              <w:t>1 112 731,</w:t>
            </w:r>
            <w:r w:rsidR="00271F67">
              <w:rPr>
                <w:i/>
                <w:sz w:val="16"/>
                <w:szCs w:val="16"/>
                <w:lang w:val="et-EE"/>
              </w:rPr>
              <w:t>00</w:t>
            </w:r>
          </w:p>
        </w:tc>
      </w:tr>
    </w:tbl>
    <w:p w14:paraId="6FA2FA3E" w14:textId="68941DDB" w:rsidR="0087179D" w:rsidRPr="008F6F06" w:rsidRDefault="0087179D" w:rsidP="00171F2D">
      <w:pPr>
        <w:spacing w:before="0" w:after="0"/>
        <w:rPr>
          <w:rFonts w:eastAsia="Times New Roman"/>
          <w:b/>
          <w:iCs/>
          <w:noProof/>
          <w:szCs w:val="24"/>
          <w:lang w:val="et-EE"/>
        </w:rPr>
      </w:pPr>
    </w:p>
    <w:p w14:paraId="27707667" w14:textId="77777777" w:rsidR="00D05CD5" w:rsidRDefault="00D05CD5">
      <w:pPr>
        <w:spacing w:before="0" w:after="200" w:line="276" w:lineRule="auto"/>
        <w:jc w:val="left"/>
        <w:rPr>
          <w:ins w:id="1079" w:author="Ave Osman" w:date="2025-07-21T12:30:00Z" w16du:dateUtc="2025-07-21T09:30:00Z"/>
          <w:rFonts w:eastAsia="Times New Roman"/>
          <w:b/>
          <w:iCs/>
          <w:noProof/>
          <w:szCs w:val="24"/>
          <w:lang w:val="et-EE"/>
        </w:rPr>
        <w:sectPr w:rsidR="00D05CD5" w:rsidSect="00D05CD5">
          <w:type w:val="continuous"/>
          <w:pgSz w:w="16838" w:h="11906" w:orient="landscape" w:code="9"/>
          <w:pgMar w:top="1134" w:right="567" w:bottom="1134" w:left="567" w:header="709" w:footer="709" w:gutter="0"/>
          <w:cols w:space="708"/>
          <w:titlePg/>
          <w:docGrid w:linePitch="360"/>
          <w:sectPrChange w:id="1080" w:author="Ave Osman" w:date="2025-07-21T12:30:00Z" w16du:dateUtc="2025-07-21T09:30:00Z">
            <w:sectPr w:rsidR="00D05CD5" w:rsidSect="00D05CD5">
              <w:type w:val="nextPage"/>
              <w:pgSz w:w="11906" w:h="16838" w:orient="portrait"/>
              <w:pgMar w:top="567" w:right="1134" w:bottom="567" w:left="1134" w:header="709" w:footer="709" w:gutter="0"/>
            </w:sectPr>
          </w:sectPrChange>
        </w:sectPr>
      </w:pPr>
    </w:p>
    <w:p w14:paraId="02BB5AB9" w14:textId="77777777" w:rsidR="004144EB" w:rsidRPr="008F6F06" w:rsidRDefault="004144EB" w:rsidP="00171F2D">
      <w:pPr>
        <w:spacing w:before="0" w:after="0"/>
        <w:rPr>
          <w:rFonts w:eastAsia="Times New Roman"/>
          <w:b/>
          <w:iCs/>
          <w:noProof/>
          <w:szCs w:val="24"/>
          <w:lang w:val="et-EE"/>
        </w:rPr>
      </w:pPr>
    </w:p>
    <w:p w14:paraId="5A671070" w14:textId="4DBBCD88" w:rsidR="004144EB" w:rsidRPr="008F6F06" w:rsidRDefault="002529A2" w:rsidP="00171F2D">
      <w:pPr>
        <w:numPr>
          <w:ilvl w:val="0"/>
          <w:numId w:val="32"/>
        </w:numPr>
        <w:spacing w:before="0" w:after="0"/>
        <w:rPr>
          <w:rFonts w:eastAsia="Times New Roman"/>
          <w:b/>
          <w:iCs/>
          <w:noProof/>
          <w:szCs w:val="24"/>
          <w:lang w:val="et-EE"/>
        </w:rPr>
      </w:pPr>
      <w:r w:rsidRPr="008F6F06">
        <w:rPr>
          <w:rFonts w:eastAsia="Times New Roman"/>
          <w:b/>
          <w:iCs/>
          <w:noProof/>
          <w:szCs w:val="24"/>
          <w:lang w:val="et-EE"/>
        </w:rPr>
        <w:t>Eeltingimused</w:t>
      </w:r>
    </w:p>
    <w:p w14:paraId="3EEE7287" w14:textId="52BBA4ED" w:rsidR="004144EB" w:rsidRPr="008F6F06" w:rsidRDefault="002529A2">
      <w:pPr>
        <w:spacing w:before="240" w:after="240"/>
        <w:rPr>
          <w:i/>
          <w:iCs/>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 3 punkt i</w:t>
      </w:r>
    </w:p>
    <w:p w14:paraId="03B2EE45" w14:textId="473F9B02" w:rsidR="002529A2" w:rsidRPr="008F6F06" w:rsidRDefault="002529A2">
      <w:pPr>
        <w:spacing w:before="240" w:after="240"/>
        <w:rPr>
          <w:b/>
          <w:iCs/>
          <w:noProof/>
          <w:sz w:val="22"/>
          <w:szCs w:val="22"/>
          <w:lang w:val="et-EE"/>
        </w:rPr>
      </w:pPr>
      <w:r w:rsidRPr="008F6F06">
        <w:rPr>
          <w:b/>
          <w:iCs/>
          <w:noProof/>
          <w:sz w:val="22"/>
          <w:szCs w:val="22"/>
          <w:lang w:val="et-EE"/>
        </w:rPr>
        <w:t xml:space="preserve">Tabel </w:t>
      </w:r>
      <w:r w:rsidR="0087179D" w:rsidRPr="008F6F06">
        <w:rPr>
          <w:b/>
          <w:iCs/>
          <w:noProof/>
          <w:sz w:val="22"/>
          <w:szCs w:val="22"/>
          <w:lang w:val="et-EE"/>
        </w:rPr>
        <w:t>1</w:t>
      </w:r>
      <w:r w:rsidR="00715D99">
        <w:rPr>
          <w:b/>
          <w:iCs/>
          <w:noProof/>
          <w:sz w:val="22"/>
          <w:szCs w:val="22"/>
          <w:lang w:val="et-EE"/>
        </w:rPr>
        <w:t>5</w:t>
      </w:r>
      <w:r w:rsidR="00AA07B9">
        <w:rPr>
          <w:b/>
          <w:iCs/>
          <w:noProof/>
          <w:sz w:val="22"/>
          <w:szCs w:val="22"/>
          <w:lang w:val="et-EE"/>
        </w:rPr>
        <w:t>.</w:t>
      </w:r>
      <w:r w:rsidRPr="008F6F06">
        <w:rPr>
          <w:b/>
          <w:iCs/>
          <w:noProof/>
          <w:sz w:val="22"/>
          <w:szCs w:val="22"/>
          <w:lang w:val="et-EE"/>
        </w:rPr>
        <w:t xml:space="preserve"> Horisontaalsed eeltingimused</w:t>
      </w:r>
    </w:p>
    <w:tbl>
      <w:tblPr>
        <w:tblStyle w:val="TableGrid"/>
        <w:tblW w:w="15021" w:type="dxa"/>
        <w:tblLayout w:type="fixed"/>
        <w:tblLook w:val="04A0" w:firstRow="1" w:lastRow="0" w:firstColumn="1" w:lastColumn="0" w:noHBand="0" w:noVBand="1"/>
      </w:tblPr>
      <w:tblGrid>
        <w:gridCol w:w="1838"/>
        <w:gridCol w:w="1105"/>
        <w:gridCol w:w="2368"/>
        <w:gridCol w:w="1194"/>
        <w:gridCol w:w="3000"/>
        <w:gridCol w:w="5516"/>
      </w:tblGrid>
      <w:tr w:rsidR="00A25DC8" w:rsidRPr="008F6F06" w14:paraId="4149C144" w14:textId="77777777" w:rsidTr="0068755C">
        <w:tc>
          <w:tcPr>
            <w:tcW w:w="1838" w:type="dxa"/>
          </w:tcPr>
          <w:p w14:paraId="69C43676" w14:textId="77777777" w:rsidR="00A25DC8" w:rsidRPr="008F6F06" w:rsidRDefault="00A25DC8" w:rsidP="0068755C">
            <w:pPr>
              <w:pStyle w:val="Text1"/>
              <w:ind w:left="0"/>
              <w:jc w:val="center"/>
              <w:rPr>
                <w:rFonts w:cs="Times New Roman"/>
                <w:b/>
                <w:noProof/>
                <w:sz w:val="16"/>
                <w:szCs w:val="16"/>
                <w:lang w:val="et-EE"/>
              </w:rPr>
            </w:pPr>
            <w:r w:rsidRPr="008F6F06">
              <w:rPr>
                <w:rFonts w:cs="Times New Roman"/>
                <w:b/>
                <w:noProof/>
                <w:sz w:val="16"/>
                <w:szCs w:val="16"/>
                <w:lang w:val="et-EE"/>
              </w:rPr>
              <w:t>Eeltingimus</w:t>
            </w:r>
          </w:p>
        </w:tc>
        <w:tc>
          <w:tcPr>
            <w:tcW w:w="1105" w:type="dxa"/>
          </w:tcPr>
          <w:p w14:paraId="276A4162" w14:textId="77777777" w:rsidR="00A25DC8" w:rsidRPr="008F6F06" w:rsidRDefault="00A25DC8" w:rsidP="0068755C">
            <w:pPr>
              <w:pStyle w:val="Text1"/>
              <w:ind w:left="0"/>
              <w:jc w:val="center"/>
              <w:rPr>
                <w:rFonts w:cs="Times New Roman"/>
                <w:b/>
                <w:noProof/>
                <w:sz w:val="16"/>
                <w:szCs w:val="16"/>
                <w:lang w:val="et-EE"/>
              </w:rPr>
            </w:pPr>
            <w:r w:rsidRPr="008F6F06">
              <w:rPr>
                <w:rFonts w:cs="Times New Roman"/>
                <w:b/>
                <w:noProof/>
                <w:sz w:val="16"/>
                <w:szCs w:val="16"/>
                <w:lang w:val="et-EE"/>
              </w:rPr>
              <w:t>Eeltingimuse täitmine</w:t>
            </w:r>
          </w:p>
        </w:tc>
        <w:tc>
          <w:tcPr>
            <w:tcW w:w="2368" w:type="dxa"/>
          </w:tcPr>
          <w:p w14:paraId="325B1163" w14:textId="79DE0CFA" w:rsidR="00A25DC8" w:rsidRPr="008F6F06" w:rsidRDefault="00A25DC8" w:rsidP="0068755C">
            <w:pPr>
              <w:pStyle w:val="Text1"/>
              <w:ind w:left="0"/>
              <w:jc w:val="center"/>
              <w:rPr>
                <w:rFonts w:cs="Times New Roman"/>
                <w:b/>
                <w:noProof/>
                <w:sz w:val="16"/>
                <w:szCs w:val="16"/>
                <w:lang w:val="et-EE"/>
              </w:rPr>
            </w:pPr>
            <w:r w:rsidRPr="008F6F06">
              <w:rPr>
                <w:rFonts w:cs="Times New Roman"/>
                <w:b/>
                <w:noProof/>
                <w:sz w:val="16"/>
                <w:szCs w:val="16"/>
                <w:lang w:val="et-EE"/>
              </w:rPr>
              <w:t>Kriteeriumid</w:t>
            </w:r>
          </w:p>
        </w:tc>
        <w:tc>
          <w:tcPr>
            <w:tcW w:w="1194" w:type="dxa"/>
          </w:tcPr>
          <w:p w14:paraId="6AB6D310" w14:textId="56A4D053" w:rsidR="00A25DC8" w:rsidRPr="008F6F06" w:rsidRDefault="00A25DC8" w:rsidP="0068755C">
            <w:pPr>
              <w:pStyle w:val="Text1"/>
              <w:ind w:left="0"/>
              <w:jc w:val="center"/>
              <w:rPr>
                <w:rFonts w:cs="Times New Roman"/>
                <w:b/>
                <w:noProof/>
                <w:sz w:val="16"/>
                <w:szCs w:val="16"/>
                <w:lang w:val="et-EE"/>
              </w:rPr>
            </w:pPr>
            <w:r w:rsidRPr="008F6F06">
              <w:rPr>
                <w:rFonts w:cs="Times New Roman"/>
                <w:b/>
                <w:noProof/>
                <w:sz w:val="16"/>
                <w:szCs w:val="16"/>
                <w:lang w:val="et-EE"/>
              </w:rPr>
              <w:t>Kriteeriumide täitmine</w:t>
            </w:r>
          </w:p>
        </w:tc>
        <w:tc>
          <w:tcPr>
            <w:tcW w:w="3000" w:type="dxa"/>
          </w:tcPr>
          <w:p w14:paraId="02CBED53" w14:textId="77777777" w:rsidR="00A25DC8" w:rsidRPr="008F6F06" w:rsidRDefault="00A25DC8" w:rsidP="0068755C">
            <w:pPr>
              <w:pStyle w:val="Text1"/>
              <w:ind w:left="0" w:right="210"/>
              <w:jc w:val="center"/>
              <w:rPr>
                <w:rFonts w:cs="Times New Roman"/>
                <w:b/>
                <w:noProof/>
                <w:sz w:val="16"/>
                <w:szCs w:val="16"/>
                <w:lang w:val="et-EE"/>
              </w:rPr>
            </w:pPr>
            <w:r w:rsidRPr="008F6F06">
              <w:rPr>
                <w:rFonts w:cs="Times New Roman"/>
                <w:b/>
                <w:noProof/>
                <w:sz w:val="16"/>
                <w:szCs w:val="16"/>
                <w:lang w:val="et-EE"/>
              </w:rPr>
              <w:t>Viide asjakohastele dokumentidele</w:t>
            </w:r>
          </w:p>
        </w:tc>
        <w:tc>
          <w:tcPr>
            <w:tcW w:w="5516" w:type="dxa"/>
          </w:tcPr>
          <w:p w14:paraId="645C3AD4" w14:textId="77777777" w:rsidR="00A25DC8" w:rsidRPr="008F6F06" w:rsidRDefault="00A25DC8" w:rsidP="0068755C">
            <w:pPr>
              <w:pStyle w:val="Text1"/>
              <w:ind w:left="0"/>
              <w:jc w:val="center"/>
              <w:rPr>
                <w:rFonts w:cs="Times New Roman"/>
                <w:b/>
                <w:noProof/>
                <w:sz w:val="16"/>
                <w:szCs w:val="16"/>
                <w:lang w:val="et-EE"/>
              </w:rPr>
            </w:pPr>
            <w:r w:rsidRPr="008F6F06">
              <w:rPr>
                <w:rFonts w:cs="Times New Roman"/>
                <w:b/>
                <w:noProof/>
                <w:sz w:val="16"/>
                <w:szCs w:val="16"/>
                <w:lang w:val="et-EE"/>
              </w:rPr>
              <w:t>Põhjendus</w:t>
            </w:r>
          </w:p>
        </w:tc>
      </w:tr>
      <w:tr w:rsidR="00A25DC8" w:rsidRPr="00AD5431" w14:paraId="5C6904F1" w14:textId="77777777" w:rsidTr="0068755C">
        <w:tc>
          <w:tcPr>
            <w:tcW w:w="1838" w:type="dxa"/>
          </w:tcPr>
          <w:p w14:paraId="45882DE9" w14:textId="77777777" w:rsidR="00A25DC8" w:rsidRPr="00297D18" w:rsidRDefault="00A25DC8" w:rsidP="0068755C">
            <w:pPr>
              <w:rPr>
                <w:rFonts w:eastAsia="Times New Roman"/>
                <w:i/>
                <w:iCs/>
                <w:noProof/>
                <w:sz w:val="20"/>
                <w:lang w:val="et-EE"/>
              </w:rPr>
            </w:pPr>
            <w:r w:rsidRPr="00297D18">
              <w:rPr>
                <w:sz w:val="18"/>
                <w:lang w:val="et-EE"/>
              </w:rPr>
              <w:t>Tõhusad järelevalvemehhanismid riigihangete turu jaoks</w:t>
            </w:r>
          </w:p>
        </w:tc>
        <w:tc>
          <w:tcPr>
            <w:tcW w:w="1105" w:type="dxa"/>
          </w:tcPr>
          <w:p w14:paraId="1456262E" w14:textId="77777777" w:rsidR="00A25DC8" w:rsidRPr="00297D18" w:rsidRDefault="00A25DC8" w:rsidP="0068755C">
            <w:pPr>
              <w:rPr>
                <w:rFonts w:eastAsia="Times New Roman"/>
                <w:noProof/>
                <w:sz w:val="20"/>
                <w:lang w:val="et-EE"/>
              </w:rPr>
            </w:pPr>
            <w:r w:rsidRPr="00297D18">
              <w:rPr>
                <w:rFonts w:eastAsia="Times New Roman"/>
                <w:noProof/>
                <w:sz w:val="20"/>
                <w:lang w:val="et-EE"/>
              </w:rPr>
              <w:t>JAH</w:t>
            </w:r>
          </w:p>
        </w:tc>
        <w:tc>
          <w:tcPr>
            <w:tcW w:w="2368" w:type="dxa"/>
          </w:tcPr>
          <w:p w14:paraId="480360B7" w14:textId="7787DD53" w:rsidR="00A25DC8" w:rsidRPr="00297D18" w:rsidRDefault="00A25DC8" w:rsidP="0068755C">
            <w:pPr>
              <w:spacing w:before="0" w:after="80"/>
              <w:ind w:left="3"/>
              <w:jc w:val="left"/>
              <w:rPr>
                <w:bCs/>
                <w:noProof/>
                <w:sz w:val="18"/>
                <w:szCs w:val="18"/>
                <w:lang w:val="et-EE"/>
              </w:rPr>
            </w:pPr>
            <w:r w:rsidRPr="00297D18">
              <w:rPr>
                <w:sz w:val="18"/>
                <w:lang w:val="et-EE"/>
              </w:rPr>
              <w:t>Kehtestatud on järelevalvemehhanismid, mis hõlmavad kõiki riigihankelepinguid ja nende hankeid fondidest</w:t>
            </w:r>
            <w:r w:rsidR="005F1643" w:rsidRPr="00297D18">
              <w:rPr>
                <w:sz w:val="18"/>
                <w:lang w:val="et-EE"/>
              </w:rPr>
              <w:t>,</w:t>
            </w:r>
            <w:r w:rsidRPr="00297D18">
              <w:rPr>
                <w:sz w:val="18"/>
                <w:lang w:val="et-EE"/>
              </w:rPr>
              <w:t xml:space="preserve"> kooskõlas ELi hankeõigusega. Selleks on vaja järgmist:</w:t>
            </w:r>
          </w:p>
          <w:p w14:paraId="44A23A8D" w14:textId="77777777" w:rsidR="00A25DC8" w:rsidRPr="00297D18" w:rsidRDefault="00A25DC8" w:rsidP="0068755C">
            <w:pPr>
              <w:spacing w:before="0" w:after="80"/>
              <w:ind w:left="360" w:hanging="360"/>
              <w:jc w:val="left"/>
              <w:rPr>
                <w:sz w:val="18"/>
                <w:lang w:val="et-EE"/>
              </w:rPr>
            </w:pPr>
            <w:r w:rsidRPr="00297D18">
              <w:rPr>
                <w:sz w:val="18"/>
                <w:lang w:val="et-EE"/>
              </w:rPr>
              <w:t>1.</w:t>
            </w:r>
            <w:r w:rsidRPr="00297D18">
              <w:rPr>
                <w:sz w:val="18"/>
                <w:lang w:val="et-EE"/>
              </w:rPr>
              <w:tab/>
              <w:t xml:space="preserve">meetmed, mis tagavad tõhusate ja usaldusväärsete andmete kogumise riigihankemenetluste kohta, mis ületavad ELi </w:t>
            </w:r>
            <w:proofErr w:type="spellStart"/>
            <w:r w:rsidRPr="00297D18">
              <w:rPr>
                <w:sz w:val="18"/>
                <w:lang w:val="et-EE"/>
              </w:rPr>
              <w:t>lävendeid</w:t>
            </w:r>
            <w:proofErr w:type="spellEnd"/>
            <w:r w:rsidRPr="00297D18">
              <w:rPr>
                <w:sz w:val="18"/>
                <w:lang w:val="et-EE"/>
              </w:rPr>
              <w:t>, kooskõlas direktiivi 2014/24/EL artiklitest 83 ja 84 ning direktiivi 2014/25/EL artiklitest 99 ja 100 tuleneva aruandluskohustusega;</w:t>
            </w:r>
          </w:p>
          <w:p w14:paraId="1EAD068C" w14:textId="77777777" w:rsidR="00A25DC8" w:rsidRPr="00297D18" w:rsidRDefault="00A25DC8" w:rsidP="0068755C">
            <w:pPr>
              <w:spacing w:before="0" w:after="80"/>
              <w:ind w:left="401" w:hanging="425"/>
              <w:jc w:val="left"/>
              <w:rPr>
                <w:bCs/>
                <w:noProof/>
                <w:sz w:val="18"/>
                <w:szCs w:val="18"/>
                <w:lang w:val="et-EE"/>
              </w:rPr>
            </w:pPr>
            <w:r w:rsidRPr="00297D18">
              <w:rPr>
                <w:sz w:val="18"/>
                <w:lang w:val="et-EE"/>
              </w:rPr>
              <w:t xml:space="preserve">2. </w:t>
            </w:r>
            <w:r w:rsidRPr="00297D18">
              <w:rPr>
                <w:sz w:val="18"/>
                <w:lang w:val="et-EE"/>
              </w:rPr>
              <w:tab/>
              <w:t>meetmed andmete tagamiseks vähemalt järgmiste aspektide jaoks:</w:t>
            </w:r>
          </w:p>
          <w:p w14:paraId="6EE0DBBC" w14:textId="77777777" w:rsidR="00A25DC8" w:rsidRPr="00297D18" w:rsidRDefault="00A25DC8" w:rsidP="0068755C">
            <w:pPr>
              <w:spacing w:before="0" w:after="80"/>
              <w:ind w:left="360" w:hanging="360"/>
              <w:jc w:val="left"/>
              <w:rPr>
                <w:bCs/>
                <w:noProof/>
                <w:sz w:val="18"/>
                <w:szCs w:val="18"/>
                <w:lang w:val="et-EE"/>
              </w:rPr>
            </w:pPr>
            <w:r w:rsidRPr="00297D18">
              <w:rPr>
                <w:sz w:val="18"/>
                <w:lang w:val="et-EE"/>
              </w:rPr>
              <w:t>a.</w:t>
            </w:r>
            <w:r w:rsidRPr="00297D18">
              <w:rPr>
                <w:sz w:val="18"/>
                <w:lang w:val="et-EE"/>
              </w:rPr>
              <w:tab/>
              <w:t>konkurentsi kvaliteet ja intensiivsus: võitnud pakkujate nimed, esialgne pakkujate arv ja lepinguline maksumus;</w:t>
            </w:r>
          </w:p>
          <w:p w14:paraId="435AA1F3" w14:textId="77777777" w:rsidR="00A25DC8" w:rsidRPr="00297D18" w:rsidRDefault="00A25DC8" w:rsidP="0068755C">
            <w:pPr>
              <w:spacing w:before="0" w:after="80"/>
              <w:ind w:left="360" w:hanging="360"/>
              <w:jc w:val="left"/>
              <w:rPr>
                <w:bCs/>
                <w:noProof/>
                <w:sz w:val="18"/>
                <w:szCs w:val="18"/>
                <w:lang w:val="et-EE"/>
              </w:rPr>
            </w:pPr>
            <w:proofErr w:type="spellStart"/>
            <w:r w:rsidRPr="00297D18">
              <w:rPr>
                <w:sz w:val="18"/>
                <w:lang w:val="et-EE"/>
              </w:rPr>
              <w:lastRenderedPageBreak/>
              <w:t>b.</w:t>
            </w:r>
            <w:proofErr w:type="spellEnd"/>
            <w:r w:rsidRPr="00297D18">
              <w:rPr>
                <w:sz w:val="18"/>
                <w:lang w:val="et-EE"/>
              </w:rPr>
              <w:tab/>
              <w:t xml:space="preserve">teave lõpliku hinna kohta pärast valituks osutumist ja </w:t>
            </w:r>
            <w:proofErr w:type="spellStart"/>
            <w:r w:rsidRPr="00297D18">
              <w:rPr>
                <w:sz w:val="18"/>
                <w:lang w:val="et-EE"/>
              </w:rPr>
              <w:t>VKEde</w:t>
            </w:r>
            <w:proofErr w:type="spellEnd"/>
            <w:r w:rsidRPr="00297D18">
              <w:rPr>
                <w:sz w:val="18"/>
                <w:lang w:val="et-EE"/>
              </w:rPr>
              <w:t xml:space="preserve"> kui otsepakkujate osalemise kohta, kui sellist teavet pakuvad riiklikud süsteemid;</w:t>
            </w:r>
          </w:p>
          <w:p w14:paraId="0703BB6D" w14:textId="0C206BD9" w:rsidR="00A25DC8" w:rsidRPr="00297D18" w:rsidRDefault="00A25DC8" w:rsidP="00CE39DE">
            <w:pPr>
              <w:pStyle w:val="ListParagraph"/>
              <w:numPr>
                <w:ilvl w:val="0"/>
                <w:numId w:val="43"/>
              </w:numPr>
              <w:spacing w:after="80"/>
              <w:ind w:left="343" w:hanging="343"/>
              <w:rPr>
                <w:rFonts w:ascii="Times New Roman" w:hAnsi="Times New Roman" w:cs="Times New Roman"/>
                <w:bCs/>
                <w:noProof/>
                <w:sz w:val="18"/>
                <w:szCs w:val="18"/>
                <w:lang w:val="et-EE"/>
              </w:rPr>
            </w:pPr>
            <w:r w:rsidRPr="00297D18">
              <w:rPr>
                <w:rFonts w:ascii="Times New Roman" w:hAnsi="Times New Roman" w:cs="Times New Roman"/>
                <w:sz w:val="18"/>
                <w:lang w:val="et-EE"/>
              </w:rPr>
              <w:t xml:space="preserve">meetmed pädevate riigiasutuste jaoks andmeseire ja </w:t>
            </w:r>
            <w:r w:rsidR="00162988" w:rsidRPr="00297D18">
              <w:rPr>
                <w:rFonts w:ascii="Times New Roman" w:hAnsi="Times New Roman" w:cs="Times New Roman"/>
                <w:sz w:val="18"/>
                <w:lang w:val="et-EE"/>
              </w:rPr>
              <w:br/>
            </w:r>
            <w:r w:rsidRPr="00297D18">
              <w:rPr>
                <w:rFonts w:ascii="Times New Roman" w:hAnsi="Times New Roman" w:cs="Times New Roman"/>
                <w:sz w:val="18"/>
                <w:lang w:val="et-EE"/>
              </w:rPr>
              <w:t>-analüüsi tagamiseks kooskõlas direktiivi 2014/24/EL artikli 83 lõikega 2 ja direktiivi 2014/25/EL artikli 99 lõikega 2;</w:t>
            </w:r>
          </w:p>
          <w:p w14:paraId="3539F766" w14:textId="77777777" w:rsidR="00A25DC8" w:rsidRPr="00297D18" w:rsidRDefault="00A25DC8" w:rsidP="00CE39DE">
            <w:pPr>
              <w:pStyle w:val="ListParagraph"/>
              <w:numPr>
                <w:ilvl w:val="0"/>
                <w:numId w:val="43"/>
              </w:numPr>
              <w:spacing w:after="80"/>
              <w:ind w:left="343" w:hanging="343"/>
              <w:rPr>
                <w:rFonts w:ascii="Times New Roman" w:hAnsi="Times New Roman" w:cs="Times New Roman"/>
                <w:bCs/>
                <w:noProof/>
                <w:sz w:val="18"/>
                <w:szCs w:val="18"/>
                <w:lang w:val="et-EE"/>
              </w:rPr>
            </w:pPr>
            <w:r w:rsidRPr="00297D18">
              <w:rPr>
                <w:rFonts w:ascii="Times New Roman" w:hAnsi="Times New Roman" w:cs="Times New Roman"/>
                <w:sz w:val="18"/>
                <w:lang w:val="et-EE"/>
              </w:rPr>
              <w:t>analüüsitulemuste üldsusele kättesaadavaks tegemise kord kooskõlas direktiivi 2014/24/EL artikli 83 lõikega 3 ja direktiivi 2014/25/EL artikli 99 lõikega 3;</w:t>
            </w:r>
          </w:p>
          <w:p w14:paraId="0BD4E3BE" w14:textId="0BD8E396" w:rsidR="00A25DC8" w:rsidRPr="00297D18" w:rsidRDefault="00A25DC8" w:rsidP="00CE39DE">
            <w:pPr>
              <w:pStyle w:val="ListParagraph"/>
              <w:numPr>
                <w:ilvl w:val="0"/>
                <w:numId w:val="43"/>
              </w:numPr>
              <w:spacing w:after="80"/>
              <w:ind w:left="343" w:hanging="343"/>
              <w:rPr>
                <w:rFonts w:ascii="Times New Roman" w:hAnsi="Times New Roman" w:cs="Times New Roman"/>
                <w:bCs/>
                <w:noProof/>
                <w:sz w:val="18"/>
                <w:szCs w:val="18"/>
                <w:lang w:val="et-EE"/>
              </w:rPr>
            </w:pPr>
            <w:r w:rsidRPr="00297D18">
              <w:rPr>
                <w:rFonts w:ascii="Times New Roman" w:hAnsi="Times New Roman" w:cs="Times New Roman"/>
                <w:sz w:val="18"/>
                <w:lang w:val="et-EE"/>
              </w:rPr>
              <w:t>meetmed tagamaks, et kogu teave, mis viitab võimalikule pakkumismahhinatsioonile, edastatakse pädevatele riigiasutustele kooskõlas direktiivi 2014/24/EL artikli 83 lõikega 2 ja direktiivi 2014/25/EL artikli 99 lõikega 2.</w:t>
            </w:r>
          </w:p>
        </w:tc>
        <w:tc>
          <w:tcPr>
            <w:tcW w:w="1194" w:type="dxa"/>
          </w:tcPr>
          <w:p w14:paraId="0131A1C8"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lastRenderedPageBreak/>
              <w:t>1. JAH</w:t>
            </w:r>
          </w:p>
          <w:p w14:paraId="68181A25"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t>2. JAH</w:t>
            </w:r>
          </w:p>
          <w:p w14:paraId="617AF98A"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t>3. JAH</w:t>
            </w:r>
          </w:p>
          <w:p w14:paraId="3C7A82C8" w14:textId="77777777" w:rsidR="00D0609E" w:rsidRPr="00297D18" w:rsidRDefault="00D0609E" w:rsidP="0068755C">
            <w:pPr>
              <w:rPr>
                <w:rFonts w:eastAsia="Times New Roman"/>
                <w:iCs/>
                <w:noProof/>
                <w:sz w:val="20"/>
                <w:lang w:val="et-EE"/>
              </w:rPr>
            </w:pPr>
            <w:r w:rsidRPr="00297D18">
              <w:rPr>
                <w:rFonts w:eastAsia="Times New Roman"/>
                <w:iCs/>
                <w:noProof/>
                <w:sz w:val="20"/>
                <w:lang w:val="et-EE"/>
              </w:rPr>
              <w:t>4. JAH</w:t>
            </w:r>
          </w:p>
          <w:p w14:paraId="7FAFE8E3" w14:textId="1A995001" w:rsidR="00810E32" w:rsidRPr="00297D18" w:rsidRDefault="00810E32" w:rsidP="0068755C">
            <w:pPr>
              <w:rPr>
                <w:rFonts w:eastAsia="Times New Roman"/>
                <w:iCs/>
                <w:noProof/>
                <w:sz w:val="20"/>
                <w:lang w:val="et-EE"/>
              </w:rPr>
            </w:pPr>
            <w:r w:rsidRPr="00297D18">
              <w:rPr>
                <w:rFonts w:eastAsia="Times New Roman"/>
                <w:iCs/>
                <w:noProof/>
                <w:sz w:val="20"/>
                <w:lang w:val="et-EE"/>
              </w:rPr>
              <w:t>5. JAH</w:t>
            </w:r>
          </w:p>
        </w:tc>
        <w:tc>
          <w:tcPr>
            <w:tcW w:w="3000" w:type="dxa"/>
          </w:tcPr>
          <w:p w14:paraId="3AA10392" w14:textId="77777777" w:rsidR="00A25DC8" w:rsidRPr="001E065C" w:rsidRDefault="00A25DC8" w:rsidP="0068755C">
            <w:pPr>
              <w:jc w:val="left"/>
              <w:rPr>
                <w:ins w:id="1081" w:author="Piret Loorand" w:date="2025-07-16T10:58:00Z" w16du:dateUtc="2025-07-16T07:58:00Z"/>
                <w:sz w:val="18"/>
                <w:szCs w:val="18"/>
                <w:lang w:val="et-EE"/>
              </w:rPr>
            </w:pPr>
            <w:r w:rsidRPr="00297D18">
              <w:rPr>
                <w:sz w:val="18"/>
                <w:lang w:val="et-EE"/>
              </w:rPr>
              <w:t>Riigihangete register (</w:t>
            </w:r>
            <w:r>
              <w:fldChar w:fldCharType="begin"/>
            </w:r>
            <w:r>
              <w:instrText>HYPERLINK "https://riigihanked.riik.ee"</w:instrText>
            </w:r>
            <w:r>
              <w:fldChar w:fldCharType="separate"/>
            </w:r>
            <w:r w:rsidRPr="00297D18">
              <w:rPr>
                <w:rStyle w:val="Hyperlink"/>
                <w:sz w:val="18"/>
                <w:lang w:val="et-EE"/>
              </w:rPr>
              <w:t>https://riigihanked.riik.ee</w:t>
            </w:r>
            <w:r>
              <w:fldChar w:fldCharType="end"/>
            </w:r>
            <w:r w:rsidRPr="00297D18">
              <w:rPr>
                <w:sz w:val="18"/>
                <w:lang w:val="et-EE"/>
              </w:rPr>
              <w:t>)</w:t>
            </w:r>
          </w:p>
          <w:p w14:paraId="011A982F" w14:textId="77777777" w:rsidR="001E065C" w:rsidRPr="001E065C" w:rsidRDefault="001E065C" w:rsidP="001E065C">
            <w:pPr>
              <w:jc w:val="left"/>
              <w:rPr>
                <w:ins w:id="1082" w:author="Piret Loorand" w:date="2025-07-16T10:58:00Z" w16du:dateUtc="2025-07-16T07:58:00Z"/>
                <w:rFonts w:eastAsia="Times New Roman"/>
                <w:iCs/>
                <w:noProof/>
                <w:sz w:val="18"/>
                <w:szCs w:val="18"/>
                <w:lang w:val="et-EE"/>
              </w:rPr>
            </w:pPr>
            <w:ins w:id="1083" w:author="Piret Loorand" w:date="2025-07-16T10:58:00Z" w16du:dateUtc="2025-07-16T07:58:00Z">
              <w:r w:rsidRPr="001E065C">
                <w:rPr>
                  <w:rFonts w:eastAsia="Times New Roman"/>
                  <w:iCs/>
                  <w:noProof/>
                  <w:sz w:val="18"/>
                  <w:szCs w:val="18"/>
                  <w:lang w:val="et-EE"/>
                </w:rPr>
                <w:t xml:space="preserve">Riigihangete seadus </w:t>
              </w:r>
            </w:ins>
          </w:p>
          <w:p w14:paraId="744CEA69" w14:textId="77777777" w:rsidR="001E065C" w:rsidRPr="001E065C" w:rsidRDefault="001E065C" w:rsidP="001E065C">
            <w:pPr>
              <w:jc w:val="left"/>
              <w:rPr>
                <w:ins w:id="1084" w:author="Piret Loorand" w:date="2025-07-16T10:58:00Z" w16du:dateUtc="2025-07-16T07:58:00Z"/>
                <w:rFonts w:eastAsia="Times New Roman"/>
                <w:iCs/>
                <w:noProof/>
                <w:sz w:val="18"/>
                <w:szCs w:val="18"/>
                <w:lang w:val="et-EE"/>
              </w:rPr>
            </w:pPr>
            <w:ins w:id="1085" w:author="Piret Loorand" w:date="2025-07-16T10:58:00Z" w16du:dateUtc="2025-07-16T07:58:00Z">
              <w:r w:rsidRPr="001E065C">
                <w:rPr>
                  <w:rFonts w:eastAsia="Times New Roman"/>
                  <w:iCs/>
                  <w:noProof/>
                  <w:sz w:val="18"/>
                  <w:szCs w:val="18"/>
                  <w:lang w:val="et-EE"/>
                </w:rPr>
                <w:t xml:space="preserve">(https://www.riigiteataja.ee/akt/113032019145?leiaKehtiv) </w:t>
              </w:r>
            </w:ins>
          </w:p>
          <w:p w14:paraId="45C9A5D9" w14:textId="77777777" w:rsidR="001E065C" w:rsidRPr="001E065C" w:rsidRDefault="001E065C" w:rsidP="001E065C">
            <w:pPr>
              <w:jc w:val="left"/>
              <w:rPr>
                <w:ins w:id="1086" w:author="Piret Loorand" w:date="2025-07-16T10:58:00Z" w16du:dateUtc="2025-07-16T07:58:00Z"/>
                <w:rFonts w:eastAsia="Times New Roman"/>
                <w:iCs/>
                <w:noProof/>
                <w:sz w:val="18"/>
                <w:szCs w:val="18"/>
                <w:lang w:val="et-EE"/>
              </w:rPr>
            </w:pPr>
            <w:ins w:id="1087" w:author="Piret Loorand" w:date="2025-07-16T10:58:00Z" w16du:dateUtc="2025-07-16T07:58:00Z">
              <w:r w:rsidRPr="001E065C">
                <w:rPr>
                  <w:rFonts w:eastAsia="Times New Roman"/>
                  <w:iCs/>
                  <w:noProof/>
                  <w:sz w:val="18"/>
                  <w:szCs w:val="18"/>
                  <w:lang w:val="et-EE"/>
                </w:rPr>
                <w:t xml:space="preserve">Konkurentsiseadus (https://www.riigiteataja.ee/akt/102062021018?leiaKehtiv) </w:t>
              </w:r>
            </w:ins>
          </w:p>
          <w:p w14:paraId="1A8643E7" w14:textId="63EC43D5" w:rsidR="00A25DC8" w:rsidRPr="001E065C" w:rsidRDefault="001E065C" w:rsidP="0068755C">
            <w:pPr>
              <w:jc w:val="left"/>
              <w:rPr>
                <w:rFonts w:eastAsia="Times New Roman"/>
                <w:sz w:val="18"/>
                <w:szCs w:val="18"/>
                <w:lang w:val="et-EE"/>
              </w:rPr>
            </w:pPr>
            <w:ins w:id="1088" w:author="Piret Loorand" w:date="2025-07-16T10:58:00Z" w16du:dateUtc="2025-07-16T07:58:00Z">
              <w:r w:rsidRPr="001E065C">
                <w:rPr>
                  <w:rFonts w:eastAsia="Times New Roman"/>
                  <w:iCs/>
                  <w:noProof/>
                  <w:sz w:val="18"/>
                  <w:szCs w:val="18"/>
                  <w:lang w:val="et-EE"/>
                </w:rPr>
                <w:t>Info Rahandusministeeriumi veebilehel (https://www.fin.ee/riigihanked-riigiabi-osalused-kinnisvara/riigihanked</w:t>
              </w:r>
            </w:ins>
          </w:p>
        </w:tc>
        <w:tc>
          <w:tcPr>
            <w:tcW w:w="5516" w:type="dxa"/>
          </w:tcPr>
          <w:p w14:paraId="2BE7BD13" w14:textId="01559C16" w:rsidR="00A25DC8" w:rsidRPr="00297D18" w:rsidRDefault="00A25DC8" w:rsidP="0068755C">
            <w:pPr>
              <w:spacing w:before="0" w:after="80"/>
              <w:ind w:left="3"/>
              <w:rPr>
                <w:bCs/>
                <w:noProof/>
                <w:sz w:val="18"/>
                <w:szCs w:val="18"/>
                <w:lang w:val="et-EE"/>
              </w:rPr>
            </w:pPr>
            <w:r w:rsidRPr="00297D18">
              <w:rPr>
                <w:sz w:val="18"/>
                <w:lang w:val="et-EE"/>
              </w:rPr>
              <w:t xml:space="preserve">1. Kõik </w:t>
            </w:r>
            <w:r w:rsidR="008E3F23" w:rsidRPr="00297D18">
              <w:rPr>
                <w:sz w:val="18"/>
                <w:lang w:val="et-EE"/>
              </w:rPr>
              <w:t xml:space="preserve">ELi hankeõiguse kohaselt </w:t>
            </w:r>
            <w:r w:rsidRPr="00297D18">
              <w:rPr>
                <w:sz w:val="18"/>
                <w:lang w:val="et-EE"/>
              </w:rPr>
              <w:t xml:space="preserve">riiklikku </w:t>
            </w:r>
            <w:proofErr w:type="spellStart"/>
            <w:r w:rsidRPr="00297D18">
              <w:rPr>
                <w:sz w:val="18"/>
                <w:lang w:val="et-EE"/>
              </w:rPr>
              <w:t>lävendit</w:t>
            </w:r>
            <w:proofErr w:type="spellEnd"/>
            <w:r w:rsidRPr="00297D18">
              <w:rPr>
                <w:sz w:val="18"/>
                <w:lang w:val="et-EE"/>
              </w:rPr>
              <w:t xml:space="preserve"> ületavad riigihankelepingud ja nende hanked fondidest avaldatakse ja teostatakse </w:t>
            </w:r>
            <w:proofErr w:type="spellStart"/>
            <w:r w:rsidRPr="00297D18">
              <w:rPr>
                <w:sz w:val="18"/>
                <w:lang w:val="et-EE"/>
              </w:rPr>
              <w:t>e-riigihangete</w:t>
            </w:r>
            <w:proofErr w:type="spellEnd"/>
            <w:r w:rsidRPr="00297D18">
              <w:rPr>
                <w:sz w:val="18"/>
                <w:lang w:val="et-EE"/>
              </w:rPr>
              <w:t xml:space="preserve"> </w:t>
            </w:r>
            <w:proofErr w:type="spellStart"/>
            <w:r w:rsidRPr="00297D18">
              <w:rPr>
                <w:sz w:val="18"/>
                <w:lang w:val="et-EE"/>
              </w:rPr>
              <w:t>keskportaalis</w:t>
            </w:r>
            <w:proofErr w:type="spellEnd"/>
            <w:r w:rsidRPr="00297D18">
              <w:rPr>
                <w:sz w:val="18"/>
                <w:lang w:val="et-EE"/>
              </w:rPr>
              <w:t xml:space="preserve"> „Riigihangete register“ (</w:t>
            </w:r>
            <w:r>
              <w:fldChar w:fldCharType="begin"/>
            </w:r>
            <w:r w:rsidRPr="00155786">
              <w:rPr>
                <w:lang w:val="et-EE"/>
                <w:rPrChange w:id="1089" w:author="Merje Joll" w:date="2025-07-23T11:20:00Z" w16du:dateUtc="2025-07-23T08:20:00Z">
                  <w:rPr/>
                </w:rPrChange>
              </w:rPr>
              <w:instrText>HYPERLINK "https://riigihanked.riik.ee"</w:instrText>
            </w:r>
            <w:r>
              <w:fldChar w:fldCharType="separate"/>
            </w:r>
            <w:r w:rsidRPr="00297D18">
              <w:rPr>
                <w:rStyle w:val="Hyperlink"/>
                <w:sz w:val="18"/>
                <w:lang w:val="et-EE"/>
              </w:rPr>
              <w:t>https://riigihanked.riik.ee</w:t>
            </w:r>
            <w:r>
              <w:fldChar w:fldCharType="end"/>
            </w:r>
            <w:r w:rsidRPr="00297D18">
              <w:rPr>
                <w:rStyle w:val="Hyperlink"/>
                <w:color w:val="000000" w:themeColor="text1"/>
                <w:sz w:val="18"/>
                <w:lang w:val="et-EE"/>
              </w:rPr>
              <w:t>)</w:t>
            </w:r>
            <w:r w:rsidRPr="00297D18">
              <w:rPr>
                <w:sz w:val="18"/>
                <w:lang w:val="et-EE"/>
              </w:rPr>
              <w:t>, mida haldab Rahandusministeerium</w:t>
            </w:r>
            <w:r w:rsidR="005737D4" w:rsidRPr="00297D18">
              <w:rPr>
                <w:sz w:val="18"/>
                <w:lang w:val="et-EE"/>
              </w:rPr>
              <w:t>,</w:t>
            </w:r>
            <w:r w:rsidRPr="00297D18">
              <w:rPr>
                <w:sz w:val="18"/>
                <w:lang w:val="et-EE"/>
              </w:rPr>
              <w:t xml:space="preserve"> kooskõlas komisjoni </w:t>
            </w:r>
            <w:ins w:id="1090" w:author="Piret Loorand" w:date="2025-07-18T14:21:00Z" w16du:dateUtc="2025-07-18T11:21:00Z">
              <w:r w:rsidR="00715307" w:rsidRPr="001E065C">
                <w:rPr>
                  <w:sz w:val="18"/>
                  <w:szCs w:val="18"/>
                  <w:lang w:val="et-EE"/>
                </w:rPr>
                <w:t>23. septembri 2019</w:t>
              </w:r>
            </w:ins>
            <w:del w:id="1091" w:author="Piret Loorand" w:date="2025-07-18T14:21:00Z" w16du:dateUtc="2025-07-18T11:21:00Z">
              <w:r w:rsidRPr="00297D18" w:rsidDel="00715307">
                <w:rPr>
                  <w:sz w:val="18"/>
                  <w:lang w:val="et-EE"/>
                </w:rPr>
                <w:delText>11.</w:delText>
              </w:r>
              <w:r w:rsidRPr="00297D18">
                <w:rPr>
                  <w:sz w:val="18"/>
                  <w:lang w:val="et-EE"/>
                </w:rPr>
                <w:delText xml:space="preserve"> novembri 2015</w:delText>
              </w:r>
            </w:del>
            <w:r w:rsidRPr="00297D18">
              <w:rPr>
                <w:sz w:val="18"/>
                <w:lang w:val="et-EE"/>
              </w:rPr>
              <w:t xml:space="preserve">. aasta rakendusmäärusega (EL) </w:t>
            </w:r>
            <w:ins w:id="1092" w:author="Piret Loorand" w:date="2025-07-18T14:22:00Z" w16du:dateUtc="2025-07-18T11:22:00Z">
              <w:r w:rsidR="00715307" w:rsidRPr="001E065C">
                <w:rPr>
                  <w:sz w:val="18"/>
                  <w:szCs w:val="18"/>
                  <w:lang w:val="et-EE"/>
                </w:rPr>
                <w:t>2019/1780</w:t>
              </w:r>
            </w:ins>
            <w:del w:id="1093" w:author="Piret Loorand" w:date="2025-07-18T14:22:00Z" w16du:dateUtc="2025-07-18T11:22:00Z">
              <w:r w:rsidRPr="00297D18">
                <w:rPr>
                  <w:sz w:val="18"/>
                  <w:lang w:val="et-EE"/>
                </w:rPr>
                <w:delText>2015/1986</w:delText>
              </w:r>
            </w:del>
            <w:r w:rsidRPr="00297D18">
              <w:rPr>
                <w:sz w:val="18"/>
                <w:lang w:val="et-EE"/>
              </w:rPr>
              <w:t>.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744D58AB" w14:textId="7B0475C5" w:rsidR="00A25DC8" w:rsidRPr="00297D18" w:rsidRDefault="00A25DC8" w:rsidP="0068755C">
            <w:pPr>
              <w:spacing w:before="0" w:after="80"/>
              <w:ind w:left="3"/>
              <w:rPr>
                <w:bCs/>
                <w:noProof/>
                <w:sz w:val="18"/>
                <w:szCs w:val="18"/>
                <w:lang w:val="et-EE"/>
              </w:rPr>
            </w:pPr>
            <w:r w:rsidRPr="00297D18">
              <w:rPr>
                <w:sz w:val="18"/>
                <w:lang w:val="et-EE"/>
              </w:rPr>
              <w:t>2. a. Võitnud pakkujate nimed, esialgne pakkujate arv ja lepinguline maksumus avaldatakse riigihangete registris lepingu sõlmimise teate</w:t>
            </w:r>
            <w:r w:rsidR="00F902AB" w:rsidRPr="00297D18">
              <w:rPr>
                <w:sz w:val="18"/>
                <w:lang w:val="et-EE"/>
              </w:rPr>
              <w:t>na</w:t>
            </w:r>
            <w:r w:rsidRPr="00297D18">
              <w:rPr>
                <w:sz w:val="18"/>
                <w:lang w:val="et-EE"/>
              </w:rPr>
              <w:t xml:space="preserve"> komisjoni </w:t>
            </w:r>
            <w:del w:id="1094" w:author="Piret Loorand" w:date="2025-07-16T10:58:00Z" w16du:dateUtc="2025-07-16T07:58:00Z">
              <w:r w:rsidRPr="00297D18">
                <w:rPr>
                  <w:sz w:val="18"/>
                  <w:lang w:val="et-EE"/>
                </w:rPr>
                <w:delText>11. novembri 2015</w:delText>
              </w:r>
            </w:del>
            <w:ins w:id="1095" w:author="Piret Loorand" w:date="2025-07-16T10:58:00Z" w16du:dateUtc="2025-07-16T07:58:00Z">
              <w:r w:rsidR="001E065C" w:rsidRPr="001E065C">
                <w:rPr>
                  <w:sz w:val="18"/>
                  <w:szCs w:val="18"/>
                  <w:lang w:val="et-EE"/>
                </w:rPr>
                <w:t>23. septembri 2019</w:t>
              </w:r>
            </w:ins>
            <w:r w:rsidRPr="001E065C">
              <w:rPr>
                <w:sz w:val="18"/>
                <w:szCs w:val="18"/>
                <w:lang w:val="et-EE"/>
              </w:rPr>
              <w:t>.</w:t>
            </w:r>
            <w:r w:rsidR="00F902AB" w:rsidRPr="00297D18">
              <w:rPr>
                <w:sz w:val="18"/>
                <w:lang w:val="et-EE"/>
              </w:rPr>
              <w:t xml:space="preserve"> </w:t>
            </w:r>
            <w:r w:rsidRPr="00297D18">
              <w:rPr>
                <w:sz w:val="18"/>
                <w:lang w:val="et-EE"/>
              </w:rPr>
              <w:t>aasta rakendusmääruse (EL)</w:t>
            </w:r>
            <w:r w:rsidR="008E3F23" w:rsidRPr="00297D18">
              <w:rPr>
                <w:sz w:val="18"/>
                <w:lang w:val="et-EE"/>
              </w:rPr>
              <w:t> </w:t>
            </w:r>
            <w:del w:id="1096" w:author="Piret Loorand" w:date="2025-07-16T10:58:00Z" w16du:dateUtc="2025-07-16T07:58:00Z">
              <w:r w:rsidRPr="00297D18">
                <w:rPr>
                  <w:sz w:val="18"/>
                  <w:lang w:val="et-EE"/>
                </w:rPr>
                <w:delText>2015/1986</w:delText>
              </w:r>
            </w:del>
            <w:ins w:id="1097" w:author="Piret Loorand" w:date="2025-07-16T10:58:00Z" w16du:dateUtc="2025-07-16T07:58:00Z">
              <w:r w:rsidR="001E065C" w:rsidRPr="001E065C">
                <w:rPr>
                  <w:sz w:val="18"/>
                  <w:szCs w:val="18"/>
                  <w:lang w:val="et-EE"/>
                </w:rPr>
                <w:t>2019/1780</w:t>
              </w:r>
            </w:ins>
            <w:r w:rsidR="008E3F23" w:rsidRPr="00297D18">
              <w:rPr>
                <w:sz w:val="18"/>
                <w:lang w:val="et-EE"/>
              </w:rPr>
              <w:t xml:space="preserve"> alusel</w:t>
            </w:r>
            <w:r w:rsidRPr="00297D18">
              <w:rPr>
                <w:sz w:val="18"/>
                <w:lang w:val="et-EE"/>
              </w:rPr>
              <w:t>.</w:t>
            </w:r>
          </w:p>
          <w:p w14:paraId="564F7EFF" w14:textId="28915957" w:rsidR="00A25DC8" w:rsidRPr="00297D18" w:rsidRDefault="00A25DC8" w:rsidP="0068755C">
            <w:pPr>
              <w:spacing w:before="0" w:after="80"/>
              <w:ind w:left="3"/>
              <w:rPr>
                <w:bCs/>
                <w:noProof/>
                <w:sz w:val="18"/>
                <w:szCs w:val="18"/>
                <w:lang w:val="et-EE"/>
              </w:rPr>
            </w:pPr>
            <w:r w:rsidRPr="00297D18">
              <w:rPr>
                <w:sz w:val="18"/>
                <w:lang w:val="et-EE"/>
              </w:rPr>
              <w:t xml:space="preserve">2. </w:t>
            </w:r>
            <w:proofErr w:type="spellStart"/>
            <w:r w:rsidRPr="00297D18">
              <w:rPr>
                <w:sz w:val="18"/>
                <w:lang w:val="et-EE"/>
              </w:rPr>
              <w:t>b.</w:t>
            </w:r>
            <w:proofErr w:type="spellEnd"/>
            <w:r w:rsidRPr="00297D18">
              <w:rPr>
                <w:sz w:val="18"/>
                <w:lang w:val="et-EE"/>
              </w:rPr>
              <w:t xml:space="preserve"> Hankija kohustus on pärast hanke lõpuleviimist avaldada täidetud lepingust tulenev teave lõpliku hinna kohta riigihangete registris. Teave </w:t>
            </w:r>
            <w:proofErr w:type="spellStart"/>
            <w:r w:rsidRPr="00297D18">
              <w:rPr>
                <w:sz w:val="18"/>
                <w:lang w:val="et-EE"/>
              </w:rPr>
              <w:t>VKEde</w:t>
            </w:r>
            <w:proofErr w:type="spellEnd"/>
            <w:r w:rsidRPr="00297D18">
              <w:rPr>
                <w:sz w:val="18"/>
                <w:lang w:val="et-EE"/>
              </w:rPr>
              <w:t xml:space="preserve"> kui otsepakkujate osalemise kohta avaldatakse </w:t>
            </w:r>
            <w:r w:rsidR="00810E32" w:rsidRPr="00297D18">
              <w:rPr>
                <w:sz w:val="18"/>
                <w:lang w:val="et-EE"/>
              </w:rPr>
              <w:t>registri</w:t>
            </w:r>
            <w:r w:rsidR="00674A46" w:rsidRPr="00297D18">
              <w:rPr>
                <w:sz w:val="18"/>
                <w:lang w:val="et-EE"/>
              </w:rPr>
              <w:t>s</w:t>
            </w:r>
            <w:r w:rsidR="00810E32" w:rsidRPr="00297D18">
              <w:rPr>
                <w:sz w:val="18"/>
                <w:lang w:val="et-EE"/>
              </w:rPr>
              <w:t xml:space="preserve"> </w:t>
            </w:r>
            <w:r w:rsidRPr="00297D18">
              <w:rPr>
                <w:sz w:val="18"/>
                <w:lang w:val="et-EE"/>
              </w:rPr>
              <w:t>lepingu sõlmimise teates – 100% e-hankeid teostatakse keskses hankeregistris.</w:t>
            </w:r>
          </w:p>
          <w:p w14:paraId="42C7E59D" w14:textId="0235972F" w:rsidR="00A25DC8" w:rsidRPr="00297D18" w:rsidRDefault="00A25DC8" w:rsidP="0068755C">
            <w:pPr>
              <w:spacing w:before="0" w:after="80"/>
              <w:ind w:left="3"/>
              <w:rPr>
                <w:bCs/>
                <w:noProof/>
                <w:sz w:val="18"/>
                <w:szCs w:val="18"/>
                <w:lang w:val="et-EE"/>
              </w:rPr>
            </w:pPr>
            <w:r w:rsidRPr="00297D18">
              <w:rPr>
                <w:sz w:val="18"/>
                <w:lang w:val="et-EE"/>
              </w:rPr>
              <w:t xml:space="preserve">3. Järelevalve (seire) ja analüüsi eest vastutav asutus on Rahandusministeerium. Järelevalvega seotud kohustused on sätestatud riigihangete seaduses. Järelevalve eest vastutavad </w:t>
            </w:r>
            <w:r w:rsidR="00F902AB" w:rsidRPr="00297D18">
              <w:rPr>
                <w:sz w:val="18"/>
                <w:lang w:val="et-EE"/>
              </w:rPr>
              <w:t>neli</w:t>
            </w:r>
            <w:r w:rsidRPr="00297D18">
              <w:rPr>
                <w:sz w:val="18"/>
                <w:lang w:val="et-EE"/>
              </w:rPr>
              <w:t xml:space="preserve"> inimest ja riigihangete andmete </w:t>
            </w:r>
            <w:proofErr w:type="spellStart"/>
            <w:r w:rsidRPr="00297D18">
              <w:rPr>
                <w:sz w:val="18"/>
                <w:lang w:val="et-EE"/>
              </w:rPr>
              <w:t>üldanalüüsi</w:t>
            </w:r>
            <w:proofErr w:type="spellEnd"/>
            <w:r w:rsidRPr="00297D18">
              <w:rPr>
                <w:sz w:val="18"/>
                <w:lang w:val="et-EE"/>
              </w:rPr>
              <w:t xml:space="preserve"> eest</w:t>
            </w:r>
            <w:r w:rsidR="00F902AB" w:rsidRPr="00297D18">
              <w:rPr>
                <w:sz w:val="18"/>
                <w:lang w:val="et-EE"/>
              </w:rPr>
              <w:t xml:space="preserve"> üks inimene</w:t>
            </w:r>
            <w:r w:rsidRPr="00297D18">
              <w:rPr>
                <w:sz w:val="18"/>
                <w:lang w:val="et-EE"/>
              </w:rPr>
              <w:t>.</w:t>
            </w:r>
          </w:p>
          <w:p w14:paraId="09C07DDF" w14:textId="5DB57D9B" w:rsidR="00A25DC8" w:rsidRPr="00297D18" w:rsidRDefault="001E065C" w:rsidP="0068755C">
            <w:pPr>
              <w:rPr>
                <w:del w:id="1098" w:author="Piret Loorand" w:date="2025-07-16T10:59:00Z" w16du:dateUtc="2025-07-16T07:59:00Z"/>
                <w:sz w:val="18"/>
                <w:lang w:val="et-EE"/>
              </w:rPr>
            </w:pPr>
            <w:ins w:id="1099" w:author="Piret Loorand" w:date="2025-07-16T10:59:00Z" w16du:dateUtc="2025-07-16T07:59:00Z">
              <w:r w:rsidRPr="001E065C">
                <w:rPr>
                  <w:sz w:val="18"/>
                  <w:szCs w:val="18"/>
                  <w:lang w:val="et-EE"/>
                </w:rPr>
                <w:t xml:space="preserve">4. </w:t>
              </w:r>
            </w:ins>
            <w:proofErr w:type="spellStart"/>
            <w:ins w:id="1100" w:author="Piret Loorand" w:date="2025-07-18T14:20:00Z">
              <w:r w:rsidR="00EA4FED" w:rsidRPr="00EA4FED">
                <w:rPr>
                  <w:sz w:val="18"/>
                  <w:szCs w:val="18"/>
                </w:rPr>
                <w:t>Riigihangete</w:t>
              </w:r>
              <w:proofErr w:type="spellEnd"/>
              <w:r w:rsidR="00EA4FED" w:rsidRPr="00EA4FED">
                <w:rPr>
                  <w:sz w:val="18"/>
                  <w:szCs w:val="18"/>
                </w:rPr>
                <w:t xml:space="preserve"> </w:t>
              </w:r>
              <w:proofErr w:type="spellStart"/>
              <w:r w:rsidR="00EA4FED" w:rsidRPr="00EA4FED">
                <w:rPr>
                  <w:sz w:val="18"/>
                  <w:szCs w:val="18"/>
                </w:rPr>
                <w:t>statistika</w:t>
              </w:r>
              <w:proofErr w:type="spellEnd"/>
              <w:r w:rsidR="00EA4FED" w:rsidRPr="00EA4FED">
                <w:rPr>
                  <w:sz w:val="18"/>
                  <w:szCs w:val="18"/>
                </w:rPr>
                <w:t xml:space="preserve"> ja </w:t>
              </w:r>
              <w:proofErr w:type="spellStart"/>
              <w:r w:rsidR="00EA4FED" w:rsidRPr="00EA4FED">
                <w:rPr>
                  <w:sz w:val="18"/>
                  <w:szCs w:val="18"/>
                </w:rPr>
                <w:t>ülevaade</w:t>
              </w:r>
              <w:proofErr w:type="spellEnd"/>
              <w:r w:rsidR="00EA4FED" w:rsidRPr="00EA4FED">
                <w:rPr>
                  <w:sz w:val="18"/>
                  <w:szCs w:val="18"/>
                </w:rPr>
                <w:t xml:space="preserve"> on </w:t>
              </w:r>
              <w:proofErr w:type="spellStart"/>
              <w:r w:rsidR="00EA4FED" w:rsidRPr="00EA4FED">
                <w:rPr>
                  <w:sz w:val="18"/>
                  <w:szCs w:val="18"/>
                </w:rPr>
                <w:t>avaldatud</w:t>
              </w:r>
              <w:proofErr w:type="spellEnd"/>
              <w:r w:rsidR="00EA4FED" w:rsidRPr="00EA4FED">
                <w:rPr>
                  <w:sz w:val="18"/>
                  <w:szCs w:val="18"/>
                </w:rPr>
                <w:t xml:space="preserve"> </w:t>
              </w:r>
              <w:proofErr w:type="spellStart"/>
              <w:r w:rsidR="00EA4FED" w:rsidRPr="00EA4FED">
                <w:rPr>
                  <w:sz w:val="18"/>
                  <w:szCs w:val="18"/>
                </w:rPr>
                <w:t>Rahandusministeeriumi</w:t>
              </w:r>
              <w:proofErr w:type="spellEnd"/>
              <w:r w:rsidR="00EA4FED" w:rsidRPr="00EA4FED">
                <w:rPr>
                  <w:sz w:val="18"/>
                  <w:szCs w:val="18"/>
                </w:rPr>
                <w:t xml:space="preserve"> </w:t>
              </w:r>
              <w:proofErr w:type="spellStart"/>
              <w:r w:rsidR="00EA4FED" w:rsidRPr="00EA4FED">
                <w:rPr>
                  <w:sz w:val="18"/>
                  <w:szCs w:val="18"/>
                </w:rPr>
                <w:t>veebilehel</w:t>
              </w:r>
              <w:proofErr w:type="spellEnd"/>
              <w:r w:rsidR="00EA4FED" w:rsidRPr="00EA4FED">
                <w:rPr>
                  <w:sz w:val="18"/>
                  <w:szCs w:val="18"/>
                </w:rPr>
                <w:t xml:space="preserve"> (</w:t>
              </w:r>
              <w:r w:rsidR="00EA4FED" w:rsidRPr="00EA4FED">
                <w:rPr>
                  <w:sz w:val="18"/>
                  <w:szCs w:val="18"/>
                </w:rPr>
                <w:fldChar w:fldCharType="begin"/>
              </w:r>
              <w:r w:rsidR="00EA4FED" w:rsidRPr="00EA4FED">
                <w:rPr>
                  <w:sz w:val="18"/>
                  <w:szCs w:val="18"/>
                </w:rPr>
                <w:instrText>HYPERLINK "https://fin.ee/riigihanked-riigiabi-osalused/riigihanked)." \o "https://fin.ee/riigihanked-riigiabi-osalused/riigihanked)." \t "_blank"</w:instrText>
              </w:r>
              <w:r w:rsidR="00EA4FED" w:rsidRPr="00EA4FED">
                <w:rPr>
                  <w:sz w:val="18"/>
                  <w:szCs w:val="18"/>
                </w:rPr>
              </w:r>
              <w:r w:rsidR="00EA4FED" w:rsidRPr="00EA4FED">
                <w:rPr>
                  <w:sz w:val="18"/>
                  <w:szCs w:val="18"/>
                </w:rPr>
                <w:fldChar w:fldCharType="separate"/>
              </w:r>
              <w:r w:rsidR="00EA4FED" w:rsidRPr="00EA4FED">
                <w:rPr>
                  <w:rStyle w:val="Hyperlink"/>
                  <w:sz w:val="18"/>
                  <w:szCs w:val="18"/>
                </w:rPr>
                <w:t>https://fin.ee/riigihanked-riigiabi-osalused/riigihanked)</w:t>
              </w:r>
            </w:ins>
            <w:ins w:id="1101" w:author="Piret Loorand" w:date="2025-07-18T14:20:00Z" w16du:dateUtc="2025-07-18T11:20:00Z">
              <w:r w:rsidR="00EA4FED" w:rsidRPr="00EA4FED">
                <w:rPr>
                  <w:sz w:val="18"/>
                  <w:szCs w:val="18"/>
                  <w:lang w:val="et-EE"/>
                </w:rPr>
                <w:fldChar w:fldCharType="end"/>
              </w:r>
              <w:r w:rsidR="00EA4FED">
                <w:rPr>
                  <w:sz w:val="18"/>
                  <w:szCs w:val="18"/>
                  <w:lang w:val="et-EE"/>
                </w:rPr>
                <w:t>.</w:t>
              </w:r>
            </w:ins>
            <w:del w:id="1102" w:author="Piret Loorand" w:date="2025-07-16T10:59:00Z" w16du:dateUtc="2025-07-16T07:59:00Z">
              <w:r w:rsidR="00A25DC8" w:rsidRPr="001E065C" w:rsidDel="001E065C">
                <w:rPr>
                  <w:sz w:val="18"/>
                  <w:szCs w:val="18"/>
                  <w:lang w:val="et-EE"/>
                </w:rPr>
                <w:delText>4.</w:delText>
              </w:r>
              <w:r w:rsidR="00A25DC8" w:rsidRPr="00297D18">
                <w:rPr>
                  <w:sz w:val="18"/>
                  <w:lang w:val="et-EE"/>
                </w:rPr>
                <w:delText xml:space="preserve"> Järelevalvearuanded ja iga-aastased järelevalvekokkuvõtted on kättesaadavad Rahandusministeeriumi veebi</w:delText>
              </w:r>
              <w:r w:rsidR="008E3F23" w:rsidRPr="00297D18">
                <w:rPr>
                  <w:sz w:val="18"/>
                  <w:lang w:val="et-EE"/>
                </w:rPr>
                <w:delText>saidil</w:delText>
              </w:r>
              <w:r w:rsidR="00A25DC8" w:rsidRPr="00297D18">
                <w:rPr>
                  <w:sz w:val="18"/>
                  <w:lang w:val="et-EE"/>
                </w:rPr>
                <w:delText xml:space="preserve"> (</w:delText>
              </w:r>
              <w:r w:rsidR="00A25DC8" w:rsidRPr="001E065C">
                <w:rPr>
                  <w:sz w:val="18"/>
                  <w:szCs w:val="18"/>
                  <w:rPrChange w:id="1103" w:author="Piret Loorand" w:date="2025-07-17T18:39:00Z" w16du:dateUtc="2025-07-17T15:39:00Z">
                    <w:rPr/>
                  </w:rPrChange>
                </w:rPr>
                <w:fldChar w:fldCharType="begin"/>
              </w:r>
              <w:r w:rsidR="00A25DC8" w:rsidRPr="001E065C">
                <w:rPr>
                  <w:sz w:val="18"/>
                  <w:szCs w:val="18"/>
                  <w:rPrChange w:id="1104" w:author="Piret Loorand" w:date="2025-07-17T18:39:00Z" w16du:dateUtc="2025-07-17T15:39:00Z">
                    <w:rPr/>
                  </w:rPrChange>
                </w:rPr>
                <w:delInstrText>HYPERLINK "https://www.rahandusministeerium.ee/et/eesmargidtegevused/riigihangete-poliitika/jarelevalve"</w:delInstrText>
              </w:r>
              <w:r w:rsidR="00A25DC8" w:rsidRPr="006F2EDC">
                <w:rPr>
                  <w:sz w:val="18"/>
                  <w:szCs w:val="18"/>
                </w:rPr>
              </w:r>
              <w:r w:rsidR="00A25DC8" w:rsidRPr="001E065C">
                <w:rPr>
                  <w:sz w:val="18"/>
                  <w:szCs w:val="18"/>
                  <w:rPrChange w:id="1105" w:author="Piret Loorand" w:date="2025-07-17T18:39:00Z" w16du:dateUtc="2025-07-17T15:39:00Z">
                    <w:rPr/>
                  </w:rPrChange>
                </w:rPr>
                <w:fldChar w:fldCharType="separate"/>
              </w:r>
              <w:r w:rsidR="00A25DC8" w:rsidRPr="00297D18">
                <w:rPr>
                  <w:rStyle w:val="Hyperlink"/>
                  <w:sz w:val="18"/>
                  <w:lang w:val="et-EE"/>
                </w:rPr>
                <w:delText>https://www.rahandusministeerium.ee/et/eesmargidtegevused/riigihangete-poliitika/jarelevalve</w:delText>
              </w:r>
              <w:r w:rsidR="00A25DC8" w:rsidRPr="001E065C">
                <w:rPr>
                  <w:sz w:val="18"/>
                  <w:szCs w:val="18"/>
                  <w:rPrChange w:id="1106" w:author="Piret Loorand" w:date="2025-07-17T18:39:00Z" w16du:dateUtc="2025-07-17T15:39:00Z">
                    <w:rPr/>
                  </w:rPrChange>
                </w:rPr>
                <w:fldChar w:fldCharType="end"/>
              </w:r>
              <w:r w:rsidR="00A25DC8" w:rsidRPr="00297D18">
                <w:rPr>
                  <w:sz w:val="18"/>
                  <w:lang w:val="et-EE"/>
                </w:rPr>
                <w:delText xml:space="preserve">). Igal aastal avaldatavad statistilised andmed riigihangete kohta ja andmeanalüüs on samuti kättesaadavad </w:delText>
              </w:r>
              <w:r w:rsidR="00A25DC8" w:rsidRPr="00297D18">
                <w:rPr>
                  <w:sz w:val="18"/>
                  <w:lang w:val="et-EE"/>
                </w:rPr>
                <w:lastRenderedPageBreak/>
                <w:delText>Rahandusministeeriumi veebi</w:delText>
              </w:r>
              <w:r w:rsidR="008E3F23" w:rsidRPr="00297D18">
                <w:rPr>
                  <w:sz w:val="18"/>
                  <w:lang w:val="et-EE"/>
                </w:rPr>
                <w:delText>saidil</w:delText>
              </w:r>
              <w:r w:rsidR="00A25DC8" w:rsidRPr="00297D18">
                <w:rPr>
                  <w:sz w:val="18"/>
                  <w:lang w:val="et-EE"/>
                </w:rPr>
                <w:delText xml:space="preserve"> (</w:delText>
              </w:r>
              <w:r w:rsidR="00A25DC8" w:rsidRPr="001E065C">
                <w:rPr>
                  <w:sz w:val="18"/>
                  <w:szCs w:val="18"/>
                  <w:rPrChange w:id="1107" w:author="Piret Loorand" w:date="2025-07-17T18:39:00Z" w16du:dateUtc="2025-07-17T15:39:00Z">
                    <w:rPr/>
                  </w:rPrChange>
                </w:rPr>
                <w:fldChar w:fldCharType="begin"/>
              </w:r>
              <w:r w:rsidR="00A25DC8" w:rsidRPr="001E065C">
                <w:rPr>
                  <w:sz w:val="18"/>
                  <w:szCs w:val="18"/>
                  <w:rPrChange w:id="1108" w:author="Piret Loorand" w:date="2025-07-17T18:39:00Z" w16du:dateUtc="2025-07-17T15:39:00Z">
                    <w:rPr/>
                  </w:rPrChange>
                </w:rPr>
                <w:delInstrText>HYPERLINK "https://www.rahandusministeerium.ee/et/eesmargidtegevused/riigihangete-poliitika/kasulik-teave/riigihankemaastiku-kokkuvotted"</w:delInstrText>
              </w:r>
              <w:r w:rsidR="00A25DC8" w:rsidRPr="006F2EDC">
                <w:rPr>
                  <w:sz w:val="18"/>
                  <w:szCs w:val="18"/>
                </w:rPr>
              </w:r>
              <w:r w:rsidR="00A25DC8" w:rsidRPr="001E065C">
                <w:rPr>
                  <w:sz w:val="18"/>
                  <w:szCs w:val="18"/>
                  <w:rPrChange w:id="1109" w:author="Piret Loorand" w:date="2025-07-17T18:39:00Z" w16du:dateUtc="2025-07-17T15:39:00Z">
                    <w:rPr/>
                  </w:rPrChange>
                </w:rPr>
                <w:fldChar w:fldCharType="separate"/>
              </w:r>
              <w:r w:rsidR="00A25DC8" w:rsidRPr="00297D18">
                <w:rPr>
                  <w:rStyle w:val="Hyperlink"/>
                  <w:sz w:val="18"/>
                  <w:lang w:val="et-EE"/>
                </w:rPr>
                <w:delText>https://www.rahandusministeerium.ee/et/eesmargidtegevused/riigihangete-poliitika/kasulik-teave/riigihankemaastiku-kokkuvotted</w:delText>
              </w:r>
              <w:r w:rsidR="00A25DC8" w:rsidRPr="001E065C">
                <w:rPr>
                  <w:sz w:val="18"/>
                  <w:szCs w:val="18"/>
                  <w:rPrChange w:id="1110" w:author="Piret Loorand" w:date="2025-07-17T18:39:00Z" w16du:dateUtc="2025-07-17T15:39:00Z">
                    <w:rPr/>
                  </w:rPrChange>
                </w:rPr>
                <w:fldChar w:fldCharType="end"/>
              </w:r>
              <w:r w:rsidR="00A25DC8" w:rsidRPr="00297D18">
                <w:rPr>
                  <w:sz w:val="18"/>
                  <w:lang w:val="et-EE"/>
                </w:rPr>
                <w:delText>).</w:delText>
              </w:r>
            </w:del>
          </w:p>
          <w:p w14:paraId="110A84EF" w14:textId="77777777" w:rsidR="00EA4FED" w:rsidRPr="00297D18" w:rsidRDefault="00EA4FED" w:rsidP="0068755C">
            <w:pPr>
              <w:spacing w:before="0" w:after="80"/>
              <w:ind w:left="3"/>
              <w:rPr>
                <w:ins w:id="1111" w:author="Piret Loorand" w:date="2025-07-18T14:20:00Z" w16du:dateUtc="2025-07-18T11:20:00Z"/>
                <w:sz w:val="18"/>
                <w:lang w:val="et-EE"/>
              </w:rPr>
            </w:pPr>
          </w:p>
          <w:p w14:paraId="38A99294" w14:textId="3A3EC395" w:rsidR="00A25DC8" w:rsidRPr="001E065C" w:rsidRDefault="00A25DC8" w:rsidP="0068755C">
            <w:pPr>
              <w:rPr>
                <w:rFonts w:eastAsia="Times New Roman"/>
                <w:sz w:val="18"/>
                <w:szCs w:val="18"/>
                <w:lang w:val="et-EE"/>
              </w:rPr>
            </w:pPr>
            <w:r w:rsidRPr="00297D18">
              <w:rPr>
                <w:sz w:val="18"/>
                <w:lang w:val="et-EE"/>
              </w:rPr>
              <w:t xml:space="preserve">5. </w:t>
            </w:r>
            <w:del w:id="1112" w:author="Piret Loorand" w:date="2025-07-16T10:59:00Z" w16du:dateUtc="2025-07-16T07:59:00Z">
              <w:r w:rsidRPr="00297D18">
                <w:rPr>
                  <w:sz w:val="18"/>
                  <w:lang w:val="et-EE"/>
                </w:rPr>
                <w:delText xml:space="preserve">Teabevahetuse </w:delText>
              </w:r>
              <w:r w:rsidR="00F902AB" w:rsidRPr="00297D18">
                <w:rPr>
                  <w:sz w:val="18"/>
                  <w:lang w:val="et-EE"/>
                </w:rPr>
                <w:delText xml:space="preserve">kohta </w:delText>
              </w:r>
              <w:r w:rsidRPr="00297D18">
                <w:rPr>
                  <w:sz w:val="18"/>
                  <w:lang w:val="et-EE"/>
                </w:rPr>
                <w:delText xml:space="preserve">on Konkurentsiametiga sõlmitud mitteametlik kokkulepe. </w:delText>
              </w:r>
            </w:del>
            <w:r w:rsidRPr="00297D18">
              <w:rPr>
                <w:sz w:val="18"/>
                <w:lang w:val="et-EE"/>
              </w:rPr>
              <w:t xml:space="preserve">Riigihangete seaduses on samuti säte, et kui järelevalve käigus teatavaks saanud asjaolud võivad anda aluse süüteokahtluseks, mis ei ole riigihangete seaduse §-des 213–215 sätestatud väärteona, või </w:t>
            </w:r>
            <w:r w:rsidR="004865B0" w:rsidRPr="00297D18">
              <w:rPr>
                <w:sz w:val="18"/>
                <w:lang w:val="et-EE"/>
              </w:rPr>
              <w:t xml:space="preserve">asjaoludel </w:t>
            </w:r>
            <w:r w:rsidRPr="00297D18">
              <w:rPr>
                <w:sz w:val="18"/>
                <w:lang w:val="et-EE"/>
              </w:rPr>
              <w:t xml:space="preserve">on võimaliku korruptsioonijuhtumi tunnused, teavitab Rahandusministeerium uurimisasutust või prokuratuuri talle teadaolevatest asjaoludest. </w:t>
            </w:r>
            <w:r w:rsidRPr="001E065C">
              <w:rPr>
                <w:sz w:val="18"/>
                <w:szCs w:val="18"/>
                <w:lang w:val="et-EE"/>
              </w:rPr>
              <w:t>Konkurentsiamet on selles tähenduses ka uurimisasutus</w:t>
            </w:r>
            <w:ins w:id="1113" w:author="Piret Loorand" w:date="2025-07-16T10:59:00Z" w16du:dateUtc="2025-07-16T07:59:00Z">
              <w:r w:rsidR="001E065C" w:rsidRPr="00155786">
                <w:rPr>
                  <w:sz w:val="18"/>
                  <w:szCs w:val="18"/>
                  <w:lang w:val="et-EE"/>
                  <w:rPrChange w:id="1114" w:author="Merje Joll" w:date="2025-07-23T11:51:00Z" w16du:dateUtc="2025-07-23T08:51:00Z">
                    <w:rPr>
                      <w:sz w:val="18"/>
                      <w:szCs w:val="18"/>
                    </w:rPr>
                  </w:rPrChange>
                </w:rPr>
                <w:t xml:space="preserve"> </w:t>
              </w:r>
              <w:r w:rsidR="001E065C" w:rsidRPr="001E065C">
                <w:rPr>
                  <w:sz w:val="18"/>
                  <w:szCs w:val="18"/>
                  <w:lang w:val="et-EE"/>
                </w:rPr>
                <w:t>ja pädev asutus konkurentsiseaduse (vt § 54) järgimise üle järelevalve teostamisel, keda tuleb teavitada rikkumistest. Rahandusministeeriumi veebilehel on info, et ettevõtjate võimaliku konkurentsi kahjustava koostöö kahtluse korral tuleb teavitada Konkurentsiametit.</w:t>
              </w:r>
            </w:ins>
            <w:del w:id="1115" w:author="Piret Loorand" w:date="2025-07-16T10:59:00Z" w16du:dateUtc="2025-07-16T07:59:00Z">
              <w:r w:rsidRPr="001E065C" w:rsidDel="001E065C">
                <w:rPr>
                  <w:sz w:val="18"/>
                  <w:szCs w:val="18"/>
                  <w:lang w:val="et-EE"/>
                </w:rPr>
                <w:delText>.</w:delText>
              </w:r>
            </w:del>
          </w:p>
        </w:tc>
      </w:tr>
      <w:tr w:rsidR="00A25DC8" w:rsidRPr="00AD5431" w14:paraId="7A7EB31E" w14:textId="77777777" w:rsidTr="0068755C">
        <w:tc>
          <w:tcPr>
            <w:tcW w:w="1838" w:type="dxa"/>
          </w:tcPr>
          <w:p w14:paraId="43EF6ED6" w14:textId="77777777" w:rsidR="00A25DC8" w:rsidRPr="00297D18" w:rsidRDefault="00A25DC8" w:rsidP="0068755C">
            <w:pPr>
              <w:spacing w:before="0" w:after="80"/>
              <w:rPr>
                <w:noProof/>
                <w:sz w:val="18"/>
                <w:szCs w:val="18"/>
                <w:lang w:val="et-EE"/>
              </w:rPr>
            </w:pPr>
            <w:r w:rsidRPr="00297D18">
              <w:rPr>
                <w:sz w:val="18"/>
                <w:lang w:val="et-EE"/>
              </w:rPr>
              <w:lastRenderedPageBreak/>
              <w:t>Euroopa Liidu põhiõiguste harta tõhus kohaldamine ja rakendamine</w:t>
            </w:r>
          </w:p>
          <w:p w14:paraId="537BE70D" w14:textId="77777777" w:rsidR="00A25DC8" w:rsidRPr="00297D18" w:rsidRDefault="00A25DC8" w:rsidP="0068755C">
            <w:pPr>
              <w:rPr>
                <w:sz w:val="18"/>
                <w:lang w:val="et-EE"/>
              </w:rPr>
            </w:pPr>
          </w:p>
        </w:tc>
        <w:tc>
          <w:tcPr>
            <w:tcW w:w="1105" w:type="dxa"/>
          </w:tcPr>
          <w:p w14:paraId="535BB95C" w14:textId="77777777" w:rsidR="00A25DC8" w:rsidRPr="00297D18" w:rsidRDefault="00A25DC8" w:rsidP="0068755C">
            <w:pPr>
              <w:rPr>
                <w:rFonts w:eastAsia="Times New Roman"/>
                <w:noProof/>
                <w:sz w:val="20"/>
                <w:lang w:val="et-EE"/>
              </w:rPr>
            </w:pPr>
            <w:r w:rsidRPr="00297D18">
              <w:rPr>
                <w:rFonts w:eastAsia="Times New Roman"/>
                <w:noProof/>
                <w:sz w:val="20"/>
                <w:lang w:val="et-EE"/>
              </w:rPr>
              <w:t>JAH</w:t>
            </w:r>
          </w:p>
        </w:tc>
        <w:tc>
          <w:tcPr>
            <w:tcW w:w="2368" w:type="dxa"/>
          </w:tcPr>
          <w:p w14:paraId="00E2DDE2" w14:textId="73C414AE" w:rsidR="00A25DC8" w:rsidRPr="00297D18" w:rsidRDefault="00E079F1" w:rsidP="0068755C">
            <w:pPr>
              <w:spacing w:before="0" w:after="80"/>
              <w:jc w:val="left"/>
              <w:rPr>
                <w:sz w:val="18"/>
                <w:lang w:val="et-EE"/>
              </w:rPr>
            </w:pPr>
            <w:r w:rsidRPr="00297D18">
              <w:rPr>
                <w:sz w:val="18"/>
                <w:lang w:val="et-EE"/>
              </w:rPr>
              <w:t xml:space="preserve">Et tagada </w:t>
            </w:r>
            <w:r w:rsidR="00A25DC8" w:rsidRPr="00297D18">
              <w:rPr>
                <w:sz w:val="18"/>
                <w:lang w:val="et-EE"/>
              </w:rPr>
              <w:t>Euroopa Liidu põhiõiguste harta järgimi</w:t>
            </w:r>
            <w:r w:rsidRPr="00297D18">
              <w:rPr>
                <w:sz w:val="18"/>
                <w:lang w:val="et-EE"/>
              </w:rPr>
              <w:t>n</w:t>
            </w:r>
            <w:r w:rsidR="00A25DC8" w:rsidRPr="00297D18">
              <w:rPr>
                <w:sz w:val="18"/>
                <w:lang w:val="et-EE"/>
              </w:rPr>
              <w:t>e</w:t>
            </w:r>
            <w:r w:rsidRPr="00297D18">
              <w:rPr>
                <w:sz w:val="18"/>
                <w:lang w:val="et-EE"/>
              </w:rPr>
              <w:t>,</w:t>
            </w:r>
            <w:r w:rsidR="00A25DC8" w:rsidRPr="00297D18">
              <w:rPr>
                <w:sz w:val="18"/>
                <w:lang w:val="et-EE"/>
              </w:rPr>
              <w:t xml:space="preserve"> on olemas tõhusad mehhanismid, mis hõlmavad järgmist:</w:t>
            </w:r>
          </w:p>
          <w:p w14:paraId="1A66EA51" w14:textId="77777777" w:rsidR="00A25DC8" w:rsidRPr="00297D18" w:rsidRDefault="00A25DC8" w:rsidP="00CE39DE">
            <w:pPr>
              <w:pStyle w:val="ListParagraph"/>
              <w:numPr>
                <w:ilvl w:val="0"/>
                <w:numId w:val="44"/>
              </w:numPr>
              <w:spacing w:after="80"/>
              <w:ind w:left="202" w:hanging="284"/>
              <w:rPr>
                <w:rFonts w:ascii="Times New Roman" w:hAnsi="Times New Roman" w:cs="Times New Roman"/>
                <w:sz w:val="18"/>
                <w:lang w:val="et-EE"/>
              </w:rPr>
            </w:pPr>
            <w:r w:rsidRPr="00297D18">
              <w:rPr>
                <w:rFonts w:ascii="Times New Roman" w:hAnsi="Times New Roman" w:cs="Times New Roman"/>
                <w:sz w:val="18"/>
                <w:lang w:val="et-EE"/>
              </w:rPr>
              <w:t>kord, mis tagab fondidest toetatavate programmide vastavuse ja nende rakendamise harta asjakohaste sätete kohaselt;</w:t>
            </w:r>
          </w:p>
          <w:p w14:paraId="7937D647" w14:textId="24A43F2D" w:rsidR="00A25DC8" w:rsidRPr="00297D18" w:rsidRDefault="00A25DC8" w:rsidP="00CE39DE">
            <w:pPr>
              <w:pStyle w:val="ListParagraph"/>
              <w:numPr>
                <w:ilvl w:val="0"/>
                <w:numId w:val="44"/>
              </w:numPr>
              <w:spacing w:after="80"/>
              <w:ind w:left="202" w:hanging="284"/>
              <w:rPr>
                <w:rFonts w:ascii="Times New Roman" w:hAnsi="Times New Roman" w:cs="Times New Roman"/>
                <w:sz w:val="18"/>
                <w:lang w:val="et-EE"/>
              </w:rPr>
            </w:pPr>
            <w:r w:rsidRPr="00297D18">
              <w:rPr>
                <w:rFonts w:ascii="Times New Roman" w:hAnsi="Times New Roman" w:cs="Times New Roman"/>
                <w:sz w:val="18"/>
                <w:lang w:val="et-EE"/>
              </w:rPr>
              <w:t xml:space="preserve">kord </w:t>
            </w:r>
            <w:r w:rsidR="004865B0" w:rsidRPr="00297D18">
              <w:rPr>
                <w:rFonts w:ascii="Times New Roman" w:hAnsi="Times New Roman" w:cs="Times New Roman"/>
                <w:sz w:val="18"/>
                <w:lang w:val="et-EE"/>
              </w:rPr>
              <w:t xml:space="preserve">anda </w:t>
            </w:r>
            <w:r w:rsidRPr="00297D18">
              <w:rPr>
                <w:rFonts w:ascii="Times New Roman" w:hAnsi="Times New Roman" w:cs="Times New Roman"/>
                <w:sz w:val="18"/>
                <w:lang w:val="et-EE"/>
              </w:rPr>
              <w:t xml:space="preserve">seirekomisjonile </w:t>
            </w:r>
            <w:r w:rsidR="004865B0" w:rsidRPr="00297D18">
              <w:rPr>
                <w:rFonts w:ascii="Times New Roman" w:hAnsi="Times New Roman" w:cs="Times New Roman"/>
                <w:sz w:val="18"/>
                <w:lang w:val="et-EE"/>
              </w:rPr>
              <w:t xml:space="preserve">aru </w:t>
            </w:r>
            <w:r w:rsidRPr="00297D18">
              <w:rPr>
                <w:rFonts w:ascii="Times New Roman" w:hAnsi="Times New Roman" w:cs="Times New Roman"/>
                <w:sz w:val="18"/>
                <w:lang w:val="et-EE"/>
              </w:rPr>
              <w:t>juhtumitest, mis on seotud fondide toetatavate tegevuste mittevastavusega</w:t>
            </w:r>
            <w:r w:rsidR="004865B0" w:rsidRPr="00297D18">
              <w:rPr>
                <w:rFonts w:ascii="Times New Roman" w:hAnsi="Times New Roman" w:cs="Times New Roman"/>
                <w:sz w:val="18"/>
                <w:lang w:val="et-EE"/>
              </w:rPr>
              <w:t xml:space="preserve"> hartaga</w:t>
            </w:r>
            <w:r w:rsidRPr="00297D18">
              <w:rPr>
                <w:rFonts w:ascii="Times New Roman" w:hAnsi="Times New Roman" w:cs="Times New Roman"/>
                <w:sz w:val="18"/>
                <w:lang w:val="et-EE"/>
              </w:rPr>
              <w:t>.</w:t>
            </w:r>
          </w:p>
        </w:tc>
        <w:tc>
          <w:tcPr>
            <w:tcW w:w="1194" w:type="dxa"/>
          </w:tcPr>
          <w:p w14:paraId="6E24579D"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t>1. JAH</w:t>
            </w:r>
          </w:p>
          <w:p w14:paraId="03422756"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t>2. JAH</w:t>
            </w:r>
          </w:p>
        </w:tc>
        <w:tc>
          <w:tcPr>
            <w:tcW w:w="3000" w:type="dxa"/>
          </w:tcPr>
          <w:p w14:paraId="1BEBC71E" w14:textId="10003786" w:rsidR="00A25DC8" w:rsidRPr="00297D18" w:rsidRDefault="00A25DC8" w:rsidP="00D34746">
            <w:pPr>
              <w:spacing w:before="0" w:after="0"/>
              <w:rPr>
                <w:sz w:val="18"/>
                <w:lang w:val="et-EE"/>
              </w:rPr>
            </w:pPr>
            <w:r w:rsidRPr="00297D18">
              <w:rPr>
                <w:sz w:val="18"/>
                <w:lang w:val="et-EE"/>
              </w:rPr>
              <w:t>ÜRO ühine põhidokument, mis on osa osalisriikide aruannetest – Eesti (</w:t>
            </w:r>
            <w:r>
              <w:fldChar w:fldCharType="begin"/>
            </w:r>
            <w:r>
              <w:instrText>HYPERLINK "https://tbinternet.ohchr.org/_layouts/15/treatybodyexternal/Download.aspx?symbolno=HRI/CORE/EST/2015&amp;Lang=en" \h</w:instrText>
            </w:r>
            <w:r>
              <w:fldChar w:fldCharType="separate"/>
            </w:r>
            <w:r w:rsidRPr="00297D18">
              <w:rPr>
                <w:rStyle w:val="Hyperlink"/>
                <w:color w:val="0563C1"/>
                <w:sz w:val="18"/>
                <w:lang w:val="et-EE"/>
              </w:rPr>
              <w:t>https://tbinternet.ohchr.org/_layouts/15/treatybodyexternal/Download.aspx?symbolno=HRI%2fCORE%2fEST%2f2015&amp;Lang=en</w:t>
            </w:r>
            <w:r>
              <w:fldChar w:fldCharType="end"/>
            </w:r>
            <w:r w:rsidRPr="00297D18">
              <w:rPr>
                <w:sz w:val="18"/>
                <w:lang w:val="et-EE"/>
              </w:rPr>
              <w:t>)</w:t>
            </w:r>
          </w:p>
          <w:p w14:paraId="64B5DAF2" w14:textId="77777777" w:rsidR="00D34746" w:rsidRPr="00297D18" w:rsidRDefault="00D34746" w:rsidP="00C93A76">
            <w:pPr>
              <w:spacing w:before="0" w:after="0"/>
              <w:rPr>
                <w:rFonts w:eastAsia="Times New Roman"/>
                <w:noProof/>
                <w:color w:val="0563C1"/>
                <w:sz w:val="18"/>
                <w:szCs w:val="18"/>
                <w:u w:val="single"/>
                <w:lang w:val="et-EE"/>
              </w:rPr>
            </w:pPr>
          </w:p>
          <w:p w14:paraId="3F427835" w14:textId="31275248" w:rsidR="00A25DC8" w:rsidRPr="00297D18" w:rsidRDefault="00A25DC8" w:rsidP="00C93A76">
            <w:pPr>
              <w:spacing w:before="0" w:after="0"/>
              <w:jc w:val="left"/>
              <w:rPr>
                <w:rFonts w:eastAsia="Times New Roman"/>
                <w:noProof/>
                <w:sz w:val="18"/>
                <w:szCs w:val="18"/>
                <w:lang w:val="et-EE"/>
              </w:rPr>
            </w:pPr>
            <w:r w:rsidRPr="00564C61">
              <w:rPr>
                <w:rFonts w:eastAsia="Times New Roman"/>
                <w:noProof/>
                <w:sz w:val="18"/>
                <w:szCs w:val="18"/>
                <w:lang w:val="et-EE"/>
              </w:rPr>
              <w:t>E</w:t>
            </w:r>
            <w:r w:rsidR="00810E32" w:rsidRPr="00564C61">
              <w:rPr>
                <w:rFonts w:eastAsia="Times New Roman"/>
                <w:noProof/>
                <w:sz w:val="18"/>
                <w:szCs w:val="18"/>
                <w:lang w:val="et-EE"/>
              </w:rPr>
              <w:t xml:space="preserve">esti </w:t>
            </w:r>
            <w:r w:rsidRPr="00564C61">
              <w:rPr>
                <w:rFonts w:eastAsia="Times New Roman"/>
                <w:noProof/>
                <w:sz w:val="18"/>
                <w:szCs w:val="18"/>
                <w:lang w:val="et-EE"/>
              </w:rPr>
              <w:t xml:space="preserve">2035 </w:t>
            </w:r>
            <w:r w:rsidR="004865B0" w:rsidRPr="00564C61">
              <w:rPr>
                <w:rFonts w:eastAsia="Times New Roman"/>
                <w:noProof/>
                <w:sz w:val="18"/>
                <w:szCs w:val="18"/>
                <w:lang w:val="et-EE"/>
              </w:rPr>
              <w:t>(</w:t>
            </w:r>
            <w:r w:rsidR="004865B0" w:rsidRPr="00564C61">
              <w:rPr>
                <w:sz w:val="18"/>
                <w:szCs w:val="18"/>
              </w:rPr>
              <w:fldChar w:fldCharType="begin"/>
            </w:r>
            <w:r w:rsidR="00564C61" w:rsidRPr="00564C61">
              <w:rPr>
                <w:sz w:val="18"/>
                <w:szCs w:val="18"/>
              </w:rPr>
              <w:instrText>HYPERLINK "https://valitsus.ee/strateegia-eesti-2035-arengukavad-ja-planeering/strateegia/materjalid"</w:instrText>
            </w:r>
            <w:r w:rsidR="004865B0" w:rsidRPr="00564C61">
              <w:rPr>
                <w:sz w:val="18"/>
                <w:szCs w:val="18"/>
              </w:rPr>
            </w:r>
            <w:r w:rsidR="004865B0" w:rsidRPr="00564C61">
              <w:rPr>
                <w:sz w:val="18"/>
                <w:szCs w:val="18"/>
              </w:rPr>
              <w:fldChar w:fldCharType="separate"/>
            </w:r>
            <w:del w:id="1116" w:author="Piret Loorand" w:date="2025-07-16T11:07:00Z" w16du:dateUtc="2025-07-16T08:07:00Z">
              <w:r w:rsidR="004865B0" w:rsidRPr="00564C61" w:rsidDel="00564C61">
                <w:rPr>
                  <w:rStyle w:val="Hyperlink"/>
                  <w:rFonts w:eastAsia="Times New Roman"/>
                  <w:noProof/>
                  <w:sz w:val="18"/>
                  <w:szCs w:val="18"/>
                  <w:lang w:val="et-EE"/>
                </w:rPr>
                <w:delText>https://valitsus.ee/strateegia-eesti-2035-arengukavad-ja-planeering/strateegia</w:delText>
              </w:r>
            </w:del>
            <w:ins w:id="1117" w:author="Piret Loorand" w:date="2025-07-16T11:07:00Z" w16du:dateUtc="2025-07-16T08:07:00Z">
              <w:r w:rsidR="00564C61" w:rsidRPr="00564C61">
                <w:rPr>
                  <w:rStyle w:val="Hyperlink"/>
                  <w:rFonts w:eastAsia="Times New Roman"/>
                  <w:noProof/>
                  <w:sz w:val="18"/>
                  <w:szCs w:val="18"/>
                  <w:lang w:val="et-EE"/>
                </w:rPr>
                <w:t>https://valitsus.ee/strateegia-eesti-2035-arengukavad-ja-planeering/strateegia/materjalid</w:t>
              </w:r>
            </w:ins>
            <w:r w:rsidR="004865B0" w:rsidRPr="00564C61">
              <w:rPr>
                <w:sz w:val="18"/>
                <w:szCs w:val="18"/>
              </w:rPr>
              <w:fldChar w:fldCharType="end"/>
            </w:r>
            <w:r w:rsidR="004865B0" w:rsidRPr="00564C61">
              <w:rPr>
                <w:rFonts w:eastAsia="Times New Roman"/>
                <w:noProof/>
                <w:sz w:val="18"/>
                <w:szCs w:val="18"/>
                <w:lang w:val="et-EE"/>
              </w:rPr>
              <w:t>)</w:t>
            </w:r>
          </w:p>
          <w:p w14:paraId="740A5D78" w14:textId="77777777" w:rsidR="00A25DC8" w:rsidRPr="00297D18" w:rsidRDefault="00A25DC8" w:rsidP="00C93A76">
            <w:pPr>
              <w:spacing w:before="0" w:after="0"/>
              <w:rPr>
                <w:rFonts w:eastAsia="Times New Roman"/>
                <w:noProof/>
                <w:sz w:val="18"/>
                <w:szCs w:val="18"/>
                <w:lang w:val="et-EE"/>
              </w:rPr>
            </w:pPr>
          </w:p>
          <w:p w14:paraId="4CB0CB17" w14:textId="2EADDF5A" w:rsidR="00A25DC8" w:rsidRPr="00297D18" w:rsidRDefault="00A25DC8" w:rsidP="00D34746">
            <w:pPr>
              <w:spacing w:before="0" w:after="0"/>
              <w:rPr>
                <w:ins w:id="1118" w:author="Piret Loorand" w:date="2025-07-16T11:08:00Z" w16du:dateUtc="2025-07-16T08:08:00Z"/>
                <w:sz w:val="18"/>
                <w:lang w:val="et-EE"/>
              </w:rPr>
            </w:pPr>
            <w:r w:rsidRPr="00564C61">
              <w:rPr>
                <w:sz w:val="18"/>
                <w:szCs w:val="18"/>
                <w:lang w:val="et-EE"/>
              </w:rPr>
              <w:t>Eesti Vabariigi põhiseadus (</w:t>
            </w:r>
            <w:ins w:id="1119" w:author="Piret Loorand" w:date="2025-07-16T11:08:00Z" w16du:dateUtc="2025-07-16T08:08:00Z">
              <w:r w:rsidR="00564C61" w:rsidRPr="00564C61">
                <w:rPr>
                  <w:rFonts w:eastAsiaTheme="minorHAnsi"/>
                  <w:sz w:val="18"/>
                  <w:szCs w:val="18"/>
                  <w:lang w:eastAsia="en-US"/>
                </w:rPr>
                <w:t>https://www.riigiteataja.ee/akt/111042025002?leiaKehtiv</w:t>
              </w:r>
            </w:ins>
            <w:del w:id="1120" w:author="Piret Loorand" w:date="2025-07-16T11:08:00Z" w16du:dateUtc="2025-07-16T08:08:00Z">
              <w:r w:rsidRPr="00564C61">
                <w:rPr>
                  <w:sz w:val="18"/>
                  <w:szCs w:val="18"/>
                  <w:rPrChange w:id="1121" w:author="Piret Loorand" w:date="2025-07-17T18:39:00Z" w16du:dateUtc="2025-07-17T15:39:00Z">
                    <w:rPr/>
                  </w:rPrChange>
                </w:rPr>
                <w:fldChar w:fldCharType="begin"/>
              </w:r>
            </w:del>
            <w:r>
              <w:instrText>HYPERLINK "https://www.riigiteataja.ee/akt/115052015002" \h</w:instrText>
            </w:r>
            <w:del w:id="1122" w:author="Piret Loorand" w:date="2025-07-16T11:08:00Z" w16du:dateUtc="2025-07-16T08:08:00Z">
              <w:r w:rsidRPr="006F2EDC">
                <w:rPr>
                  <w:sz w:val="18"/>
                  <w:szCs w:val="18"/>
                </w:rPr>
              </w:r>
              <w:r w:rsidRPr="00564C61">
                <w:rPr>
                  <w:sz w:val="18"/>
                  <w:szCs w:val="18"/>
                  <w:rPrChange w:id="1123" w:author="Piret Loorand" w:date="2025-07-17T18:39:00Z" w16du:dateUtc="2025-07-17T15:39:00Z">
                    <w:rPr/>
                  </w:rPrChange>
                </w:rPr>
                <w:fldChar w:fldCharType="separate"/>
              </w:r>
              <w:r w:rsidRPr="00297D18">
                <w:rPr>
                  <w:rStyle w:val="Hyperlink"/>
                  <w:color w:val="0563C1"/>
                  <w:sz w:val="18"/>
                  <w:lang w:val="et-EE"/>
                </w:rPr>
                <w:delText>https://www.riigiteataja.ee/akt/115052015002</w:delText>
              </w:r>
              <w:r w:rsidRPr="00564C61">
                <w:rPr>
                  <w:sz w:val="18"/>
                  <w:szCs w:val="18"/>
                  <w:rPrChange w:id="1124" w:author="Piret Loorand" w:date="2025-07-17T18:39:00Z" w16du:dateUtc="2025-07-17T15:39:00Z">
                    <w:rPr/>
                  </w:rPrChange>
                </w:rPr>
                <w:fldChar w:fldCharType="end"/>
              </w:r>
            </w:del>
            <w:r w:rsidRPr="00297D18">
              <w:rPr>
                <w:sz w:val="18"/>
                <w:lang w:val="et-EE"/>
              </w:rPr>
              <w:t>)</w:t>
            </w:r>
          </w:p>
          <w:p w14:paraId="218BDC5E" w14:textId="77777777" w:rsidR="00564C61" w:rsidRPr="00564C61" w:rsidRDefault="00564C61" w:rsidP="00D34746">
            <w:pPr>
              <w:spacing w:before="0" w:after="0"/>
              <w:rPr>
                <w:ins w:id="1125" w:author="Piret Loorand" w:date="2025-07-16T11:08:00Z" w16du:dateUtc="2025-07-16T08:08:00Z"/>
                <w:sz w:val="18"/>
                <w:szCs w:val="18"/>
                <w:lang w:val="et-EE"/>
              </w:rPr>
            </w:pPr>
          </w:p>
          <w:p w14:paraId="0232CBF4" w14:textId="77777777" w:rsidR="00564C61" w:rsidRPr="00564C61" w:rsidRDefault="00564C61" w:rsidP="00564C61">
            <w:pPr>
              <w:spacing w:before="0" w:after="0"/>
              <w:rPr>
                <w:ins w:id="1126" w:author="Piret Loorand" w:date="2025-07-16T11:08:00Z" w16du:dateUtc="2025-07-16T08:08:00Z"/>
                <w:sz w:val="18"/>
                <w:szCs w:val="18"/>
                <w:lang w:val="et-EE"/>
              </w:rPr>
            </w:pPr>
            <w:ins w:id="1127" w:author="Piret Loorand" w:date="2025-07-16T11:08:00Z" w16du:dateUtc="2025-07-16T08:08:00Z">
              <w:r w:rsidRPr="00564C61">
                <w:rPr>
                  <w:sz w:val="18"/>
                  <w:szCs w:val="18"/>
                  <w:lang w:val="et-EE"/>
                </w:rPr>
                <w:t>Perioodi 2021-2027 Euroopa Liidu ühtekuuluvus- ja siseturvalisuspoliitika fondide rakendamise seadus – ÜSS 2021-2027 (jõustunud 21.03.2022)</w:t>
              </w:r>
            </w:ins>
          </w:p>
          <w:p w14:paraId="73E459D3" w14:textId="71C70B95" w:rsidR="00564C61" w:rsidRPr="00564C61" w:rsidRDefault="00564C61" w:rsidP="00564C61">
            <w:pPr>
              <w:spacing w:before="0" w:after="0"/>
              <w:rPr>
                <w:sz w:val="18"/>
                <w:szCs w:val="18"/>
                <w:lang w:val="et-EE"/>
              </w:rPr>
            </w:pPr>
            <w:ins w:id="1128" w:author="Piret Loorand" w:date="2025-07-16T11:08:00Z" w16du:dateUtc="2025-07-16T08:08:00Z">
              <w:r w:rsidRPr="00564C61">
                <w:rPr>
                  <w:sz w:val="18"/>
                  <w:szCs w:val="18"/>
                  <w:lang w:val="et-EE"/>
                </w:rPr>
                <w:t>(https://www.riigiteataja.ee/akt/130062023056?leiaKehtiv)</w:t>
              </w:r>
            </w:ins>
          </w:p>
          <w:p w14:paraId="44EC040A" w14:textId="77777777" w:rsidR="00D34746" w:rsidRPr="00297D18" w:rsidRDefault="00D34746" w:rsidP="00C93A76">
            <w:pPr>
              <w:spacing w:before="0" w:after="0"/>
              <w:rPr>
                <w:rFonts w:eastAsia="Times New Roman"/>
                <w:noProof/>
                <w:sz w:val="18"/>
                <w:szCs w:val="18"/>
                <w:lang w:val="et-EE"/>
              </w:rPr>
            </w:pPr>
          </w:p>
          <w:p w14:paraId="356C0CFE" w14:textId="304E481D" w:rsidR="00A25DC8" w:rsidRPr="00297D18" w:rsidRDefault="00A25DC8" w:rsidP="00C93A76">
            <w:pPr>
              <w:spacing w:before="0" w:after="0"/>
              <w:rPr>
                <w:sz w:val="18"/>
                <w:szCs w:val="18"/>
                <w:lang w:val="et-EE"/>
              </w:rPr>
            </w:pPr>
            <w:r w:rsidRPr="00564C61">
              <w:rPr>
                <w:sz w:val="18"/>
                <w:szCs w:val="18"/>
                <w:lang w:val="et-EE"/>
              </w:rPr>
              <w:t>Soolise võrdõiguslikkuse seadus (</w:t>
            </w:r>
            <w:ins w:id="1129" w:author="Piret Loorand" w:date="2025-07-16T11:09:00Z" w16du:dateUtc="2025-07-16T08:09:00Z">
              <w:r w:rsidR="00564C61" w:rsidRPr="00564C61">
                <w:rPr>
                  <w:sz w:val="18"/>
                  <w:szCs w:val="18"/>
                </w:rPr>
                <w:t>https://www.riigiteataja.ee/akt/126042013009?leiaKehtiv</w:t>
              </w:r>
            </w:ins>
            <w:del w:id="1130" w:author="Piret Loorand" w:date="2025-07-16T11:09:00Z" w16du:dateUtc="2025-07-16T08:09:00Z">
              <w:r w:rsidRPr="00564C61">
                <w:rPr>
                  <w:sz w:val="18"/>
                  <w:szCs w:val="18"/>
                  <w:rPrChange w:id="1131" w:author="Piret Loorand" w:date="2025-07-17T18:39:00Z" w16du:dateUtc="2025-07-17T15:39:00Z">
                    <w:rPr/>
                  </w:rPrChange>
                </w:rPr>
                <w:fldChar w:fldCharType="begin"/>
              </w:r>
            </w:del>
            <w:r>
              <w:instrText>HYPERLINK "https://www.riigiteataja.ee/akt/126042013009" \h</w:instrText>
            </w:r>
            <w:del w:id="1132" w:author="Piret Loorand" w:date="2025-07-16T11:09:00Z" w16du:dateUtc="2025-07-16T08:09:00Z">
              <w:r w:rsidRPr="006F2EDC">
                <w:rPr>
                  <w:sz w:val="18"/>
                  <w:szCs w:val="18"/>
                </w:rPr>
              </w:r>
              <w:r w:rsidRPr="00564C61">
                <w:rPr>
                  <w:sz w:val="18"/>
                  <w:szCs w:val="18"/>
                  <w:rPrChange w:id="1133" w:author="Piret Loorand" w:date="2025-07-17T18:39:00Z" w16du:dateUtc="2025-07-17T15:39:00Z">
                    <w:rPr/>
                  </w:rPrChange>
                </w:rPr>
                <w:fldChar w:fldCharType="separate"/>
              </w:r>
              <w:r w:rsidRPr="00297D18">
                <w:rPr>
                  <w:rStyle w:val="Hyperlink"/>
                  <w:sz w:val="18"/>
                  <w:lang w:val="et-EE"/>
                </w:rPr>
                <w:delText>https://www.riigiteataja.ee/akt/126042013009</w:delText>
              </w:r>
              <w:r w:rsidRPr="00564C61">
                <w:rPr>
                  <w:sz w:val="18"/>
                  <w:szCs w:val="18"/>
                  <w:rPrChange w:id="1134" w:author="Piret Loorand" w:date="2025-07-17T18:39:00Z" w16du:dateUtc="2025-07-17T15:39:00Z">
                    <w:rPr/>
                  </w:rPrChange>
                </w:rPr>
                <w:fldChar w:fldCharType="end"/>
              </w:r>
            </w:del>
            <w:r w:rsidRPr="00297D18">
              <w:rPr>
                <w:sz w:val="18"/>
                <w:lang w:val="et-EE"/>
              </w:rPr>
              <w:t>)</w:t>
            </w:r>
          </w:p>
          <w:p w14:paraId="0D3B4BBC" w14:textId="77777777" w:rsidR="00A25DC8" w:rsidRPr="00297D18" w:rsidRDefault="00A25DC8" w:rsidP="00C93A76">
            <w:pPr>
              <w:spacing w:before="0" w:after="0"/>
              <w:rPr>
                <w:sz w:val="18"/>
                <w:szCs w:val="18"/>
                <w:lang w:val="et-EE"/>
              </w:rPr>
            </w:pPr>
          </w:p>
          <w:p w14:paraId="36D52E82" w14:textId="025DC889" w:rsidR="00A25DC8" w:rsidRPr="00297D18" w:rsidRDefault="00A25DC8" w:rsidP="00D34746">
            <w:pPr>
              <w:spacing w:before="0" w:after="0"/>
              <w:rPr>
                <w:sz w:val="18"/>
                <w:lang w:val="et-EE"/>
              </w:rPr>
            </w:pPr>
            <w:r w:rsidRPr="00564C61">
              <w:rPr>
                <w:sz w:val="18"/>
                <w:szCs w:val="18"/>
                <w:lang w:val="et-EE"/>
              </w:rPr>
              <w:t>Võrdse kohtlemise seadus (</w:t>
            </w:r>
            <w:r w:rsidR="00564C61" w:rsidRPr="00564C61">
              <w:rPr>
                <w:rFonts w:eastAsiaTheme="minorHAnsi"/>
                <w:sz w:val="18"/>
                <w:szCs w:val="18"/>
                <w:lang w:eastAsia="en-US"/>
              </w:rPr>
              <w:fldChar w:fldCharType="begin"/>
            </w:r>
            <w:r w:rsidR="00564C61" w:rsidRPr="00564C61">
              <w:rPr>
                <w:rFonts w:eastAsiaTheme="minorHAnsi"/>
                <w:sz w:val="18"/>
                <w:szCs w:val="18"/>
                <w:lang w:eastAsia="en-US"/>
              </w:rPr>
              <w:instrText>HYPERLINK "https://www.riigiteataja.ee/akt/106072012022?leiaKehtiv" \o "https://www.riigiteataja.ee/akt/106072012022?leiaKehtiv"</w:instrText>
            </w:r>
            <w:r w:rsidR="00564C61" w:rsidRPr="00564C61">
              <w:rPr>
                <w:rFonts w:eastAsiaTheme="minorHAnsi"/>
                <w:sz w:val="18"/>
                <w:szCs w:val="18"/>
                <w:lang w:eastAsia="en-US"/>
              </w:rPr>
            </w:r>
            <w:r w:rsidR="00564C61" w:rsidRPr="00564C61">
              <w:rPr>
                <w:rFonts w:eastAsiaTheme="minorHAnsi"/>
                <w:sz w:val="18"/>
                <w:szCs w:val="18"/>
                <w:lang w:eastAsia="en-US"/>
              </w:rPr>
              <w:fldChar w:fldCharType="separate"/>
            </w:r>
            <w:ins w:id="1135" w:author="Piret Loorand" w:date="2025-07-16T11:10:00Z" w16du:dateUtc="2025-07-16T08:10:00Z">
              <w:r w:rsidR="00564C61" w:rsidRPr="00564C61">
                <w:rPr>
                  <w:rFonts w:eastAsiaTheme="minorHAnsi"/>
                  <w:color w:val="0000FF"/>
                  <w:sz w:val="18"/>
                  <w:szCs w:val="18"/>
                  <w:u w:val="single"/>
                  <w:lang w:val="et-EE" w:eastAsia="en-US"/>
                </w:rPr>
                <w:t>https://www.riigiteataja.ee/akt/106072012022?leiaKehtiv</w:t>
              </w:r>
              <w:r w:rsidR="00564C61" w:rsidRPr="00564C61">
                <w:rPr>
                  <w:rFonts w:eastAsiaTheme="minorHAnsi"/>
                  <w:sz w:val="18"/>
                  <w:szCs w:val="18"/>
                  <w:lang w:eastAsia="en-US"/>
                </w:rPr>
                <w:fldChar w:fldCharType="end"/>
              </w:r>
            </w:ins>
            <w:r w:rsidRPr="00564C61">
              <w:rPr>
                <w:sz w:val="18"/>
                <w:szCs w:val="18"/>
                <w:lang w:val="et-EE"/>
              </w:rPr>
              <w:t>)</w:t>
            </w:r>
          </w:p>
          <w:p w14:paraId="67C5F886" w14:textId="77777777" w:rsidR="00D34746" w:rsidRPr="00297D18" w:rsidRDefault="00D34746" w:rsidP="00C93A76">
            <w:pPr>
              <w:spacing w:before="0" w:after="0"/>
              <w:rPr>
                <w:sz w:val="18"/>
                <w:szCs w:val="18"/>
                <w:lang w:val="et-EE"/>
              </w:rPr>
            </w:pPr>
          </w:p>
          <w:p w14:paraId="045EC161" w14:textId="6E975733" w:rsidR="00A25DC8" w:rsidRPr="00297D18" w:rsidRDefault="00A25DC8" w:rsidP="00D34746">
            <w:pPr>
              <w:spacing w:before="0" w:after="0"/>
              <w:rPr>
                <w:sz w:val="18"/>
                <w:lang w:val="et-EE"/>
              </w:rPr>
            </w:pPr>
            <w:r w:rsidRPr="00297D18">
              <w:rPr>
                <w:sz w:val="18"/>
                <w:lang w:val="et-EE"/>
              </w:rPr>
              <w:t>Õiguskantsler</w:t>
            </w:r>
            <w:r w:rsidR="00A101DE" w:rsidRPr="00297D18">
              <w:rPr>
                <w:sz w:val="18"/>
                <w:szCs w:val="18"/>
                <w:lang w:val="et-EE"/>
              </w:rPr>
              <w:t xml:space="preserve"> </w:t>
            </w:r>
            <w:r w:rsidR="00342329" w:rsidRPr="00297D18">
              <w:rPr>
                <w:sz w:val="18"/>
                <w:lang w:val="et-EE"/>
              </w:rPr>
              <w:t>(</w:t>
            </w:r>
            <w:r>
              <w:fldChar w:fldCharType="begin"/>
            </w:r>
            <w:r>
              <w:instrText>HYPERLINK "https://www.oiguskantsler.ee/et"</w:instrText>
            </w:r>
            <w:r>
              <w:fldChar w:fldCharType="separate"/>
            </w:r>
            <w:r w:rsidRPr="00297D18">
              <w:rPr>
                <w:rStyle w:val="Hyperlink"/>
                <w:sz w:val="18"/>
                <w:lang w:val="et-EE"/>
              </w:rPr>
              <w:t>https://www.oiguskantsler.ee/et</w:t>
            </w:r>
            <w:r>
              <w:fldChar w:fldCharType="end"/>
            </w:r>
            <w:r w:rsidRPr="00297D18">
              <w:rPr>
                <w:sz w:val="18"/>
                <w:lang w:val="et-EE"/>
              </w:rPr>
              <w:t>)</w:t>
            </w:r>
          </w:p>
          <w:p w14:paraId="08F4F450" w14:textId="77777777" w:rsidR="00D34746" w:rsidRPr="00297D18" w:rsidRDefault="00D34746" w:rsidP="00C93A76">
            <w:pPr>
              <w:spacing w:before="0" w:after="0"/>
              <w:rPr>
                <w:sz w:val="18"/>
                <w:lang w:val="et-EE"/>
              </w:rPr>
            </w:pPr>
          </w:p>
          <w:p w14:paraId="5F64C3D5" w14:textId="49F2B7D0" w:rsidR="00A25DC8" w:rsidRPr="00564C61" w:rsidRDefault="00A25DC8" w:rsidP="00C93A76">
            <w:pPr>
              <w:spacing w:before="0" w:after="0"/>
              <w:rPr>
                <w:ins w:id="1136" w:author="Piret Loorand" w:date="2025-07-16T11:10:00Z" w16du:dateUtc="2025-07-16T08:10:00Z"/>
                <w:sz w:val="18"/>
                <w:szCs w:val="18"/>
                <w:lang w:val="et-EE"/>
              </w:rPr>
            </w:pPr>
            <w:r w:rsidRPr="00564C61">
              <w:rPr>
                <w:sz w:val="18"/>
                <w:szCs w:val="18"/>
                <w:lang w:val="et-EE"/>
              </w:rPr>
              <w:lastRenderedPageBreak/>
              <w:t>Lasteombudsman</w:t>
            </w:r>
            <w:r w:rsidR="00A101DE" w:rsidRPr="00564C61">
              <w:rPr>
                <w:sz w:val="18"/>
                <w:szCs w:val="18"/>
                <w:lang w:val="et-EE"/>
              </w:rPr>
              <w:t xml:space="preserve"> </w:t>
            </w:r>
            <w:r w:rsidR="00342329" w:rsidRPr="00564C61">
              <w:rPr>
                <w:sz w:val="18"/>
                <w:szCs w:val="18"/>
                <w:lang w:val="et-EE"/>
              </w:rPr>
              <w:t>(</w:t>
            </w:r>
            <w:r w:rsidR="00564C61" w:rsidRPr="00564C61">
              <w:rPr>
                <w:rFonts w:eastAsiaTheme="minorHAnsi"/>
                <w:sz w:val="18"/>
                <w:szCs w:val="18"/>
                <w:lang w:eastAsia="en-US"/>
              </w:rPr>
              <w:fldChar w:fldCharType="begin"/>
            </w:r>
            <w:r w:rsidR="00564C61" w:rsidRPr="00564C61">
              <w:rPr>
                <w:rFonts w:eastAsiaTheme="minorHAnsi"/>
                <w:sz w:val="18"/>
                <w:szCs w:val="18"/>
                <w:lang w:eastAsia="en-US"/>
              </w:rPr>
              <w:instrText>HYPERLINK "https://www.oiguskantsler.ee/et/laste-ja-noorte-%C3%B5igused"</w:instrText>
            </w:r>
            <w:r w:rsidR="00564C61" w:rsidRPr="00564C61">
              <w:rPr>
                <w:rFonts w:eastAsiaTheme="minorHAnsi"/>
                <w:sz w:val="18"/>
                <w:szCs w:val="18"/>
                <w:lang w:eastAsia="en-US"/>
              </w:rPr>
            </w:r>
            <w:r w:rsidR="00564C61" w:rsidRPr="00564C61">
              <w:rPr>
                <w:rFonts w:eastAsiaTheme="minorHAnsi"/>
                <w:sz w:val="18"/>
                <w:szCs w:val="18"/>
                <w:lang w:eastAsia="en-US"/>
              </w:rPr>
              <w:fldChar w:fldCharType="separate"/>
            </w:r>
            <w:ins w:id="1137" w:author="Piret Loorand" w:date="2025-07-16T11:10:00Z" w16du:dateUtc="2025-07-16T08:10:00Z">
              <w:r w:rsidR="00564C61" w:rsidRPr="00564C61">
                <w:rPr>
                  <w:rFonts w:eastAsiaTheme="minorHAnsi"/>
                  <w:color w:val="0000FF"/>
                  <w:sz w:val="18"/>
                  <w:szCs w:val="18"/>
                  <w:u w:val="single"/>
                  <w:lang w:val="et-EE" w:eastAsia="en-US"/>
                </w:rPr>
                <w:t>https://www.oiguskantsler.ee/et/laste-ja-noorte-%C3%B5igused</w:t>
              </w:r>
              <w:r w:rsidR="00564C61" w:rsidRPr="00564C61">
                <w:rPr>
                  <w:rFonts w:eastAsiaTheme="minorHAnsi"/>
                  <w:sz w:val="18"/>
                  <w:szCs w:val="18"/>
                  <w:lang w:eastAsia="en-US"/>
                </w:rPr>
                <w:fldChar w:fldCharType="end"/>
              </w:r>
            </w:ins>
            <w:r w:rsidR="00342329" w:rsidRPr="00564C61">
              <w:rPr>
                <w:sz w:val="18"/>
                <w:szCs w:val="18"/>
                <w:lang w:val="et-EE"/>
              </w:rPr>
              <w:t>)</w:t>
            </w:r>
          </w:p>
          <w:p w14:paraId="1101095E" w14:textId="77777777" w:rsidR="00564C61" w:rsidRPr="00564C61" w:rsidRDefault="00564C61" w:rsidP="00C93A76">
            <w:pPr>
              <w:spacing w:before="0" w:after="0"/>
              <w:rPr>
                <w:ins w:id="1138" w:author="Piret Loorand" w:date="2025-07-16T11:10:00Z" w16du:dateUtc="2025-07-16T08:10:00Z"/>
                <w:sz w:val="18"/>
                <w:szCs w:val="18"/>
              </w:rPr>
            </w:pPr>
          </w:p>
          <w:p w14:paraId="48B16A6D" w14:textId="55C5EB69" w:rsidR="00564C61" w:rsidRPr="00564C61" w:rsidRDefault="00564C61" w:rsidP="00C93A76">
            <w:pPr>
              <w:spacing w:before="0" w:after="0"/>
              <w:rPr>
                <w:rStyle w:val="Hyperlink"/>
                <w:color w:val="0563C1"/>
                <w:sz w:val="18"/>
                <w:szCs w:val="18"/>
                <w:lang w:val="et-EE"/>
              </w:rPr>
            </w:pPr>
            <w:ins w:id="1139" w:author="Piret Loorand" w:date="2025-07-16T11:10:00Z" w16du:dateUtc="2025-07-16T08:10:00Z">
              <w:r w:rsidRPr="00564C61">
                <w:rPr>
                  <w:rStyle w:val="Hyperlink"/>
                  <w:color w:val="0563C1"/>
                  <w:sz w:val="18"/>
                  <w:szCs w:val="18"/>
                  <w:lang w:val="et-EE"/>
                </w:rPr>
                <w:t>Seirekomisjoni kooseis ja liikmed https://siseministeerium.ee/seirekomisjon</w:t>
              </w:r>
            </w:ins>
          </w:p>
          <w:p w14:paraId="37B9BCAA" w14:textId="77777777" w:rsidR="00A25DC8" w:rsidRPr="00297D18" w:rsidRDefault="00A25DC8" w:rsidP="0068755C">
            <w:pPr>
              <w:spacing w:before="0" w:after="80"/>
              <w:rPr>
                <w:sz w:val="18"/>
                <w:lang w:val="et-EE"/>
              </w:rPr>
            </w:pPr>
          </w:p>
        </w:tc>
        <w:tc>
          <w:tcPr>
            <w:tcW w:w="5516" w:type="dxa"/>
          </w:tcPr>
          <w:p w14:paraId="42169D8F" w14:textId="7EEDD958" w:rsidR="001E065C" w:rsidRPr="00564C61" w:rsidRDefault="00A25DC8" w:rsidP="001E065C">
            <w:pPr>
              <w:spacing w:after="80"/>
              <w:rPr>
                <w:ins w:id="1140" w:author="Piret Loorand" w:date="2025-07-16T11:02:00Z" w16du:dateUtc="2025-07-16T08:02:00Z"/>
                <w:rFonts w:eastAsia="Cambria"/>
                <w:sz w:val="18"/>
                <w:szCs w:val="18"/>
                <w:lang w:val="et-EE"/>
              </w:rPr>
            </w:pPr>
            <w:r w:rsidRPr="00297D18">
              <w:rPr>
                <w:rFonts w:eastAsia="Cambria"/>
                <w:sz w:val="18"/>
                <w:szCs w:val="18"/>
                <w:lang w:val="et-EE"/>
              </w:rPr>
              <w:lastRenderedPageBreak/>
              <w:t xml:space="preserve">1. Eestis on riigisisese õiguse ja rahvusvaheliste lepingute kaudu loodud mehhanism inimõiguste, sh </w:t>
            </w:r>
            <w:ins w:id="1141" w:author="Piret Loorand" w:date="2025-07-16T11:02:00Z" w16du:dateUtc="2025-07-16T08:02:00Z">
              <w:r w:rsidR="001E065C" w:rsidRPr="00564C61">
                <w:rPr>
                  <w:rFonts w:eastAsia="Cambria"/>
                  <w:sz w:val="18"/>
                  <w:szCs w:val="18"/>
                  <w:lang w:val="et-EE"/>
                </w:rPr>
                <w:t>jaotis I (väärikus, § 1-5) EV põhiseadus (PS) § 10, 17, 18, 20, 29. Jaotis II (vabadused, § 6-19) PS § 20, 26, 27, 29, 31, 32, 36-38, 40, 41, 43, 47, Isikuandmete kaitse seaduse ja Välismaalasele rahvusvahelise kaitse andmise seadusega. Jaotis III (võrdsus, § 20-26) PS § 12 ja 28, võrdse kohtlemise seaduse, soolise võrdõiguslikkuse seadusega. Jaotis IV (solidaarsus, § 27-38), PS § 27-29, Töölepinguseadus. Jaotis V (kodanike õigused, §39-46), PS § 3, 12, 34, 44, 46, Haldusmenetluse seadus.</w:t>
              </w:r>
            </w:ins>
          </w:p>
          <w:p w14:paraId="78A75F19" w14:textId="77777777" w:rsidR="001E065C" w:rsidRPr="00564C61" w:rsidRDefault="001E065C" w:rsidP="001E065C">
            <w:pPr>
              <w:spacing w:after="80"/>
              <w:rPr>
                <w:ins w:id="1142" w:author="Piret Loorand" w:date="2025-07-16T11:02:00Z" w16du:dateUtc="2025-07-16T08:02:00Z"/>
                <w:rFonts w:eastAsia="Cambria"/>
                <w:sz w:val="18"/>
                <w:szCs w:val="18"/>
                <w:lang w:val="et-EE"/>
              </w:rPr>
            </w:pPr>
            <w:ins w:id="1143" w:author="Piret Loorand" w:date="2025-07-16T11:02:00Z" w16du:dateUtc="2025-07-16T08:02:00Z">
              <w:r w:rsidRPr="00564C61">
                <w:rPr>
                  <w:rFonts w:eastAsia="Cambria"/>
                  <w:sz w:val="18"/>
                  <w:szCs w:val="18"/>
                  <w:lang w:val="et-EE"/>
                </w:rPr>
                <w:t xml:space="preserve">ÜSS 2021-2027 § 7 (3) järgi rakendusasutus koordineerib ja seirab keskselt oma valdkonnas toetustega strateegia „Eesti 2035“ aluspõhimõtete hoidmisele (sh harta väärtused) ja sihtide saavutamisele kaasaaitamist. Hartaga kooskõla nõue on läbivates projektivalikukriteeriumides. </w:t>
              </w:r>
            </w:ins>
          </w:p>
          <w:p w14:paraId="6B878A04" w14:textId="47F82E5A" w:rsidR="00A25DC8" w:rsidRPr="00564C61" w:rsidRDefault="001E065C" w:rsidP="0068755C">
            <w:pPr>
              <w:spacing w:after="80"/>
              <w:rPr>
                <w:del w:id="1144" w:author="Piret Loorand" w:date="2025-07-16T11:02:00Z" w16du:dateUtc="2025-07-16T08:02:00Z"/>
                <w:sz w:val="18"/>
                <w:szCs w:val="18"/>
                <w:lang w:val="et-EE"/>
                <w:rPrChange w:id="1145" w:author="Piret Loorand" w:date="2025-07-17T18:39:00Z" w16du:dateUtc="2025-07-17T15:39:00Z">
                  <w:rPr>
                    <w:del w:id="1146" w:author="Piret Loorand" w:date="2025-07-16T11:02:00Z" w16du:dateUtc="2025-07-16T08:02:00Z"/>
                    <w:lang w:val="et-EE"/>
                  </w:rPr>
                </w:rPrChange>
              </w:rPr>
            </w:pPr>
            <w:ins w:id="1147" w:author="Piret Loorand" w:date="2025-07-16T11:02:00Z" w16du:dateUtc="2025-07-16T08:02:00Z">
              <w:r w:rsidRPr="00564C61">
                <w:rPr>
                  <w:rFonts w:eastAsia="Cambria"/>
                  <w:sz w:val="18"/>
                  <w:szCs w:val="18"/>
                  <w:lang w:val="et-EE"/>
                </w:rPr>
                <w:t>Korraldusasutus ja võrdõiguslikkuse kompetentsikeskus tagavad koolitused EL põhiõiguste harta nõuetega arvestamiseks.</w:t>
              </w:r>
            </w:ins>
            <w:del w:id="1148" w:author="Piret Loorand" w:date="2025-07-16T11:02:00Z" w16du:dateUtc="2025-07-16T08:02:00Z">
              <w:r w:rsidR="00A25DC8" w:rsidRPr="00564C61" w:rsidDel="001E065C">
                <w:rPr>
                  <w:rFonts w:eastAsia="Cambria"/>
                  <w:sz w:val="18"/>
                  <w:szCs w:val="18"/>
                  <w:lang w:val="et-EE"/>
                </w:rPr>
                <w:delText>EL</w:delText>
              </w:r>
              <w:r w:rsidR="00D34746" w:rsidRPr="00564C61" w:rsidDel="001E065C">
                <w:rPr>
                  <w:rFonts w:eastAsia="Cambria"/>
                  <w:sz w:val="18"/>
                  <w:szCs w:val="18"/>
                  <w:lang w:val="et-EE"/>
                </w:rPr>
                <w:delText>i</w:delText>
              </w:r>
              <w:r w:rsidR="00A25DC8" w:rsidRPr="00564C61" w:rsidDel="001E065C">
                <w:rPr>
                  <w:rFonts w:eastAsia="Cambria"/>
                  <w:sz w:val="18"/>
                  <w:szCs w:val="18"/>
                  <w:lang w:val="et-EE"/>
                </w:rPr>
                <w:delText xml:space="preserve"> põhiõiguste harta järgimiseks.</w:delText>
              </w:r>
            </w:del>
          </w:p>
          <w:p w14:paraId="49C6A780" w14:textId="395E3AA7" w:rsidR="00A25DC8" w:rsidRPr="00564C61" w:rsidRDefault="00A25DC8" w:rsidP="0068755C">
            <w:pPr>
              <w:spacing w:after="80"/>
              <w:rPr>
                <w:del w:id="1149" w:author="Piret Loorand" w:date="2025-07-16T11:02:00Z" w16du:dateUtc="2025-07-16T08:02:00Z"/>
                <w:sz w:val="18"/>
                <w:szCs w:val="18"/>
                <w:lang w:val="et-EE"/>
                <w:rPrChange w:id="1150" w:author="Piret Loorand" w:date="2025-07-17T18:39:00Z" w16du:dateUtc="2025-07-17T15:39:00Z">
                  <w:rPr>
                    <w:del w:id="1151" w:author="Piret Loorand" w:date="2025-07-16T11:02:00Z" w16du:dateUtc="2025-07-16T08:02:00Z"/>
                    <w:lang w:val="et-EE"/>
                  </w:rPr>
                </w:rPrChange>
              </w:rPr>
            </w:pPr>
            <w:del w:id="1152" w:author="Piret Loorand" w:date="2025-07-16T11:02:00Z" w16du:dateUtc="2025-07-16T08:02:00Z">
              <w:r w:rsidRPr="00297D18">
                <w:rPr>
                  <w:rFonts w:eastAsia="Cambria"/>
                  <w:sz w:val="18"/>
                  <w:szCs w:val="18"/>
                  <w:lang w:val="et-EE"/>
                </w:rPr>
                <w:delText xml:space="preserve">Rakenduskava vastavus ja rakendamine ELi </w:delText>
              </w:r>
              <w:r w:rsidR="00960CF8" w:rsidRPr="00297D18">
                <w:rPr>
                  <w:rFonts w:eastAsia="Cambria"/>
                  <w:sz w:val="18"/>
                  <w:szCs w:val="18"/>
                  <w:lang w:val="et-EE"/>
                </w:rPr>
                <w:delText xml:space="preserve">põhiõiguste </w:delText>
              </w:r>
              <w:r w:rsidRPr="00297D18">
                <w:rPr>
                  <w:rFonts w:eastAsia="Cambria"/>
                  <w:sz w:val="18"/>
                  <w:szCs w:val="18"/>
                  <w:lang w:val="et-EE"/>
                </w:rPr>
                <w:delText>harta sätete kohaselt on tagatud harta põhimõtete lõimimise kaudu strateegia „Eesti 2035“ aluspõhimõtetesse ja sihtidesse, arengukavadesse, projektide valikukriteeriumidesse ja toetuse andm</w:delText>
              </w:r>
              <w:r w:rsidR="004865B0" w:rsidRPr="00297D18">
                <w:rPr>
                  <w:rFonts w:eastAsia="Cambria"/>
                  <w:sz w:val="18"/>
                  <w:szCs w:val="18"/>
                  <w:lang w:val="et-EE"/>
                </w:rPr>
                <w:delText>i</w:delText>
              </w:r>
              <w:r w:rsidRPr="00297D18">
                <w:rPr>
                  <w:rFonts w:eastAsia="Cambria"/>
                  <w:sz w:val="18"/>
                  <w:szCs w:val="18"/>
                  <w:lang w:val="et-EE"/>
                </w:rPr>
                <w:delText>se tingimustesse. Põhiõiguste kaitsmisega seotud institutsioonid</w:delText>
              </w:r>
              <w:r w:rsidR="004865B0" w:rsidRPr="00297D18">
                <w:rPr>
                  <w:rFonts w:eastAsia="Cambria"/>
                  <w:sz w:val="18"/>
                  <w:szCs w:val="18"/>
                  <w:lang w:val="et-EE"/>
                </w:rPr>
                <w:delText xml:space="preserve">, </w:delText>
              </w:r>
              <w:r w:rsidRPr="00297D18">
                <w:rPr>
                  <w:rFonts w:eastAsia="Cambria"/>
                  <w:sz w:val="18"/>
                  <w:szCs w:val="18"/>
                  <w:lang w:val="et-EE"/>
                </w:rPr>
                <w:delText>sh soolise võrdõiguslikkuse volinik, on seirekomisjoni liikmed</w:delText>
              </w:r>
              <w:r w:rsidR="00C37701" w:rsidRPr="00297D18">
                <w:rPr>
                  <w:rFonts w:eastAsia="Cambria"/>
                  <w:sz w:val="18"/>
                  <w:szCs w:val="18"/>
                  <w:lang w:val="et-EE"/>
                </w:rPr>
                <w:delText xml:space="preserve"> ning</w:delText>
              </w:r>
              <w:r w:rsidRPr="00297D18">
                <w:rPr>
                  <w:rFonts w:eastAsia="Cambria"/>
                  <w:sz w:val="18"/>
                  <w:szCs w:val="18"/>
                  <w:lang w:val="et-EE"/>
                </w:rPr>
                <w:delText xml:space="preserve"> kaasatud strateegiate ja õigusaktide koostamisse. Rakendamisel tagatakse taotlejatele ja toetusesaajatele tugi ELi </w:delText>
              </w:r>
              <w:r w:rsidR="00960CF8" w:rsidRPr="00297D18">
                <w:rPr>
                  <w:rFonts w:eastAsia="Cambria"/>
                  <w:sz w:val="18"/>
                  <w:szCs w:val="18"/>
                  <w:lang w:val="et-EE"/>
                </w:rPr>
                <w:delText xml:space="preserve">põhiõiguste </w:delText>
              </w:r>
              <w:r w:rsidRPr="00297D18">
                <w:rPr>
                  <w:rFonts w:eastAsia="Cambria"/>
                  <w:sz w:val="18"/>
                  <w:szCs w:val="18"/>
                  <w:lang w:val="et-EE"/>
                </w:rPr>
                <w:delText xml:space="preserve">harta põhimõtetega arvestamiseks. Sotsiaalministeerium </w:delText>
              </w:r>
              <w:r w:rsidR="00E53661" w:rsidRPr="00297D18">
                <w:rPr>
                  <w:rFonts w:eastAsia="Cambria"/>
                  <w:sz w:val="18"/>
                  <w:szCs w:val="18"/>
                  <w:lang w:val="et-EE"/>
                </w:rPr>
                <w:delText xml:space="preserve">annab </w:delText>
              </w:r>
              <w:r w:rsidRPr="00297D18">
                <w:rPr>
                  <w:rFonts w:eastAsia="Cambria"/>
                  <w:sz w:val="18"/>
                  <w:szCs w:val="18"/>
                  <w:lang w:val="et-EE"/>
                </w:rPr>
                <w:delText>nõu soolõime, mittediskrimineerimise ja erivajadustega inimeste ligipääsetavuse</w:delText>
              </w:r>
              <w:r w:rsidR="00E53661" w:rsidRPr="00297D18">
                <w:rPr>
                  <w:rFonts w:eastAsia="Cambria"/>
                  <w:sz w:val="18"/>
                  <w:szCs w:val="18"/>
                  <w:lang w:val="et-EE"/>
                </w:rPr>
                <w:delText xml:space="preserve"> kohta</w:delText>
              </w:r>
              <w:r w:rsidRPr="00297D18">
                <w:rPr>
                  <w:rFonts w:eastAsia="Cambria"/>
                  <w:sz w:val="18"/>
                  <w:szCs w:val="18"/>
                  <w:lang w:val="et-EE"/>
                </w:rPr>
                <w:delText xml:space="preserve"> projektide kavandamis-, rakendamis-, seire- ja hindamisprotsessis (ELi </w:delText>
              </w:r>
              <w:r w:rsidR="00674A46" w:rsidRPr="00297D18">
                <w:rPr>
                  <w:rFonts w:eastAsia="Cambria"/>
                  <w:sz w:val="18"/>
                  <w:szCs w:val="18"/>
                  <w:lang w:val="et-EE"/>
                </w:rPr>
                <w:delText xml:space="preserve">põhiõiguste </w:delText>
              </w:r>
              <w:r w:rsidRPr="00297D18">
                <w:rPr>
                  <w:rFonts w:eastAsia="Cambria"/>
                  <w:sz w:val="18"/>
                  <w:szCs w:val="18"/>
                  <w:lang w:val="et-EE"/>
                </w:rPr>
                <w:delText>harta artiklid 21, 23, 25 ja 26) ning kooskõlastab toetuse andmise tingimusi. Iga ministeerium vastutab inimõiguste kaitsmise ja edendamise eest oma haldusalas.</w:delText>
              </w:r>
            </w:del>
          </w:p>
          <w:p w14:paraId="6514B0A4" w14:textId="6CC28E46" w:rsidR="00A25DC8" w:rsidRPr="00297D18" w:rsidRDefault="00A25DC8" w:rsidP="0068755C">
            <w:pPr>
              <w:spacing w:before="0" w:after="80"/>
              <w:rPr>
                <w:sz w:val="18"/>
                <w:lang w:val="et-EE"/>
              </w:rPr>
            </w:pPr>
            <w:r w:rsidRPr="00297D18">
              <w:rPr>
                <w:sz w:val="18"/>
                <w:lang w:val="et-EE"/>
              </w:rPr>
              <w:t xml:space="preserve">2. Seirekomisjoni kuuluvad partnerid, kes jälgivad harta täitmist </w:t>
            </w:r>
            <w:r w:rsidR="00C37701" w:rsidRPr="00297D18">
              <w:rPr>
                <w:sz w:val="18"/>
                <w:lang w:val="et-EE"/>
              </w:rPr>
              <w:t xml:space="preserve">ning </w:t>
            </w:r>
            <w:r w:rsidRPr="00297D18">
              <w:rPr>
                <w:sz w:val="18"/>
                <w:lang w:val="et-EE"/>
              </w:rPr>
              <w:t>kelle ülesan</w:t>
            </w:r>
            <w:r w:rsidR="00C37701" w:rsidRPr="00297D18">
              <w:rPr>
                <w:sz w:val="18"/>
                <w:lang w:val="et-EE"/>
              </w:rPr>
              <w:t>ne</w:t>
            </w:r>
            <w:r w:rsidRPr="00297D18">
              <w:rPr>
                <w:sz w:val="18"/>
                <w:lang w:val="et-EE"/>
              </w:rPr>
              <w:t xml:space="preserve"> on esitada oma valdkonna konsolideeritud visioon ja vajaduse</w:t>
            </w:r>
            <w:r w:rsidR="00C37701" w:rsidRPr="00297D18">
              <w:rPr>
                <w:sz w:val="18"/>
                <w:lang w:val="et-EE"/>
              </w:rPr>
              <w:t xml:space="preserve"> korra</w:t>
            </w:r>
            <w:r w:rsidRPr="00297D18">
              <w:rPr>
                <w:sz w:val="18"/>
                <w:lang w:val="et-EE"/>
              </w:rPr>
              <w:t>l probleemid seirekomisjonile (nt soolise võrdõiguslikkuse ja võrdse kohtlemise volinik, Eesti Puuetega Inimeste Koda</w:t>
            </w:r>
            <w:r w:rsidR="00C37701" w:rsidRPr="00297D18">
              <w:rPr>
                <w:sz w:val="18"/>
                <w:lang w:val="et-EE"/>
              </w:rPr>
              <w:t xml:space="preserve"> ning</w:t>
            </w:r>
            <w:r w:rsidRPr="00297D18">
              <w:rPr>
                <w:sz w:val="18"/>
                <w:lang w:val="et-EE"/>
              </w:rPr>
              <w:t xml:space="preserve"> </w:t>
            </w:r>
            <w:r w:rsidR="00C37701" w:rsidRPr="00297D18">
              <w:rPr>
                <w:sz w:val="18"/>
                <w:lang w:val="et-EE"/>
              </w:rPr>
              <w:t>õ</w:t>
            </w:r>
            <w:r w:rsidRPr="00297D18">
              <w:rPr>
                <w:sz w:val="18"/>
                <w:lang w:val="et-EE"/>
              </w:rPr>
              <w:t>iguskantsler).</w:t>
            </w:r>
            <w:ins w:id="1153" w:author="Piret Loorand" w:date="2025-07-16T11:02:00Z" w16du:dateUtc="2025-07-16T08:02:00Z">
              <w:r w:rsidR="001E065C" w:rsidRPr="00564C61">
                <w:rPr>
                  <w:sz w:val="18"/>
                  <w:szCs w:val="18"/>
                  <w:lang w:val="et-EE"/>
                </w:rPr>
                <w:t xml:space="preserve"> Seirekomisjoni päevakorda lisatakse punkt harta täitmist jälgiva partneri ettepanekul.</w:t>
              </w:r>
            </w:ins>
          </w:p>
          <w:p w14:paraId="65C966EE" w14:textId="0CA139B0" w:rsidR="00A25DC8" w:rsidRPr="00297D18" w:rsidRDefault="00A25DC8" w:rsidP="0068755C">
            <w:pPr>
              <w:spacing w:before="0" w:after="80"/>
              <w:rPr>
                <w:sz w:val="18"/>
                <w:lang w:val="et-EE"/>
              </w:rPr>
            </w:pPr>
            <w:r w:rsidRPr="00297D18">
              <w:rPr>
                <w:sz w:val="18"/>
                <w:lang w:val="et-EE"/>
              </w:rPr>
              <w:lastRenderedPageBreak/>
              <w:t>Kõigil komisjoni</w:t>
            </w:r>
            <w:r w:rsidR="00890096" w:rsidRPr="00297D18">
              <w:rPr>
                <w:sz w:val="18"/>
                <w:lang w:val="et-EE"/>
              </w:rPr>
              <w:t xml:space="preserve"> </w:t>
            </w:r>
            <w:r w:rsidRPr="00297D18">
              <w:rPr>
                <w:sz w:val="18"/>
                <w:lang w:val="et-EE"/>
              </w:rPr>
              <w:t xml:space="preserve">liikmetel on võimalik avada arutelu jooksvalt või lisada arutelupunktid seirekomisjoni koosoleku päevakorda, kui peaks ilmnema juhtum, mille puhul ei vasta </w:t>
            </w:r>
            <w:proofErr w:type="spellStart"/>
            <w:r w:rsidR="009D4047">
              <w:rPr>
                <w:sz w:val="18"/>
                <w:lang w:val="et-EE"/>
              </w:rPr>
              <w:t>AMIFi</w:t>
            </w:r>
            <w:r w:rsidRPr="00297D18">
              <w:rPr>
                <w:sz w:val="18"/>
                <w:lang w:val="et-EE"/>
              </w:rPr>
              <w:t>st</w:t>
            </w:r>
            <w:proofErr w:type="spellEnd"/>
            <w:r w:rsidRPr="00297D18">
              <w:rPr>
                <w:sz w:val="18"/>
                <w:lang w:val="et-EE"/>
              </w:rPr>
              <w:t xml:space="preserve"> toetatav tegevus ELi põhiõiguste hartale, sh mis tahes kahtluse korral, et </w:t>
            </w:r>
            <w:r w:rsidR="00C37701" w:rsidRPr="00297D18">
              <w:rPr>
                <w:sz w:val="18"/>
                <w:lang w:val="et-EE"/>
              </w:rPr>
              <w:t xml:space="preserve">hoolimata </w:t>
            </w:r>
            <w:r w:rsidRPr="00297D18">
              <w:rPr>
                <w:sz w:val="18"/>
                <w:lang w:val="et-EE"/>
              </w:rPr>
              <w:t>kõigi</w:t>
            </w:r>
            <w:r w:rsidR="00C37701" w:rsidRPr="00297D18">
              <w:rPr>
                <w:sz w:val="18"/>
                <w:lang w:val="et-EE"/>
              </w:rPr>
              <w:t>st</w:t>
            </w:r>
            <w:r w:rsidRPr="00297D18">
              <w:rPr>
                <w:sz w:val="18"/>
                <w:lang w:val="et-EE"/>
              </w:rPr>
              <w:t xml:space="preserve"> kehtivate</w:t>
            </w:r>
            <w:r w:rsidR="00C37701" w:rsidRPr="00297D18">
              <w:rPr>
                <w:sz w:val="18"/>
                <w:lang w:val="et-EE"/>
              </w:rPr>
              <w:t>st</w:t>
            </w:r>
            <w:r w:rsidRPr="00297D18">
              <w:rPr>
                <w:sz w:val="18"/>
                <w:lang w:val="et-EE"/>
              </w:rPr>
              <w:t xml:space="preserve"> menetlusnõuete</w:t>
            </w:r>
            <w:r w:rsidR="00C37701" w:rsidRPr="00297D18">
              <w:rPr>
                <w:sz w:val="18"/>
                <w:lang w:val="et-EE"/>
              </w:rPr>
              <w:t>st</w:t>
            </w:r>
            <w:r w:rsidRPr="00297D18">
              <w:rPr>
                <w:sz w:val="18"/>
                <w:lang w:val="et-EE"/>
              </w:rPr>
              <w:t xml:space="preserve"> võib esineda harta mittejärgimist.</w:t>
            </w:r>
          </w:p>
        </w:tc>
      </w:tr>
      <w:tr w:rsidR="00A25DC8" w:rsidRPr="00AD5431" w14:paraId="27A464C0" w14:textId="77777777" w:rsidTr="0068755C">
        <w:tc>
          <w:tcPr>
            <w:tcW w:w="1838" w:type="dxa"/>
          </w:tcPr>
          <w:p w14:paraId="69AA6CFF" w14:textId="25E16748" w:rsidR="00A25DC8" w:rsidRPr="00297D18" w:rsidRDefault="00A25DC8" w:rsidP="0068755C">
            <w:pPr>
              <w:spacing w:before="0" w:after="80"/>
              <w:rPr>
                <w:sz w:val="18"/>
                <w:lang w:val="et-EE"/>
              </w:rPr>
            </w:pPr>
            <w:r w:rsidRPr="00297D18">
              <w:rPr>
                <w:sz w:val="18"/>
                <w:lang w:val="et-EE"/>
              </w:rPr>
              <w:lastRenderedPageBreak/>
              <w:t>Puuetega inimeste õiguste konventsiooni</w:t>
            </w:r>
            <w:ins w:id="1154" w:author="Piret Loorand" w:date="2025-07-16T11:04:00Z" w16du:dateUtc="2025-07-16T08:04:00Z">
              <w:r w:rsidRPr="00297D18">
                <w:rPr>
                  <w:sz w:val="18"/>
                  <w:lang w:val="et-EE"/>
                </w:rPr>
                <w:t xml:space="preserve"> </w:t>
              </w:r>
              <w:r w:rsidR="001E065C">
                <w:rPr>
                  <w:sz w:val="18"/>
                  <w:lang w:val="et-EE"/>
                </w:rPr>
                <w:t>(PIK)</w:t>
              </w:r>
            </w:ins>
            <w:r w:rsidRPr="00297D18">
              <w:rPr>
                <w:sz w:val="18"/>
                <w:lang w:val="et-EE"/>
              </w:rPr>
              <w:t xml:space="preserve"> kohaldamine ja rakendamine kooskõlas nõukogu otsusega 2010/48/EÜ</w:t>
            </w:r>
          </w:p>
        </w:tc>
        <w:tc>
          <w:tcPr>
            <w:tcW w:w="1105" w:type="dxa"/>
          </w:tcPr>
          <w:p w14:paraId="4A247071" w14:textId="77777777" w:rsidR="00A25DC8" w:rsidRPr="00297D18" w:rsidRDefault="00A25DC8" w:rsidP="0068755C">
            <w:pPr>
              <w:rPr>
                <w:rFonts w:eastAsia="Times New Roman"/>
                <w:noProof/>
                <w:sz w:val="20"/>
                <w:lang w:val="et-EE"/>
              </w:rPr>
            </w:pPr>
            <w:r w:rsidRPr="00297D18">
              <w:rPr>
                <w:rFonts w:eastAsia="Times New Roman"/>
                <w:noProof/>
                <w:sz w:val="20"/>
                <w:lang w:val="et-EE"/>
              </w:rPr>
              <w:t>JAH</w:t>
            </w:r>
          </w:p>
        </w:tc>
        <w:tc>
          <w:tcPr>
            <w:tcW w:w="2368" w:type="dxa"/>
          </w:tcPr>
          <w:p w14:paraId="72FA77EA" w14:textId="3AD838A0" w:rsidR="00A25DC8" w:rsidRPr="00297D18" w:rsidRDefault="00103F57" w:rsidP="0068755C">
            <w:pPr>
              <w:spacing w:before="0" w:after="80"/>
              <w:ind w:left="3"/>
              <w:jc w:val="left"/>
              <w:rPr>
                <w:bCs/>
                <w:noProof/>
                <w:sz w:val="18"/>
                <w:szCs w:val="18"/>
                <w:lang w:val="et-EE"/>
              </w:rPr>
            </w:pPr>
            <w:r w:rsidRPr="00297D18">
              <w:rPr>
                <w:sz w:val="18"/>
                <w:lang w:val="et-EE"/>
              </w:rPr>
              <w:t>E</w:t>
            </w:r>
            <w:r w:rsidR="00D34746" w:rsidRPr="00297D18">
              <w:rPr>
                <w:sz w:val="18"/>
                <w:lang w:val="et-EE"/>
              </w:rPr>
              <w:t>t tagada p</w:t>
            </w:r>
            <w:r w:rsidR="00A25DC8" w:rsidRPr="00297D18">
              <w:rPr>
                <w:sz w:val="18"/>
                <w:lang w:val="et-EE"/>
              </w:rPr>
              <w:t>uuetega inimeste õiguste konventsiooni rakendami</w:t>
            </w:r>
            <w:r w:rsidR="00D34746" w:rsidRPr="00297D18">
              <w:rPr>
                <w:sz w:val="18"/>
                <w:lang w:val="et-EE"/>
              </w:rPr>
              <w:t>n</w:t>
            </w:r>
            <w:r w:rsidR="00A25DC8" w:rsidRPr="00297D18">
              <w:rPr>
                <w:sz w:val="18"/>
                <w:lang w:val="et-EE"/>
              </w:rPr>
              <w:t>e</w:t>
            </w:r>
            <w:r w:rsidR="00D34746" w:rsidRPr="00297D18">
              <w:rPr>
                <w:sz w:val="18"/>
                <w:lang w:val="et-EE"/>
              </w:rPr>
              <w:t>,</w:t>
            </w:r>
            <w:r w:rsidR="00A25DC8" w:rsidRPr="00297D18">
              <w:rPr>
                <w:sz w:val="18"/>
                <w:lang w:val="et-EE"/>
              </w:rPr>
              <w:t xml:space="preserve"> on olemas riiklik raamistik, mis hõlmab järgmist:</w:t>
            </w:r>
          </w:p>
          <w:p w14:paraId="0DD7362F" w14:textId="2D2AC1CF" w:rsidR="00A25DC8" w:rsidRPr="00297D18" w:rsidRDefault="00A25DC8" w:rsidP="00CE39DE">
            <w:pPr>
              <w:pStyle w:val="ListParagraph"/>
              <w:numPr>
                <w:ilvl w:val="0"/>
                <w:numId w:val="41"/>
              </w:numPr>
              <w:tabs>
                <w:tab w:val="left" w:pos="460"/>
              </w:tabs>
              <w:spacing w:after="80"/>
              <w:rPr>
                <w:rFonts w:ascii="Times New Roman" w:hAnsi="Times New Roman" w:cs="Times New Roman"/>
                <w:bCs/>
                <w:noProof/>
                <w:sz w:val="18"/>
                <w:szCs w:val="18"/>
                <w:lang w:val="et-EE"/>
              </w:rPr>
            </w:pPr>
            <w:r w:rsidRPr="00297D18">
              <w:rPr>
                <w:rFonts w:ascii="Times New Roman" w:hAnsi="Times New Roman" w:cs="Times New Roman"/>
                <w:sz w:val="18"/>
                <w:lang w:val="et-EE"/>
              </w:rPr>
              <w:t xml:space="preserve">mõõdetavate tulemustega eesmärgid, andmekogumise ja </w:t>
            </w:r>
            <w:r w:rsidR="00E079F1" w:rsidRPr="00297D18">
              <w:rPr>
                <w:rFonts w:ascii="Times New Roman" w:hAnsi="Times New Roman" w:cs="Times New Roman"/>
                <w:sz w:val="18"/>
                <w:lang w:val="et-EE"/>
              </w:rPr>
              <w:br/>
            </w:r>
            <w:r w:rsidRPr="00297D18">
              <w:rPr>
                <w:rFonts w:ascii="Times New Roman" w:hAnsi="Times New Roman" w:cs="Times New Roman"/>
                <w:sz w:val="18"/>
                <w:lang w:val="et-EE"/>
              </w:rPr>
              <w:t>-seire mehhanismid;</w:t>
            </w:r>
          </w:p>
          <w:p w14:paraId="14466B64" w14:textId="64E3DF03" w:rsidR="00A25DC8" w:rsidRPr="00297D18" w:rsidRDefault="00A25DC8" w:rsidP="00CE39DE">
            <w:pPr>
              <w:pStyle w:val="ListParagraph"/>
              <w:numPr>
                <w:ilvl w:val="0"/>
                <w:numId w:val="41"/>
              </w:numPr>
              <w:tabs>
                <w:tab w:val="left" w:pos="460"/>
              </w:tabs>
              <w:spacing w:after="80"/>
              <w:rPr>
                <w:rFonts w:ascii="Times New Roman" w:hAnsi="Times New Roman" w:cs="Times New Roman"/>
                <w:bCs/>
                <w:noProof/>
                <w:sz w:val="18"/>
                <w:szCs w:val="18"/>
                <w:lang w:val="et-EE"/>
              </w:rPr>
            </w:pPr>
            <w:r w:rsidRPr="00297D18">
              <w:rPr>
                <w:rFonts w:ascii="Times New Roman" w:hAnsi="Times New Roman" w:cs="Times New Roman"/>
                <w:sz w:val="18"/>
                <w:lang w:val="et-EE"/>
              </w:rPr>
              <w:t xml:space="preserve">meetmed, et tagada ligipääsetavuspoliitika, õigusaktide ja standardite nõuetekohane </w:t>
            </w:r>
            <w:proofErr w:type="spellStart"/>
            <w:r w:rsidRPr="00297D18">
              <w:rPr>
                <w:rFonts w:ascii="Times New Roman" w:hAnsi="Times New Roman" w:cs="Times New Roman"/>
                <w:sz w:val="18"/>
                <w:lang w:val="et-EE"/>
              </w:rPr>
              <w:t>arvessevõtmine</w:t>
            </w:r>
            <w:proofErr w:type="spellEnd"/>
            <w:r w:rsidRPr="00297D18">
              <w:rPr>
                <w:rFonts w:ascii="Times New Roman" w:hAnsi="Times New Roman" w:cs="Times New Roman"/>
                <w:sz w:val="18"/>
                <w:lang w:val="et-EE"/>
              </w:rPr>
              <w:t xml:space="preserve"> programmide väljatöötamisel ja rakendamisel</w:t>
            </w:r>
            <w:r w:rsidR="00C37701" w:rsidRPr="00297D18">
              <w:rPr>
                <w:rFonts w:ascii="Times New Roman" w:hAnsi="Times New Roman" w:cs="Times New Roman"/>
                <w:sz w:val="18"/>
                <w:lang w:val="et-EE"/>
              </w:rPr>
              <w:t>;</w:t>
            </w:r>
          </w:p>
          <w:p w14:paraId="6C928549" w14:textId="60319314" w:rsidR="00A25DC8" w:rsidRPr="00297D18" w:rsidRDefault="00A25DC8" w:rsidP="00CE39DE">
            <w:pPr>
              <w:pStyle w:val="ListParagraph"/>
              <w:numPr>
                <w:ilvl w:val="0"/>
                <w:numId w:val="41"/>
              </w:numPr>
              <w:tabs>
                <w:tab w:val="left" w:pos="460"/>
              </w:tabs>
              <w:spacing w:after="80"/>
              <w:rPr>
                <w:rFonts w:ascii="Times New Roman" w:hAnsi="Times New Roman" w:cs="Times New Roman"/>
                <w:bCs/>
                <w:noProof/>
                <w:sz w:val="18"/>
                <w:szCs w:val="18"/>
                <w:lang w:val="et-EE"/>
              </w:rPr>
            </w:pPr>
            <w:r w:rsidRPr="00297D18">
              <w:rPr>
                <w:rFonts w:ascii="Times New Roman" w:hAnsi="Times New Roman" w:cs="Times New Roman"/>
                <w:sz w:val="18"/>
                <w:lang w:val="et-EE"/>
              </w:rPr>
              <w:t>meetmed, mille kohaselt antakse seirekomisjonile aru juhtumitest, mille puhul ei vasta fondidest toetatav tegevus ÜRO puuetega inimeste õiguste konventsioonile</w:t>
            </w:r>
            <w:r w:rsidR="00C37701" w:rsidRPr="00297D18">
              <w:rPr>
                <w:rFonts w:ascii="Times New Roman" w:hAnsi="Times New Roman" w:cs="Times New Roman"/>
                <w:sz w:val="18"/>
                <w:lang w:val="et-EE"/>
              </w:rPr>
              <w:t>,</w:t>
            </w:r>
            <w:r w:rsidRPr="00297D18">
              <w:rPr>
                <w:rFonts w:ascii="Times New Roman" w:hAnsi="Times New Roman" w:cs="Times New Roman"/>
                <w:sz w:val="18"/>
                <w:lang w:val="et-EE"/>
              </w:rPr>
              <w:t xml:space="preserve"> ning kõnealust konventsiooni käsitletavatest </w:t>
            </w:r>
            <w:r w:rsidRPr="00297D18">
              <w:rPr>
                <w:rFonts w:ascii="Times New Roman" w:hAnsi="Times New Roman" w:cs="Times New Roman"/>
                <w:sz w:val="18"/>
                <w:lang w:val="et-EE"/>
              </w:rPr>
              <w:lastRenderedPageBreak/>
              <w:t>kaebustest, mis on esitatud artikli 69 lõikes 7 ette nähtud korra kohaselt.</w:t>
            </w:r>
          </w:p>
        </w:tc>
        <w:tc>
          <w:tcPr>
            <w:tcW w:w="1194" w:type="dxa"/>
          </w:tcPr>
          <w:p w14:paraId="4C1036EF" w14:textId="3F59F835" w:rsidR="00A25DC8" w:rsidRPr="00297D18" w:rsidRDefault="00A25DC8" w:rsidP="0068755C">
            <w:pPr>
              <w:rPr>
                <w:rFonts w:eastAsia="Times New Roman"/>
                <w:iCs/>
                <w:noProof/>
                <w:sz w:val="20"/>
                <w:lang w:val="et-EE"/>
              </w:rPr>
            </w:pPr>
            <w:r w:rsidRPr="00297D18">
              <w:rPr>
                <w:rFonts w:eastAsia="Times New Roman"/>
                <w:iCs/>
                <w:noProof/>
                <w:sz w:val="20"/>
                <w:lang w:val="et-EE"/>
              </w:rPr>
              <w:lastRenderedPageBreak/>
              <w:t>1.</w:t>
            </w:r>
            <w:r w:rsidR="008768B6" w:rsidRPr="00297D18">
              <w:rPr>
                <w:rFonts w:eastAsia="Times New Roman"/>
                <w:iCs/>
                <w:noProof/>
                <w:sz w:val="20"/>
                <w:lang w:val="et-EE"/>
              </w:rPr>
              <w:t xml:space="preserve"> </w:t>
            </w:r>
            <w:r w:rsidRPr="00297D18">
              <w:rPr>
                <w:rFonts w:eastAsia="Times New Roman"/>
                <w:iCs/>
                <w:noProof/>
                <w:sz w:val="20"/>
                <w:lang w:val="et-EE"/>
              </w:rPr>
              <w:t>JAH</w:t>
            </w:r>
          </w:p>
          <w:p w14:paraId="5529A2AF" w14:textId="77777777" w:rsidR="00A25DC8" w:rsidRPr="00297D18" w:rsidRDefault="00A25DC8" w:rsidP="0068755C">
            <w:pPr>
              <w:rPr>
                <w:rFonts w:eastAsia="Times New Roman"/>
                <w:iCs/>
                <w:noProof/>
                <w:sz w:val="20"/>
                <w:lang w:val="et-EE"/>
              </w:rPr>
            </w:pPr>
            <w:r w:rsidRPr="00297D18">
              <w:rPr>
                <w:rFonts w:eastAsia="Times New Roman"/>
                <w:iCs/>
                <w:noProof/>
                <w:sz w:val="20"/>
                <w:lang w:val="et-EE"/>
              </w:rPr>
              <w:t>2. JAH</w:t>
            </w:r>
          </w:p>
          <w:p w14:paraId="25183A94" w14:textId="0E32D780" w:rsidR="00810E32" w:rsidRPr="00297D18" w:rsidRDefault="00810E32" w:rsidP="0068755C">
            <w:pPr>
              <w:rPr>
                <w:rFonts w:eastAsia="Times New Roman"/>
                <w:iCs/>
                <w:noProof/>
                <w:sz w:val="20"/>
                <w:lang w:val="et-EE"/>
              </w:rPr>
            </w:pPr>
            <w:r w:rsidRPr="00297D18">
              <w:rPr>
                <w:rFonts w:eastAsia="Times New Roman"/>
                <w:iCs/>
                <w:noProof/>
                <w:sz w:val="20"/>
                <w:lang w:val="et-EE"/>
              </w:rPr>
              <w:t>3. JAH</w:t>
            </w:r>
          </w:p>
        </w:tc>
        <w:tc>
          <w:tcPr>
            <w:tcW w:w="3000" w:type="dxa"/>
          </w:tcPr>
          <w:p w14:paraId="2D8C0BBF" w14:textId="6D95DBF1" w:rsidR="00A25DC8" w:rsidRPr="00297D18" w:rsidRDefault="00581343" w:rsidP="00D34746">
            <w:pPr>
              <w:spacing w:before="0" w:after="0"/>
              <w:ind w:left="3"/>
              <w:rPr>
                <w:del w:id="1155" w:author="Piret Loorand" w:date="2025-07-16T11:17:00Z" w16du:dateUtc="2025-07-16T08:17:00Z"/>
                <w:bCs/>
                <w:noProof/>
                <w:sz w:val="18"/>
                <w:szCs w:val="18"/>
                <w:lang w:val="et-EE"/>
              </w:rPr>
            </w:pPr>
            <w:ins w:id="1156" w:author="Piret Loorand" w:date="2025-07-16T11:14:00Z" w16du:dateUtc="2025-07-16T08:14:00Z">
              <w:r w:rsidRPr="00581343">
                <w:rPr>
                  <w:sz w:val="18"/>
                  <w:szCs w:val="18"/>
                  <w:lang w:val="et-EE"/>
                </w:rPr>
                <w:t xml:space="preserve">1. </w:t>
              </w:r>
            </w:ins>
            <w:r w:rsidR="00A25DC8" w:rsidRPr="00581343">
              <w:rPr>
                <w:sz w:val="18"/>
                <w:szCs w:val="18"/>
                <w:lang w:val="et-EE"/>
              </w:rPr>
              <w:t>Heaolu arengukava</w:t>
            </w:r>
            <w:ins w:id="1157" w:author="Piret Loorand" w:date="2025-07-16T11:12:00Z" w16du:dateUtc="2025-07-16T08:12:00Z">
              <w:r w:rsidR="00564C61" w:rsidRPr="00581343">
                <w:rPr>
                  <w:sz w:val="18"/>
                  <w:szCs w:val="18"/>
                  <w:lang w:val="et-EE"/>
                </w:rPr>
                <w:t xml:space="preserve"> 2023-2030</w:t>
              </w:r>
            </w:ins>
            <w:del w:id="1158" w:author="Piret Loorand" w:date="2025-07-16T11:12:00Z" w16du:dateUtc="2025-07-16T08:12:00Z">
              <w:r w:rsidR="00A25DC8" w:rsidRPr="00581343" w:rsidDel="00564C61">
                <w:rPr>
                  <w:sz w:val="18"/>
                  <w:szCs w:val="18"/>
                  <w:lang w:val="et-EE"/>
                </w:rPr>
                <w:delText xml:space="preserve"> 2016–2023</w:delText>
              </w:r>
            </w:del>
            <w:r w:rsidR="00A25DC8" w:rsidRPr="00581343">
              <w:rPr>
                <w:sz w:val="18"/>
                <w:szCs w:val="18"/>
                <w:lang w:val="et-EE"/>
              </w:rPr>
              <w:t xml:space="preserve"> (</w:t>
            </w:r>
            <w:r w:rsidR="00A25DC8" w:rsidRPr="00581343">
              <w:rPr>
                <w:sz w:val="18"/>
                <w:szCs w:val="18"/>
              </w:rPr>
              <w:fldChar w:fldCharType="begin"/>
            </w:r>
            <w:r w:rsidR="00564C61" w:rsidRPr="00581343">
              <w:rPr>
                <w:sz w:val="18"/>
                <w:szCs w:val="18"/>
              </w:rPr>
              <w:instrText>HYPERLINK "https://www.sm.ee/et/heaolu-arengukava-2023-2030"</w:instrText>
            </w:r>
            <w:r w:rsidR="00A25DC8" w:rsidRPr="00581343">
              <w:rPr>
                <w:sz w:val="18"/>
                <w:szCs w:val="18"/>
              </w:rPr>
            </w:r>
            <w:r w:rsidR="00A25DC8" w:rsidRPr="00581343">
              <w:rPr>
                <w:sz w:val="18"/>
                <w:szCs w:val="18"/>
              </w:rPr>
              <w:fldChar w:fldCharType="separate"/>
            </w:r>
            <w:del w:id="1159" w:author="Piret Loorand" w:date="2025-07-16T11:12:00Z" w16du:dateUtc="2025-07-16T08:12:00Z">
              <w:r w:rsidR="00A25DC8" w:rsidRPr="00581343" w:rsidDel="00564C61">
                <w:rPr>
                  <w:rStyle w:val="Hyperlink"/>
                  <w:sz w:val="18"/>
                  <w:szCs w:val="18"/>
                  <w:lang w:val="et-EE"/>
                </w:rPr>
                <w:delText>https://www.sm.ee/et/heaolu-arengukava-2016-2023</w:delText>
              </w:r>
            </w:del>
            <w:ins w:id="1160" w:author="Piret Loorand" w:date="2025-07-16T11:12:00Z" w16du:dateUtc="2025-07-16T08:12:00Z">
              <w:r w:rsidR="00564C61" w:rsidRPr="00581343">
                <w:rPr>
                  <w:rStyle w:val="Hyperlink"/>
                  <w:sz w:val="18"/>
                  <w:szCs w:val="18"/>
                  <w:lang w:val="et-EE"/>
                </w:rPr>
                <w:t>https://www.sm.ee/et/heaolu-arengukava-2023-2030</w:t>
              </w:r>
            </w:ins>
            <w:r w:rsidR="00A25DC8" w:rsidRPr="00581343">
              <w:rPr>
                <w:sz w:val="18"/>
                <w:szCs w:val="18"/>
              </w:rPr>
              <w:fldChar w:fldCharType="end"/>
            </w:r>
            <w:r w:rsidR="00A25DC8" w:rsidRPr="00581343">
              <w:rPr>
                <w:sz w:val="18"/>
                <w:szCs w:val="18"/>
                <w:lang w:val="et-EE"/>
              </w:rPr>
              <w:t>)</w:t>
            </w:r>
          </w:p>
          <w:p w14:paraId="70AB58E7" w14:textId="3444AE3F" w:rsidR="00A25DC8" w:rsidRPr="00581343" w:rsidRDefault="00A25DC8" w:rsidP="00D34746">
            <w:pPr>
              <w:spacing w:before="0" w:after="0"/>
              <w:ind w:left="3"/>
              <w:rPr>
                <w:del w:id="1161" w:author="Piret Loorand" w:date="2025-07-16T11:17:00Z" w16du:dateUtc="2025-07-16T08:17:00Z"/>
                <w:rStyle w:val="Hyperlink"/>
                <w:rFonts w:eastAsiaTheme="minorHAnsi"/>
                <w:sz w:val="18"/>
                <w:szCs w:val="18"/>
                <w:lang w:eastAsia="en-US"/>
              </w:rPr>
            </w:pPr>
          </w:p>
          <w:p w14:paraId="7C7C3AA0" w14:textId="7ABEE951" w:rsidR="00581343" w:rsidRPr="00581343" w:rsidRDefault="00581343" w:rsidP="00581343">
            <w:pPr>
              <w:spacing w:before="0" w:after="160" w:line="259" w:lineRule="auto"/>
              <w:jc w:val="left"/>
              <w:rPr>
                <w:ins w:id="1162" w:author="Piret Loorand" w:date="2025-07-16T11:15:00Z" w16du:dateUtc="2025-07-16T08:15:00Z"/>
                <w:rStyle w:val="Hyperlink"/>
                <w:rFonts w:eastAsiaTheme="minorHAnsi"/>
                <w:sz w:val="18"/>
                <w:szCs w:val="18"/>
                <w:lang w:eastAsia="en-US"/>
              </w:rPr>
            </w:pPr>
            <w:proofErr w:type="spellStart"/>
            <w:ins w:id="1163" w:author="Piret Loorand" w:date="2025-07-16T11:15:00Z" w16du:dateUtc="2025-07-16T08:15:00Z">
              <w:r w:rsidRPr="00581343">
                <w:rPr>
                  <w:rStyle w:val="Hyperlink"/>
                  <w:rFonts w:eastAsiaTheme="minorHAnsi"/>
                  <w:sz w:val="18"/>
                  <w:szCs w:val="18"/>
                  <w:lang w:eastAsia="en-US"/>
                </w:rPr>
                <w:t>Strateegia</w:t>
              </w:r>
              <w:proofErr w:type="spellEnd"/>
              <w:r w:rsidRPr="00581343">
                <w:rPr>
                  <w:rStyle w:val="Hyperlink"/>
                  <w:rFonts w:eastAsiaTheme="minorHAnsi"/>
                  <w:sz w:val="18"/>
                  <w:szCs w:val="18"/>
                  <w:lang w:eastAsia="en-US"/>
                </w:rPr>
                <w:t xml:space="preserve"> „</w:t>
              </w:r>
              <w:proofErr w:type="spellStart"/>
              <w:r w:rsidRPr="00581343">
                <w:rPr>
                  <w:rStyle w:val="Hyperlink"/>
                  <w:rFonts w:eastAsiaTheme="minorHAnsi"/>
                  <w:sz w:val="18"/>
                  <w:szCs w:val="18"/>
                  <w:lang w:eastAsia="en-US"/>
                </w:rPr>
                <w:t>Eesti</w:t>
              </w:r>
              <w:proofErr w:type="spellEnd"/>
              <w:r w:rsidRPr="00581343">
                <w:rPr>
                  <w:rStyle w:val="Hyperlink"/>
                  <w:rFonts w:eastAsiaTheme="minorHAnsi"/>
                  <w:sz w:val="18"/>
                  <w:szCs w:val="18"/>
                  <w:lang w:eastAsia="en-US"/>
                </w:rPr>
                <w:t xml:space="preserve"> 2035“</w:t>
              </w:r>
            </w:ins>
            <w:ins w:id="1164" w:author="Piret Loorand" w:date="2025-07-16T11:17:00Z" w16du:dateUtc="2025-07-16T08:17:00Z">
              <w:r>
                <w:rPr>
                  <w:rStyle w:val="Hyperlink"/>
                  <w:rFonts w:eastAsiaTheme="minorHAnsi"/>
                  <w:sz w:val="18"/>
                  <w:szCs w:val="18"/>
                  <w:lang w:eastAsia="en-US"/>
                </w:rPr>
                <w:t xml:space="preserve"> </w:t>
              </w:r>
            </w:ins>
            <w:ins w:id="1165" w:author="Piret Loorand" w:date="2025-07-16T11:15:00Z" w16du:dateUtc="2025-07-16T08:15:00Z">
              <w:r w:rsidRPr="00581343">
                <w:rPr>
                  <w:rStyle w:val="Hyperlink"/>
                  <w:rFonts w:eastAsiaTheme="minorHAnsi"/>
                  <w:sz w:val="18"/>
                  <w:szCs w:val="18"/>
                  <w:lang w:eastAsia="en-US"/>
                </w:rPr>
                <w:t>(</w:t>
              </w:r>
              <w:r w:rsidRPr="00581343">
                <w:rPr>
                  <w:rStyle w:val="Hyperlink"/>
                  <w:rFonts w:eastAsiaTheme="minorHAnsi"/>
                  <w:sz w:val="18"/>
                  <w:szCs w:val="18"/>
                  <w:lang w:eastAsia="en-US"/>
                </w:rPr>
                <w:fldChar w:fldCharType="begin"/>
              </w:r>
              <w:r w:rsidRPr="00581343">
                <w:rPr>
                  <w:rStyle w:val="Hyperlink"/>
                  <w:rFonts w:eastAsiaTheme="minorHAnsi"/>
                  <w:sz w:val="18"/>
                  <w:szCs w:val="18"/>
                  <w:lang w:eastAsia="en-US"/>
                </w:rPr>
                <w:instrText>HYPERLINK "https://valitsus.ee/strateegia-eesti-2035-arengukavad-ja-planeering/strateegia/materjalid"</w:instrText>
              </w:r>
              <w:r w:rsidRPr="00581343">
                <w:rPr>
                  <w:rStyle w:val="Hyperlink"/>
                  <w:rFonts w:eastAsiaTheme="minorHAnsi"/>
                  <w:sz w:val="18"/>
                  <w:szCs w:val="18"/>
                  <w:lang w:eastAsia="en-US"/>
                </w:rPr>
              </w:r>
              <w:r w:rsidRPr="00581343">
                <w:rPr>
                  <w:rStyle w:val="Hyperlink"/>
                  <w:rFonts w:eastAsiaTheme="minorHAnsi"/>
                  <w:sz w:val="18"/>
                  <w:szCs w:val="18"/>
                  <w:lang w:eastAsia="en-US"/>
                </w:rPr>
                <w:fldChar w:fldCharType="separate"/>
              </w:r>
              <w:r w:rsidRPr="00581343">
                <w:rPr>
                  <w:rStyle w:val="Hyperlink"/>
                  <w:rFonts w:eastAsiaTheme="minorHAnsi"/>
                  <w:sz w:val="18"/>
                  <w:szCs w:val="18"/>
                  <w:lang w:val="et-EE" w:eastAsia="en-US"/>
                </w:rPr>
                <w:t>https://valitsus.ee/strateegia-eesti-2035-arengukavad-ja-planeering/strateegia/materjalid</w:t>
              </w:r>
              <w:r w:rsidRPr="00581343">
                <w:rPr>
                  <w:rStyle w:val="Hyperlink"/>
                  <w:rFonts w:eastAsiaTheme="minorHAnsi"/>
                  <w:sz w:val="18"/>
                  <w:szCs w:val="18"/>
                  <w:lang w:eastAsia="en-US"/>
                </w:rPr>
                <w:fldChar w:fldCharType="end"/>
              </w:r>
              <w:r w:rsidRPr="00581343">
                <w:rPr>
                  <w:rStyle w:val="Hyperlink"/>
                  <w:rFonts w:eastAsiaTheme="minorHAnsi"/>
                  <w:sz w:val="18"/>
                  <w:szCs w:val="18"/>
                  <w:lang w:eastAsia="en-US"/>
                </w:rPr>
                <w:t>)</w:t>
              </w:r>
            </w:ins>
          </w:p>
          <w:p w14:paraId="2D78D5DA" w14:textId="77777777" w:rsidR="00581343" w:rsidRPr="00581343" w:rsidRDefault="00581343" w:rsidP="00581343">
            <w:pPr>
              <w:spacing w:before="0" w:after="160" w:line="259" w:lineRule="auto"/>
              <w:jc w:val="left"/>
              <w:rPr>
                <w:ins w:id="1166" w:author="Piret Loorand" w:date="2025-07-16T11:15:00Z" w16du:dateUtc="2025-07-16T08:15:00Z"/>
                <w:rStyle w:val="Hyperlink"/>
                <w:sz w:val="18"/>
                <w:szCs w:val="18"/>
              </w:rPr>
            </w:pPr>
            <w:ins w:id="1167" w:author="Piret Loorand" w:date="2025-07-16T11:15:00Z" w16du:dateUtc="2025-07-16T08:15:00Z">
              <w:r w:rsidRPr="00581343">
                <w:rPr>
                  <w:rStyle w:val="Hyperlink"/>
                  <w:sz w:val="18"/>
                  <w:szCs w:val="18"/>
                </w:rPr>
                <w:t xml:space="preserve">2. </w:t>
              </w:r>
              <w:proofErr w:type="spellStart"/>
              <w:r w:rsidRPr="00581343">
                <w:rPr>
                  <w:rStyle w:val="Hyperlink"/>
                  <w:sz w:val="18"/>
                  <w:szCs w:val="18"/>
                </w:rPr>
                <w:t>Ligipääsetavuse</w:t>
              </w:r>
              <w:proofErr w:type="spellEnd"/>
              <w:r w:rsidRPr="00581343">
                <w:rPr>
                  <w:rStyle w:val="Hyperlink"/>
                  <w:sz w:val="18"/>
                  <w:szCs w:val="18"/>
                </w:rPr>
                <w:t xml:space="preserve"> </w:t>
              </w:r>
              <w:proofErr w:type="spellStart"/>
              <w:proofErr w:type="gramStart"/>
              <w:r w:rsidRPr="00581343">
                <w:rPr>
                  <w:rStyle w:val="Hyperlink"/>
                  <w:sz w:val="18"/>
                  <w:szCs w:val="18"/>
                </w:rPr>
                <w:t>rakkerühm</w:t>
              </w:r>
              <w:proofErr w:type="spellEnd"/>
              <w:r w:rsidRPr="00581343">
                <w:rPr>
                  <w:rStyle w:val="Hyperlink"/>
                  <w:sz w:val="18"/>
                  <w:szCs w:val="18"/>
                </w:rPr>
                <w:t xml:space="preserve">  (</w:t>
              </w:r>
              <w:proofErr w:type="gramEnd"/>
              <w:r w:rsidRPr="00581343">
                <w:rPr>
                  <w:rStyle w:val="Hyperlink"/>
                  <w:sz w:val="18"/>
                  <w:szCs w:val="18"/>
                </w:rPr>
                <w:fldChar w:fldCharType="begin"/>
              </w:r>
              <w:r w:rsidRPr="00581343">
                <w:rPr>
                  <w:rStyle w:val="Hyperlink"/>
                  <w:sz w:val="18"/>
                  <w:szCs w:val="18"/>
                </w:rPr>
                <w:instrText>HYPERLINK "https://www.riigikantselei.ee/ligipaasetavus"</w:instrText>
              </w:r>
              <w:r w:rsidRPr="00581343">
                <w:rPr>
                  <w:rStyle w:val="Hyperlink"/>
                  <w:sz w:val="18"/>
                  <w:szCs w:val="18"/>
                </w:rPr>
              </w:r>
              <w:r w:rsidRPr="00581343">
                <w:rPr>
                  <w:rStyle w:val="Hyperlink"/>
                  <w:sz w:val="18"/>
                  <w:szCs w:val="18"/>
                </w:rPr>
                <w:fldChar w:fldCharType="separate"/>
              </w:r>
              <w:r w:rsidRPr="00581343">
                <w:rPr>
                  <w:rStyle w:val="Hyperlink"/>
                  <w:rFonts w:eastAsiaTheme="minorHAnsi"/>
                  <w:sz w:val="18"/>
                  <w:szCs w:val="18"/>
                  <w:lang w:val="et-EE" w:eastAsia="en-US"/>
                </w:rPr>
                <w:t>https://www.riigikantselei.ee/ligipaasetavus</w:t>
              </w:r>
              <w:r w:rsidRPr="00581343">
                <w:rPr>
                  <w:rStyle w:val="Hyperlink"/>
                  <w:sz w:val="18"/>
                  <w:szCs w:val="18"/>
                </w:rPr>
                <w:fldChar w:fldCharType="end"/>
              </w:r>
              <w:r w:rsidRPr="00581343">
                <w:rPr>
                  <w:rStyle w:val="Hyperlink"/>
                  <w:sz w:val="18"/>
                  <w:szCs w:val="18"/>
                </w:rPr>
                <w:t>)</w:t>
              </w:r>
            </w:ins>
          </w:p>
          <w:p w14:paraId="0F30E78F" w14:textId="77777777" w:rsidR="00581343" w:rsidRPr="00581343" w:rsidRDefault="00581343" w:rsidP="00581343">
            <w:pPr>
              <w:spacing w:before="0" w:after="160" w:line="259" w:lineRule="auto"/>
              <w:jc w:val="left"/>
              <w:rPr>
                <w:ins w:id="1168" w:author="Piret Loorand" w:date="2025-07-16T11:15:00Z" w16du:dateUtc="2025-07-16T08:15:00Z"/>
                <w:rStyle w:val="Hyperlink"/>
                <w:sz w:val="18"/>
                <w:szCs w:val="18"/>
              </w:rPr>
            </w:pPr>
            <w:ins w:id="1169" w:author="Piret Loorand" w:date="2025-07-16T11:15:00Z" w16du:dateUtc="2025-07-16T08:15:00Z">
              <w:r w:rsidRPr="00581343">
                <w:rPr>
                  <w:rStyle w:val="Hyperlink"/>
                  <w:sz w:val="18"/>
                  <w:szCs w:val="18"/>
                </w:rPr>
                <w:t>TTJA</w:t>
              </w:r>
            </w:ins>
          </w:p>
          <w:p w14:paraId="6230114B" w14:textId="77777777" w:rsidR="00581343" w:rsidRPr="00581343" w:rsidRDefault="00581343" w:rsidP="00581343">
            <w:pPr>
              <w:spacing w:before="0" w:after="160" w:line="259" w:lineRule="auto"/>
              <w:jc w:val="left"/>
              <w:rPr>
                <w:ins w:id="1170" w:author="Piret Loorand" w:date="2025-07-16T11:15:00Z" w16du:dateUtc="2025-07-16T08:15:00Z"/>
                <w:rStyle w:val="Hyperlink"/>
                <w:sz w:val="18"/>
                <w:szCs w:val="18"/>
              </w:rPr>
            </w:pPr>
            <w:ins w:id="1171" w:author="Piret Loorand" w:date="2025-07-16T11:15:00Z" w16du:dateUtc="2025-07-16T08:15:00Z">
              <w:r w:rsidRPr="00581343">
                <w:rPr>
                  <w:rStyle w:val="Hyperlink"/>
                  <w:sz w:val="18"/>
                  <w:szCs w:val="18"/>
                  <w:lang w:val="et-EE"/>
                </w:rPr>
                <w:t>(</w:t>
              </w:r>
              <w:r w:rsidRPr="00581343">
                <w:rPr>
                  <w:rStyle w:val="Hyperlink"/>
                  <w:sz w:val="18"/>
                  <w:szCs w:val="18"/>
                </w:rPr>
                <w:fldChar w:fldCharType="begin"/>
              </w:r>
              <w:r w:rsidRPr="00581343">
                <w:rPr>
                  <w:rStyle w:val="Hyperlink"/>
                  <w:sz w:val="18"/>
                  <w:szCs w:val="18"/>
                </w:rPr>
                <w:instrText>HYPERLINK "https://www.ttja.ee/ariklient/ehitised-ehitamine/ligipaasetavus"</w:instrText>
              </w:r>
              <w:r w:rsidRPr="00581343">
                <w:rPr>
                  <w:rStyle w:val="Hyperlink"/>
                  <w:sz w:val="18"/>
                  <w:szCs w:val="18"/>
                </w:rPr>
              </w:r>
              <w:r w:rsidRPr="00581343">
                <w:rPr>
                  <w:rStyle w:val="Hyperlink"/>
                  <w:sz w:val="18"/>
                  <w:szCs w:val="18"/>
                </w:rPr>
                <w:fldChar w:fldCharType="separate"/>
              </w:r>
              <w:r w:rsidRPr="00581343">
                <w:rPr>
                  <w:rStyle w:val="Hyperlink"/>
                  <w:rFonts w:eastAsiaTheme="minorHAnsi"/>
                  <w:sz w:val="18"/>
                  <w:szCs w:val="18"/>
                  <w:lang w:val="et-EE" w:eastAsia="en-US"/>
                </w:rPr>
                <w:t>https://www.ttja.ee/ariklient/ehitised-ehitamine/ligipaasetavus</w:t>
              </w:r>
              <w:r w:rsidRPr="00581343">
                <w:rPr>
                  <w:rStyle w:val="Hyperlink"/>
                  <w:sz w:val="18"/>
                  <w:szCs w:val="18"/>
                </w:rPr>
                <w:fldChar w:fldCharType="end"/>
              </w:r>
              <w:r w:rsidRPr="00581343">
                <w:rPr>
                  <w:rStyle w:val="Hyperlink"/>
                  <w:sz w:val="18"/>
                  <w:szCs w:val="18"/>
                </w:rPr>
                <w:t>)</w:t>
              </w:r>
            </w:ins>
          </w:p>
          <w:p w14:paraId="69145ADC" w14:textId="77777777" w:rsidR="00581343" w:rsidRPr="00581343" w:rsidRDefault="00581343" w:rsidP="00581343">
            <w:pPr>
              <w:spacing w:before="0" w:after="160" w:line="259" w:lineRule="auto"/>
              <w:jc w:val="left"/>
              <w:rPr>
                <w:ins w:id="1172" w:author="Piret Loorand" w:date="2025-07-16T11:15:00Z" w16du:dateUtc="2025-07-16T08:15:00Z"/>
                <w:rStyle w:val="Hyperlink"/>
                <w:sz w:val="18"/>
                <w:szCs w:val="18"/>
              </w:rPr>
            </w:pPr>
            <w:proofErr w:type="spellStart"/>
            <w:ins w:id="1173" w:author="Piret Loorand" w:date="2025-07-16T11:15:00Z" w16du:dateUtc="2025-07-16T08:15:00Z">
              <w:r w:rsidRPr="00581343">
                <w:rPr>
                  <w:rStyle w:val="Hyperlink"/>
                  <w:sz w:val="18"/>
                  <w:szCs w:val="18"/>
                </w:rPr>
                <w:t>Puudega</w:t>
              </w:r>
              <w:proofErr w:type="spellEnd"/>
              <w:r w:rsidRPr="00581343">
                <w:rPr>
                  <w:rStyle w:val="Hyperlink"/>
                  <w:sz w:val="18"/>
                  <w:szCs w:val="18"/>
                </w:rPr>
                <w:t xml:space="preserve"> </w:t>
              </w:r>
              <w:proofErr w:type="spellStart"/>
              <w:r w:rsidRPr="00581343">
                <w:rPr>
                  <w:rStyle w:val="Hyperlink"/>
                  <w:sz w:val="18"/>
                  <w:szCs w:val="18"/>
                </w:rPr>
                <w:t>inimeste</w:t>
              </w:r>
              <w:proofErr w:type="spellEnd"/>
              <w:r w:rsidRPr="00581343">
                <w:rPr>
                  <w:rStyle w:val="Hyperlink"/>
                  <w:sz w:val="18"/>
                  <w:szCs w:val="18"/>
                </w:rPr>
                <w:t xml:space="preserve"> </w:t>
              </w:r>
              <w:proofErr w:type="spellStart"/>
              <w:r w:rsidRPr="00581343">
                <w:rPr>
                  <w:rStyle w:val="Hyperlink"/>
                  <w:sz w:val="18"/>
                  <w:szCs w:val="18"/>
                </w:rPr>
                <w:t>erivajadustest</w:t>
              </w:r>
              <w:proofErr w:type="spellEnd"/>
              <w:r w:rsidRPr="00581343">
                <w:rPr>
                  <w:rStyle w:val="Hyperlink"/>
                  <w:sz w:val="18"/>
                  <w:szCs w:val="18"/>
                </w:rPr>
                <w:t xml:space="preserve"> </w:t>
              </w:r>
              <w:proofErr w:type="spellStart"/>
              <w:r w:rsidRPr="00581343">
                <w:rPr>
                  <w:rStyle w:val="Hyperlink"/>
                  <w:sz w:val="18"/>
                  <w:szCs w:val="18"/>
                </w:rPr>
                <w:t>tulenevad</w:t>
              </w:r>
              <w:proofErr w:type="spellEnd"/>
              <w:r w:rsidRPr="00581343">
                <w:rPr>
                  <w:rStyle w:val="Hyperlink"/>
                  <w:sz w:val="18"/>
                  <w:szCs w:val="18"/>
                </w:rPr>
                <w:t xml:space="preserve"> </w:t>
              </w:r>
              <w:proofErr w:type="spellStart"/>
              <w:r w:rsidRPr="00581343">
                <w:rPr>
                  <w:rStyle w:val="Hyperlink"/>
                  <w:sz w:val="18"/>
                  <w:szCs w:val="18"/>
                </w:rPr>
                <w:t>nõuded</w:t>
              </w:r>
              <w:proofErr w:type="spellEnd"/>
              <w:r w:rsidRPr="00581343">
                <w:rPr>
                  <w:rStyle w:val="Hyperlink"/>
                  <w:sz w:val="18"/>
                  <w:szCs w:val="18"/>
                </w:rPr>
                <w:t xml:space="preserve"> </w:t>
              </w:r>
              <w:proofErr w:type="spellStart"/>
              <w:r w:rsidRPr="00581343">
                <w:rPr>
                  <w:rStyle w:val="Hyperlink"/>
                  <w:sz w:val="18"/>
                  <w:szCs w:val="18"/>
                </w:rPr>
                <w:t>ehitisele</w:t>
              </w:r>
              <w:proofErr w:type="spellEnd"/>
              <w:r w:rsidRPr="00581343">
                <w:rPr>
                  <w:rStyle w:val="Hyperlink"/>
                  <w:sz w:val="18"/>
                  <w:szCs w:val="18"/>
                </w:rPr>
                <w:t xml:space="preserve"> (</w:t>
              </w:r>
              <w:r w:rsidRPr="00581343">
                <w:rPr>
                  <w:rStyle w:val="Hyperlink"/>
                  <w:sz w:val="18"/>
                  <w:szCs w:val="18"/>
                  <w:lang w:val="et-EE"/>
                </w:rPr>
                <w:fldChar w:fldCharType="begin"/>
              </w:r>
              <w:r w:rsidRPr="00581343">
                <w:rPr>
                  <w:rStyle w:val="Hyperlink"/>
                  <w:sz w:val="18"/>
                  <w:szCs w:val="18"/>
                  <w:lang w:val="et-EE"/>
                </w:rPr>
                <w:instrText>HYPERLINK "https://www.riigiteataja.ee/akt/131052018055" \o "https://www.riigiteataja.ee/akt/131052018055"</w:instrText>
              </w:r>
              <w:r w:rsidRPr="00581343">
                <w:rPr>
                  <w:rStyle w:val="Hyperlink"/>
                  <w:sz w:val="18"/>
                  <w:szCs w:val="18"/>
                  <w:lang w:val="et-EE"/>
                </w:rPr>
              </w:r>
              <w:r w:rsidRPr="00581343">
                <w:rPr>
                  <w:rStyle w:val="Hyperlink"/>
                  <w:sz w:val="18"/>
                  <w:szCs w:val="18"/>
                  <w:lang w:val="et-EE"/>
                </w:rPr>
                <w:fldChar w:fldCharType="separate"/>
              </w:r>
              <w:r w:rsidRPr="00581343">
                <w:rPr>
                  <w:rStyle w:val="Hyperlink"/>
                  <w:sz w:val="18"/>
                  <w:szCs w:val="18"/>
                </w:rPr>
                <w:t>https://www.riigiteataja.ee/akt/131052018055</w:t>
              </w:r>
              <w:r w:rsidRPr="00581343">
                <w:rPr>
                  <w:rStyle w:val="Hyperlink"/>
                  <w:sz w:val="18"/>
                  <w:szCs w:val="18"/>
                  <w:lang w:val="et-EE"/>
                </w:rPr>
                <w:fldChar w:fldCharType="end"/>
              </w:r>
              <w:r w:rsidRPr="00581343">
                <w:rPr>
                  <w:rStyle w:val="Hyperlink"/>
                  <w:sz w:val="18"/>
                  <w:szCs w:val="18"/>
                </w:rPr>
                <w:t>)</w:t>
              </w:r>
            </w:ins>
          </w:p>
          <w:p w14:paraId="4984FDAC" w14:textId="21D1425B" w:rsidR="00581343" w:rsidRPr="00581343" w:rsidRDefault="00581343" w:rsidP="00581343">
            <w:pPr>
              <w:spacing w:before="0" w:after="160" w:line="259" w:lineRule="auto"/>
              <w:jc w:val="left"/>
              <w:rPr>
                <w:ins w:id="1174" w:author="Piret Loorand" w:date="2025-07-16T11:15:00Z" w16du:dateUtc="2025-07-16T08:15:00Z"/>
                <w:rStyle w:val="Hyperlink"/>
                <w:sz w:val="18"/>
                <w:szCs w:val="18"/>
              </w:rPr>
            </w:pPr>
            <w:proofErr w:type="spellStart"/>
            <w:ins w:id="1175" w:author="Piret Loorand" w:date="2025-07-16T11:15:00Z" w16du:dateUtc="2025-07-16T08:15:00Z">
              <w:r w:rsidRPr="00581343">
                <w:rPr>
                  <w:rStyle w:val="Hyperlink"/>
                  <w:sz w:val="18"/>
                  <w:szCs w:val="18"/>
                </w:rPr>
                <w:t>Nõuded</w:t>
              </w:r>
              <w:proofErr w:type="spellEnd"/>
              <w:r w:rsidRPr="00581343">
                <w:rPr>
                  <w:rStyle w:val="Hyperlink"/>
                  <w:sz w:val="18"/>
                  <w:szCs w:val="18"/>
                </w:rPr>
                <w:t xml:space="preserve"> </w:t>
              </w:r>
              <w:proofErr w:type="spellStart"/>
              <w:r w:rsidRPr="00581343">
                <w:rPr>
                  <w:rStyle w:val="Hyperlink"/>
                  <w:sz w:val="18"/>
                  <w:szCs w:val="18"/>
                </w:rPr>
                <w:t>eluruumile</w:t>
              </w:r>
              <w:proofErr w:type="spellEnd"/>
              <w:r w:rsidRPr="00581343">
                <w:rPr>
                  <w:rStyle w:val="Hyperlink"/>
                  <w:sz w:val="18"/>
                  <w:szCs w:val="18"/>
                </w:rPr>
                <w:t xml:space="preserve"> (</w:t>
              </w:r>
              <w:r w:rsidRPr="00581343">
                <w:rPr>
                  <w:rStyle w:val="Hyperlink"/>
                  <w:sz w:val="18"/>
                  <w:szCs w:val="18"/>
                  <w:lang w:val="et-EE"/>
                </w:rPr>
                <w:fldChar w:fldCharType="begin"/>
              </w:r>
              <w:r w:rsidRPr="00581343">
                <w:rPr>
                  <w:rStyle w:val="Hyperlink"/>
                  <w:sz w:val="18"/>
                  <w:szCs w:val="18"/>
                  <w:lang w:val="et-EE"/>
                </w:rPr>
                <w:instrText>HYPERLINK "https://www.riigiteataja.ee/akt/103072015034?leiaKehtiv" \o "https://www.riigiteataja.ee/akt/103072015034?leiaKehtiv"</w:instrText>
              </w:r>
              <w:r w:rsidRPr="00581343">
                <w:rPr>
                  <w:rStyle w:val="Hyperlink"/>
                  <w:sz w:val="18"/>
                  <w:szCs w:val="18"/>
                  <w:lang w:val="et-EE"/>
                </w:rPr>
              </w:r>
              <w:r w:rsidRPr="00581343">
                <w:rPr>
                  <w:rStyle w:val="Hyperlink"/>
                  <w:sz w:val="18"/>
                  <w:szCs w:val="18"/>
                  <w:lang w:val="et-EE"/>
                </w:rPr>
                <w:fldChar w:fldCharType="separate"/>
              </w:r>
              <w:r w:rsidRPr="00581343">
                <w:rPr>
                  <w:rStyle w:val="Hyperlink"/>
                  <w:sz w:val="18"/>
                  <w:szCs w:val="18"/>
                </w:rPr>
                <w:t>https://www.riigiteataja.ee/akt/103072015034?leiaKehtiv</w:t>
              </w:r>
              <w:r w:rsidRPr="00581343">
                <w:rPr>
                  <w:rStyle w:val="Hyperlink"/>
                  <w:sz w:val="18"/>
                  <w:szCs w:val="18"/>
                  <w:lang w:val="et-EE"/>
                </w:rPr>
                <w:fldChar w:fldCharType="end"/>
              </w:r>
              <w:r w:rsidRPr="00581343">
                <w:rPr>
                  <w:rStyle w:val="Hyperlink"/>
                  <w:sz w:val="18"/>
                  <w:szCs w:val="18"/>
                </w:rPr>
                <w:t>)</w:t>
              </w:r>
            </w:ins>
          </w:p>
          <w:p w14:paraId="0E047ED6" w14:textId="77777777" w:rsidR="00581343" w:rsidRPr="00581343" w:rsidRDefault="00581343" w:rsidP="00581343">
            <w:pPr>
              <w:spacing w:before="0" w:after="0"/>
              <w:ind w:left="3"/>
              <w:jc w:val="left"/>
              <w:rPr>
                <w:ins w:id="1176" w:author="Piret Loorand" w:date="2025-07-16T11:15:00Z" w16du:dateUtc="2025-07-16T08:15:00Z"/>
                <w:rFonts w:eastAsiaTheme="minorHAnsi"/>
                <w:sz w:val="18"/>
                <w:szCs w:val="18"/>
                <w:lang w:val="et-EE" w:eastAsia="en-US"/>
              </w:rPr>
            </w:pPr>
            <w:ins w:id="1177" w:author="Piret Loorand" w:date="2025-07-16T11:15:00Z" w16du:dateUtc="2025-07-16T08:15:00Z">
              <w:r w:rsidRPr="00581343">
                <w:rPr>
                  <w:rFonts w:eastAsiaTheme="minorHAnsi"/>
                  <w:sz w:val="18"/>
                  <w:szCs w:val="18"/>
                  <w:lang w:val="et-EE" w:eastAsia="en-US"/>
                </w:rPr>
                <w:t xml:space="preserve">3. </w:t>
              </w:r>
            </w:ins>
          </w:p>
          <w:p w14:paraId="5D8298EE" w14:textId="77777777" w:rsidR="00581343" w:rsidRPr="00581343" w:rsidRDefault="00581343" w:rsidP="00581343">
            <w:pPr>
              <w:spacing w:before="0" w:after="0"/>
              <w:ind w:left="3"/>
              <w:jc w:val="left"/>
              <w:rPr>
                <w:ins w:id="1178" w:author="Piret Loorand" w:date="2025-07-16T11:15:00Z" w16du:dateUtc="2025-07-16T08:15:00Z"/>
                <w:rFonts w:eastAsiaTheme="minorHAnsi"/>
                <w:sz w:val="18"/>
                <w:szCs w:val="18"/>
                <w:lang w:val="et-EE" w:eastAsia="en-US"/>
              </w:rPr>
            </w:pPr>
            <w:ins w:id="1179" w:author="Piret Loorand" w:date="2025-07-16T11:15:00Z" w16du:dateUtc="2025-07-16T08:15:00Z">
              <w:r w:rsidRPr="00581343">
                <w:rPr>
                  <w:rFonts w:eastAsiaTheme="minorHAnsi"/>
                  <w:sz w:val="18"/>
                  <w:szCs w:val="18"/>
                  <w:lang w:val="et-EE" w:eastAsia="en-US"/>
                </w:rPr>
                <w:t>Puuetega inimeste nõukoda</w:t>
              </w:r>
            </w:ins>
          </w:p>
          <w:p w14:paraId="7631BD59" w14:textId="77777777" w:rsidR="00581343" w:rsidRPr="00581343" w:rsidRDefault="00581343" w:rsidP="00581343">
            <w:pPr>
              <w:spacing w:before="0" w:after="160" w:line="259" w:lineRule="auto"/>
              <w:jc w:val="left"/>
              <w:rPr>
                <w:ins w:id="1180" w:author="Piret Loorand" w:date="2025-07-16T11:15:00Z" w16du:dateUtc="2025-07-16T08:15:00Z"/>
                <w:rFonts w:eastAsiaTheme="minorHAnsi"/>
                <w:sz w:val="18"/>
                <w:szCs w:val="18"/>
                <w:lang w:val="et-EE" w:eastAsia="en-US"/>
              </w:rPr>
            </w:pPr>
            <w:ins w:id="1181" w:author="Piret Loorand" w:date="2025-07-16T11:15:00Z" w16du:dateUtc="2025-07-16T08:15:00Z">
              <w:r w:rsidRPr="00155786">
                <w:rPr>
                  <w:rFonts w:eastAsiaTheme="minorHAnsi"/>
                  <w:sz w:val="18"/>
                  <w:szCs w:val="18"/>
                  <w:lang w:val="et-EE" w:eastAsia="en-US"/>
                  <w:rPrChange w:id="1182" w:author="Merje Joll" w:date="2025-07-23T11:20:00Z" w16du:dateUtc="2025-07-23T08:20:00Z">
                    <w:rPr>
                      <w:rFonts w:eastAsiaTheme="minorHAnsi"/>
                      <w:sz w:val="18"/>
                      <w:szCs w:val="18"/>
                      <w:lang w:eastAsia="en-US"/>
                    </w:rPr>
                  </w:rPrChange>
                </w:rPr>
                <w:lastRenderedPageBreak/>
                <w:t>(</w:t>
              </w:r>
            </w:ins>
            <w:r w:rsidRPr="00581343">
              <w:rPr>
                <w:rFonts w:eastAsiaTheme="minorHAnsi"/>
                <w:color w:val="0000FF"/>
                <w:sz w:val="18"/>
                <w:szCs w:val="18"/>
                <w:u w:val="single"/>
                <w:lang w:val="et-EE" w:eastAsia="en-US"/>
              </w:rPr>
              <w:fldChar w:fldCharType="begin"/>
            </w:r>
            <w:r w:rsidRPr="00581343">
              <w:rPr>
                <w:rFonts w:eastAsiaTheme="minorHAnsi"/>
                <w:color w:val="0000FF"/>
                <w:sz w:val="18"/>
                <w:szCs w:val="18"/>
                <w:u w:val="single"/>
                <w:lang w:val="et-EE" w:eastAsia="en-US"/>
              </w:rPr>
              <w:instrText>HYPERLINK "https://www.oiguskantsler.ee/et/puuetega-inimeste-n%C3%B5ukoda"</w:instrText>
            </w:r>
            <w:r w:rsidRPr="00581343">
              <w:rPr>
                <w:rFonts w:eastAsiaTheme="minorHAnsi"/>
                <w:color w:val="0000FF"/>
                <w:sz w:val="18"/>
                <w:szCs w:val="18"/>
                <w:u w:val="single"/>
                <w:lang w:val="et-EE" w:eastAsia="en-US"/>
              </w:rPr>
            </w:r>
            <w:r w:rsidRPr="00581343">
              <w:rPr>
                <w:rFonts w:eastAsiaTheme="minorHAnsi"/>
                <w:color w:val="0000FF"/>
                <w:sz w:val="18"/>
                <w:szCs w:val="18"/>
                <w:u w:val="single"/>
                <w:lang w:val="et-EE" w:eastAsia="en-US"/>
              </w:rPr>
              <w:fldChar w:fldCharType="separate"/>
            </w:r>
            <w:ins w:id="1183" w:author="Piret Loorand" w:date="2025-07-16T11:15:00Z" w16du:dateUtc="2025-07-16T08:15:00Z">
              <w:r w:rsidRPr="00581343">
                <w:rPr>
                  <w:rStyle w:val="Hyperlink"/>
                  <w:rFonts w:eastAsiaTheme="minorHAnsi"/>
                  <w:sz w:val="18"/>
                  <w:szCs w:val="18"/>
                  <w:lang w:val="et-EE" w:eastAsia="en-US"/>
                </w:rPr>
                <w:t>https://www.oiguskantsler.ee/et/puuetega-inimeste-n%C3%B5ukoda</w:t>
              </w:r>
              <w:r w:rsidRPr="00581343">
                <w:rPr>
                  <w:rFonts w:eastAsiaTheme="minorHAnsi"/>
                  <w:color w:val="0000FF"/>
                  <w:sz w:val="18"/>
                  <w:szCs w:val="18"/>
                  <w:u w:val="single"/>
                  <w:lang w:val="et-EE" w:eastAsia="en-US"/>
                </w:rPr>
                <w:fldChar w:fldCharType="end"/>
              </w:r>
              <w:r w:rsidRPr="00581343">
                <w:rPr>
                  <w:rFonts w:eastAsiaTheme="minorHAnsi"/>
                  <w:color w:val="0000FF"/>
                  <w:sz w:val="18"/>
                  <w:szCs w:val="18"/>
                  <w:u w:val="single"/>
                  <w:lang w:val="et-EE" w:eastAsia="en-US"/>
                </w:rPr>
                <w:t>)</w:t>
              </w:r>
            </w:ins>
          </w:p>
          <w:p w14:paraId="6D39E5D5" w14:textId="77777777" w:rsidR="00581343" w:rsidRPr="00581343" w:rsidRDefault="00581343" w:rsidP="00581343">
            <w:pPr>
              <w:spacing w:before="0" w:after="0"/>
              <w:ind w:left="3"/>
              <w:jc w:val="left"/>
              <w:rPr>
                <w:ins w:id="1184" w:author="Piret Loorand" w:date="2025-07-16T11:15:00Z" w16du:dateUtc="2025-07-16T08:15:00Z"/>
                <w:rFonts w:eastAsiaTheme="minorHAnsi"/>
                <w:sz w:val="18"/>
                <w:szCs w:val="18"/>
                <w:lang w:val="et-EE" w:eastAsia="en-US"/>
              </w:rPr>
            </w:pPr>
            <w:ins w:id="1185" w:author="Piret Loorand" w:date="2025-07-16T11:15:00Z" w16du:dateUtc="2025-07-16T08:15:00Z">
              <w:r w:rsidRPr="00581343">
                <w:rPr>
                  <w:rFonts w:eastAsiaTheme="minorHAnsi"/>
                  <w:sz w:val="18"/>
                  <w:szCs w:val="18"/>
                  <w:lang w:val="et-EE" w:eastAsia="en-US"/>
                </w:rPr>
                <w:t>Õiguskantsler</w:t>
              </w:r>
            </w:ins>
          </w:p>
          <w:p w14:paraId="613308CC" w14:textId="77777777" w:rsidR="00581343" w:rsidRPr="00581343" w:rsidRDefault="00581343" w:rsidP="00581343">
            <w:pPr>
              <w:spacing w:before="0" w:after="160" w:line="259" w:lineRule="auto"/>
              <w:jc w:val="left"/>
              <w:rPr>
                <w:ins w:id="1186" w:author="Piret Loorand" w:date="2025-07-16T11:15:00Z" w16du:dateUtc="2025-07-16T08:15:00Z"/>
                <w:rFonts w:eastAsiaTheme="minorHAnsi"/>
                <w:sz w:val="18"/>
                <w:szCs w:val="18"/>
                <w:lang w:val="et-EE" w:eastAsia="en-US"/>
              </w:rPr>
            </w:pPr>
            <w:ins w:id="1187" w:author="Piret Loorand" w:date="2025-07-16T11:15:00Z" w16du:dateUtc="2025-07-16T08:15:00Z">
              <w:r w:rsidRPr="00AD5431">
                <w:rPr>
                  <w:rFonts w:eastAsiaTheme="minorHAnsi"/>
                  <w:sz w:val="18"/>
                  <w:szCs w:val="18"/>
                  <w:lang w:val="et-EE" w:eastAsia="en-US"/>
                  <w:rPrChange w:id="1188" w:author="Merje Joll" w:date="2025-07-23T13:42:00Z" w16du:dateUtc="2025-07-23T10:42:00Z">
                    <w:rPr>
                      <w:rFonts w:eastAsiaTheme="minorHAnsi"/>
                      <w:sz w:val="18"/>
                      <w:szCs w:val="18"/>
                      <w:lang w:eastAsia="en-US"/>
                    </w:rPr>
                  </w:rPrChange>
                </w:rPr>
                <w:t>(</w:t>
              </w:r>
            </w:ins>
            <w:r w:rsidRPr="00581343">
              <w:rPr>
                <w:rFonts w:eastAsiaTheme="minorHAnsi"/>
                <w:color w:val="0000FF"/>
                <w:sz w:val="18"/>
                <w:szCs w:val="18"/>
                <w:u w:val="single"/>
                <w:lang w:val="et-EE" w:eastAsia="en-US"/>
              </w:rPr>
              <w:fldChar w:fldCharType="begin"/>
            </w:r>
            <w:r w:rsidRPr="00581343">
              <w:rPr>
                <w:rFonts w:eastAsiaTheme="minorHAnsi"/>
                <w:color w:val="0000FF"/>
                <w:sz w:val="18"/>
                <w:szCs w:val="18"/>
                <w:u w:val="single"/>
                <w:lang w:val="et-EE" w:eastAsia="en-US"/>
              </w:rPr>
              <w:instrText>HYPERLINK "https://www.oiguskantsler.ee/"</w:instrText>
            </w:r>
            <w:r w:rsidRPr="00581343">
              <w:rPr>
                <w:rFonts w:eastAsiaTheme="minorHAnsi"/>
                <w:color w:val="0000FF"/>
                <w:sz w:val="18"/>
                <w:szCs w:val="18"/>
                <w:u w:val="single"/>
                <w:lang w:val="et-EE" w:eastAsia="en-US"/>
              </w:rPr>
            </w:r>
            <w:r w:rsidRPr="00581343">
              <w:rPr>
                <w:rFonts w:eastAsiaTheme="minorHAnsi"/>
                <w:color w:val="0000FF"/>
                <w:sz w:val="18"/>
                <w:szCs w:val="18"/>
                <w:u w:val="single"/>
                <w:lang w:val="et-EE" w:eastAsia="en-US"/>
              </w:rPr>
              <w:fldChar w:fldCharType="separate"/>
            </w:r>
            <w:ins w:id="1189" w:author="Piret Loorand" w:date="2025-07-16T11:15:00Z" w16du:dateUtc="2025-07-16T08:15:00Z">
              <w:r w:rsidRPr="00581343">
                <w:rPr>
                  <w:rStyle w:val="Hyperlink"/>
                  <w:rFonts w:eastAsiaTheme="minorHAnsi"/>
                  <w:sz w:val="18"/>
                  <w:szCs w:val="18"/>
                  <w:lang w:val="et-EE" w:eastAsia="en-US"/>
                </w:rPr>
                <w:t>https://www.oiguskantsler.ee/</w:t>
              </w:r>
              <w:r w:rsidRPr="00581343">
                <w:rPr>
                  <w:rFonts w:eastAsiaTheme="minorHAnsi"/>
                  <w:color w:val="0000FF"/>
                  <w:sz w:val="18"/>
                  <w:szCs w:val="18"/>
                  <w:u w:val="single"/>
                  <w:lang w:val="et-EE" w:eastAsia="en-US"/>
                </w:rPr>
                <w:fldChar w:fldCharType="end"/>
              </w:r>
              <w:r w:rsidRPr="00581343">
                <w:rPr>
                  <w:rFonts w:eastAsiaTheme="minorHAnsi"/>
                  <w:color w:val="0000FF"/>
                  <w:sz w:val="18"/>
                  <w:szCs w:val="18"/>
                  <w:u w:val="single"/>
                  <w:lang w:val="et-EE" w:eastAsia="en-US"/>
                </w:rPr>
                <w:t>)</w:t>
              </w:r>
            </w:ins>
          </w:p>
          <w:p w14:paraId="7DE57404" w14:textId="77777777" w:rsidR="00581343" w:rsidRPr="00581343" w:rsidRDefault="00581343" w:rsidP="00581343">
            <w:pPr>
              <w:spacing w:before="0"/>
              <w:ind w:left="3"/>
              <w:rPr>
                <w:ins w:id="1190" w:author="Piret Loorand" w:date="2025-07-16T11:15:00Z" w16du:dateUtc="2025-07-16T08:15:00Z"/>
                <w:rFonts w:eastAsiaTheme="minorHAnsi"/>
                <w:sz w:val="18"/>
                <w:szCs w:val="18"/>
                <w:lang w:val="et-EE" w:eastAsia="en-US"/>
              </w:rPr>
            </w:pPr>
            <w:ins w:id="1191" w:author="Piret Loorand" w:date="2025-07-16T11:15:00Z" w16du:dateUtc="2025-07-16T08:15:00Z">
              <w:r w:rsidRPr="00581343">
                <w:rPr>
                  <w:rFonts w:eastAsiaTheme="minorHAnsi"/>
                  <w:sz w:val="18"/>
                  <w:szCs w:val="18"/>
                  <w:lang w:val="et-EE" w:eastAsia="en-US"/>
                </w:rPr>
                <w:t>Õiguskantsleri seadus (</w:t>
              </w:r>
            </w:ins>
            <w:r w:rsidRPr="00581343">
              <w:rPr>
                <w:rFonts w:eastAsiaTheme="minorHAnsi"/>
                <w:color w:val="0000FF"/>
                <w:sz w:val="18"/>
                <w:szCs w:val="18"/>
                <w:u w:val="single"/>
                <w:lang w:val="et-EE" w:eastAsia="en-US"/>
              </w:rPr>
              <w:fldChar w:fldCharType="begin"/>
            </w:r>
            <w:r w:rsidRPr="00581343">
              <w:rPr>
                <w:rFonts w:eastAsiaTheme="minorHAnsi"/>
                <w:color w:val="0000FF"/>
                <w:sz w:val="18"/>
                <w:szCs w:val="18"/>
                <w:u w:val="single"/>
                <w:lang w:val="et-EE" w:eastAsia="en-US"/>
              </w:rPr>
              <w:instrText>HYPERLINK "https://www.riigiteataja.ee/akt/%C3%95KS"</w:instrText>
            </w:r>
            <w:r w:rsidRPr="00581343">
              <w:rPr>
                <w:rFonts w:eastAsiaTheme="minorHAnsi"/>
                <w:color w:val="0000FF"/>
                <w:sz w:val="18"/>
                <w:szCs w:val="18"/>
                <w:u w:val="single"/>
                <w:lang w:val="et-EE" w:eastAsia="en-US"/>
              </w:rPr>
            </w:r>
            <w:r w:rsidRPr="00581343">
              <w:rPr>
                <w:rFonts w:eastAsiaTheme="minorHAnsi"/>
                <w:color w:val="0000FF"/>
                <w:sz w:val="18"/>
                <w:szCs w:val="18"/>
                <w:u w:val="single"/>
                <w:lang w:val="et-EE" w:eastAsia="en-US"/>
              </w:rPr>
              <w:fldChar w:fldCharType="separate"/>
            </w:r>
            <w:ins w:id="1192" w:author="Piret Loorand" w:date="2025-07-16T11:15:00Z" w16du:dateUtc="2025-07-16T08:15:00Z">
              <w:r w:rsidRPr="00581343">
                <w:rPr>
                  <w:rStyle w:val="Hyperlink"/>
                  <w:rFonts w:eastAsiaTheme="minorHAnsi"/>
                  <w:sz w:val="18"/>
                  <w:szCs w:val="18"/>
                  <w:lang w:val="et-EE" w:eastAsia="en-US"/>
                </w:rPr>
                <w:t>https://www.riigiteataja.ee/akt/%C3%95KS</w:t>
              </w:r>
              <w:r w:rsidRPr="00581343">
                <w:rPr>
                  <w:rFonts w:eastAsiaTheme="minorHAnsi"/>
                  <w:color w:val="0000FF"/>
                  <w:sz w:val="18"/>
                  <w:szCs w:val="18"/>
                  <w:u w:val="single"/>
                  <w:lang w:val="et-EE" w:eastAsia="en-US"/>
                </w:rPr>
                <w:fldChar w:fldCharType="end"/>
              </w:r>
              <w:r w:rsidRPr="00581343">
                <w:rPr>
                  <w:rFonts w:eastAsiaTheme="minorHAnsi"/>
                  <w:sz w:val="18"/>
                  <w:szCs w:val="18"/>
                  <w:lang w:val="et-EE" w:eastAsia="en-US"/>
                </w:rPr>
                <w:t>)</w:t>
              </w:r>
            </w:ins>
          </w:p>
          <w:p w14:paraId="787E90CC" w14:textId="7195CD58" w:rsidR="00A25DC8" w:rsidRPr="00297D18" w:rsidRDefault="00A25DC8" w:rsidP="00D34746">
            <w:pPr>
              <w:spacing w:before="0" w:after="0"/>
              <w:ind w:left="3"/>
              <w:rPr>
                <w:del w:id="1193" w:author="Piret Loorand" w:date="2025-07-16T11:15:00Z" w16du:dateUtc="2025-07-16T08:15:00Z"/>
                <w:bCs/>
                <w:noProof/>
                <w:sz w:val="18"/>
                <w:szCs w:val="18"/>
                <w:lang w:val="et-EE"/>
              </w:rPr>
            </w:pPr>
            <w:del w:id="1194" w:author="Piret Loorand" w:date="2025-07-16T11:15:00Z" w16du:dateUtc="2025-07-16T08:15:00Z">
              <w:r w:rsidRPr="00581343">
                <w:rPr>
                  <w:sz w:val="18"/>
                  <w:szCs w:val="18"/>
                  <w:lang w:val="et-EE"/>
                </w:rPr>
                <w:delText>Ligipääsetavuse nõukogu (</w:delText>
              </w:r>
              <w:r w:rsidRPr="00581343">
                <w:rPr>
                  <w:sz w:val="18"/>
                  <w:szCs w:val="18"/>
                  <w:rPrChange w:id="1195" w:author="Piret Loorand" w:date="2025-07-17T18:39:00Z" w16du:dateUtc="2025-07-17T15:39:00Z">
                    <w:rPr/>
                  </w:rPrChange>
                </w:rPr>
                <w:fldChar w:fldCharType="begin"/>
              </w:r>
              <w:r w:rsidRPr="00581343">
                <w:rPr>
                  <w:sz w:val="18"/>
                  <w:szCs w:val="18"/>
                  <w:rPrChange w:id="1196" w:author="Piret Loorand" w:date="2025-07-17T18:39:00Z" w16du:dateUtc="2025-07-17T15:39:00Z">
                    <w:rPr/>
                  </w:rPrChange>
                </w:rPr>
                <w:delInstrText>HYPERLINK "https://www.sm.ee/et/ligipaasetavuse-noukogu"</w:delInstrText>
              </w:r>
              <w:r w:rsidRPr="006F2EDC">
                <w:rPr>
                  <w:sz w:val="18"/>
                  <w:szCs w:val="18"/>
                </w:rPr>
              </w:r>
              <w:r w:rsidRPr="00581343">
                <w:rPr>
                  <w:sz w:val="18"/>
                  <w:szCs w:val="18"/>
                  <w:rPrChange w:id="1197" w:author="Piret Loorand" w:date="2025-07-17T18:39:00Z" w16du:dateUtc="2025-07-17T15:39:00Z">
                    <w:rPr/>
                  </w:rPrChange>
                </w:rPr>
                <w:fldChar w:fldCharType="separate"/>
              </w:r>
              <w:r w:rsidRPr="00581343">
                <w:rPr>
                  <w:rStyle w:val="Hyperlink"/>
                  <w:sz w:val="18"/>
                  <w:szCs w:val="18"/>
                  <w:lang w:val="et-EE"/>
                </w:rPr>
                <w:delText>https://www.sm.ee/et/ligipaasetavuse-noukogu</w:delText>
              </w:r>
              <w:r w:rsidRPr="00581343">
                <w:rPr>
                  <w:sz w:val="18"/>
                  <w:szCs w:val="18"/>
                  <w:rPrChange w:id="1198" w:author="Piret Loorand" w:date="2025-07-17T18:39:00Z" w16du:dateUtc="2025-07-17T15:39:00Z">
                    <w:rPr/>
                  </w:rPrChange>
                </w:rPr>
                <w:fldChar w:fldCharType="end"/>
              </w:r>
              <w:r w:rsidRPr="00581343">
                <w:rPr>
                  <w:sz w:val="18"/>
                  <w:szCs w:val="18"/>
                  <w:lang w:val="et-EE"/>
                </w:rPr>
                <w:delText>)</w:delText>
              </w:r>
            </w:del>
          </w:p>
          <w:p w14:paraId="2A85DE1E" w14:textId="1AF394B8" w:rsidR="00A25DC8" w:rsidRPr="00297D18" w:rsidRDefault="00A25DC8">
            <w:pPr>
              <w:spacing w:before="0" w:after="0"/>
              <w:ind w:left="3"/>
              <w:rPr>
                <w:del w:id="1199" w:author="Piret Loorand" w:date="2025-07-16T11:15:00Z" w16du:dateUtc="2025-07-16T08:15:00Z"/>
                <w:bCs/>
                <w:noProof/>
                <w:sz w:val="18"/>
                <w:szCs w:val="18"/>
                <w:lang w:val="et-EE"/>
              </w:rPr>
            </w:pPr>
          </w:p>
          <w:p w14:paraId="6CA6F00D" w14:textId="1ADEF787" w:rsidR="00A25DC8" w:rsidRPr="00581343" w:rsidRDefault="00A25DC8">
            <w:pPr>
              <w:spacing w:before="0" w:after="0"/>
              <w:ind w:left="3"/>
              <w:rPr>
                <w:del w:id="1200" w:author="Piret Loorand" w:date="2025-07-16T11:15:00Z" w16du:dateUtc="2025-07-16T08:15:00Z"/>
                <w:sz w:val="18"/>
                <w:szCs w:val="18"/>
                <w:lang w:val="et-EE"/>
              </w:rPr>
            </w:pPr>
            <w:del w:id="1201" w:author="Piret Loorand" w:date="2025-07-16T11:15:00Z" w16du:dateUtc="2025-07-16T08:15:00Z">
              <w:r w:rsidRPr="00581343">
                <w:rPr>
                  <w:sz w:val="18"/>
                  <w:szCs w:val="18"/>
                  <w:lang w:val="et-EE"/>
                </w:rPr>
                <w:delText xml:space="preserve">Ligipääsetavuse rakkerühm </w:delText>
              </w:r>
              <w:r w:rsidR="004865B0" w:rsidRPr="00581343">
                <w:rPr>
                  <w:sz w:val="18"/>
                  <w:szCs w:val="18"/>
                  <w:lang w:val="et-EE"/>
                </w:rPr>
                <w:delText>(</w:delText>
              </w:r>
              <w:r w:rsidR="004865B0" w:rsidRPr="00581343">
                <w:rPr>
                  <w:sz w:val="18"/>
                  <w:szCs w:val="18"/>
                  <w:rPrChange w:id="1202" w:author="Piret Loorand" w:date="2025-07-17T18:39:00Z" w16du:dateUtc="2025-07-17T15:39:00Z">
                    <w:rPr/>
                  </w:rPrChange>
                </w:rPr>
                <w:fldChar w:fldCharType="begin"/>
              </w:r>
              <w:r w:rsidR="004865B0" w:rsidRPr="00581343">
                <w:rPr>
                  <w:sz w:val="18"/>
                  <w:szCs w:val="18"/>
                  <w:rPrChange w:id="1203" w:author="Piret Loorand" w:date="2025-07-17T18:39:00Z" w16du:dateUtc="2025-07-17T15:39:00Z">
                    <w:rPr/>
                  </w:rPrChange>
                </w:rPr>
                <w:delInstrText>HYPERLINK "https://www.riigikantselei.ee/ligipaasetavus"</w:delInstrText>
              </w:r>
              <w:r w:rsidR="004865B0" w:rsidRPr="006F2EDC">
                <w:rPr>
                  <w:sz w:val="18"/>
                  <w:szCs w:val="18"/>
                </w:rPr>
              </w:r>
              <w:r w:rsidR="004865B0" w:rsidRPr="00581343">
                <w:rPr>
                  <w:sz w:val="18"/>
                  <w:szCs w:val="18"/>
                  <w:rPrChange w:id="1204" w:author="Piret Loorand" w:date="2025-07-17T18:39:00Z" w16du:dateUtc="2025-07-17T15:39:00Z">
                    <w:rPr/>
                  </w:rPrChange>
                </w:rPr>
                <w:fldChar w:fldCharType="separate"/>
              </w:r>
              <w:r w:rsidR="004865B0" w:rsidRPr="00581343">
                <w:rPr>
                  <w:rStyle w:val="Hyperlink"/>
                  <w:sz w:val="18"/>
                  <w:szCs w:val="18"/>
                  <w:lang w:val="et-EE"/>
                </w:rPr>
                <w:delText>https://www.riigikantselei.ee/ligipaasetavus</w:delText>
              </w:r>
              <w:r w:rsidR="004865B0" w:rsidRPr="00581343">
                <w:rPr>
                  <w:sz w:val="18"/>
                  <w:szCs w:val="18"/>
                  <w:rPrChange w:id="1205" w:author="Piret Loorand" w:date="2025-07-17T18:39:00Z" w16du:dateUtc="2025-07-17T15:39:00Z">
                    <w:rPr/>
                  </w:rPrChange>
                </w:rPr>
                <w:fldChar w:fldCharType="end"/>
              </w:r>
              <w:r w:rsidR="004865B0" w:rsidRPr="00581343">
                <w:rPr>
                  <w:sz w:val="18"/>
                  <w:szCs w:val="18"/>
                  <w:lang w:val="et-EE"/>
                </w:rPr>
                <w:delText>)</w:delText>
              </w:r>
            </w:del>
          </w:p>
          <w:p w14:paraId="411E05D9" w14:textId="76CAC816" w:rsidR="00A25DC8" w:rsidRPr="00297D18" w:rsidRDefault="00A25DC8" w:rsidP="00C93A76">
            <w:pPr>
              <w:spacing w:before="0" w:after="0"/>
              <w:rPr>
                <w:del w:id="1206" w:author="Piret Loorand" w:date="2025-07-16T11:15:00Z" w16du:dateUtc="2025-07-16T08:15:00Z"/>
                <w:bCs/>
                <w:noProof/>
                <w:sz w:val="18"/>
                <w:szCs w:val="18"/>
                <w:lang w:val="et-EE"/>
              </w:rPr>
            </w:pPr>
          </w:p>
          <w:p w14:paraId="37D3354B" w14:textId="499E4E6E" w:rsidR="00A25DC8" w:rsidRPr="00297D18" w:rsidRDefault="00A25DC8" w:rsidP="00D34746">
            <w:pPr>
              <w:spacing w:before="0" w:after="0"/>
              <w:ind w:left="3"/>
              <w:rPr>
                <w:del w:id="1207" w:author="Piret Loorand" w:date="2025-07-16T11:15:00Z" w16du:dateUtc="2025-07-16T08:15:00Z"/>
                <w:bCs/>
                <w:noProof/>
                <w:sz w:val="18"/>
                <w:szCs w:val="18"/>
                <w:lang w:val="et-EE"/>
              </w:rPr>
            </w:pPr>
            <w:del w:id="1208" w:author="Piret Loorand" w:date="2025-07-16T11:15:00Z" w16du:dateUtc="2025-07-16T08:15:00Z">
              <w:r w:rsidRPr="00581343">
                <w:rPr>
                  <w:sz w:val="18"/>
                  <w:szCs w:val="18"/>
                  <w:lang w:val="et-EE"/>
                </w:rPr>
                <w:delText>Õiguskantsleri seadus (</w:delText>
              </w:r>
              <w:r w:rsidRPr="00581343">
                <w:rPr>
                  <w:sz w:val="18"/>
                  <w:szCs w:val="18"/>
                  <w:rPrChange w:id="1209" w:author="Piret Loorand" w:date="2025-07-17T18:39:00Z" w16du:dateUtc="2025-07-17T15:39:00Z">
                    <w:rPr/>
                  </w:rPrChange>
                </w:rPr>
                <w:fldChar w:fldCharType="begin"/>
              </w:r>
              <w:r w:rsidRPr="00581343">
                <w:rPr>
                  <w:sz w:val="18"/>
                  <w:szCs w:val="18"/>
                  <w:rPrChange w:id="1210" w:author="Piret Loorand" w:date="2025-07-17T18:39:00Z" w16du:dateUtc="2025-07-17T15:39:00Z">
                    <w:rPr/>
                  </w:rPrChange>
                </w:rPr>
                <w:delInstrText>HYPERLINK "https://www.riigiteataja.ee/akt/12788991?leiaKehtivt"</w:delInstrText>
              </w:r>
              <w:r w:rsidRPr="006F2EDC">
                <w:rPr>
                  <w:sz w:val="18"/>
                  <w:szCs w:val="18"/>
                </w:rPr>
              </w:r>
              <w:r w:rsidRPr="00581343">
                <w:rPr>
                  <w:sz w:val="18"/>
                  <w:szCs w:val="18"/>
                  <w:rPrChange w:id="1211" w:author="Piret Loorand" w:date="2025-07-17T18:39:00Z" w16du:dateUtc="2025-07-17T15:39:00Z">
                    <w:rPr/>
                  </w:rPrChange>
                </w:rPr>
                <w:fldChar w:fldCharType="separate"/>
              </w:r>
              <w:r w:rsidRPr="00581343">
                <w:rPr>
                  <w:rStyle w:val="Hyperlink"/>
                  <w:sz w:val="18"/>
                  <w:szCs w:val="18"/>
                  <w:lang w:val="et-EE"/>
                </w:rPr>
                <w:delText>https://www.riigiteataja.ee/akt/12788991?leiaKehtiv</w:delText>
              </w:r>
              <w:r w:rsidRPr="00581343">
                <w:rPr>
                  <w:sz w:val="18"/>
                  <w:szCs w:val="18"/>
                  <w:rPrChange w:id="1212" w:author="Piret Loorand" w:date="2025-07-17T18:39:00Z" w16du:dateUtc="2025-07-17T15:39:00Z">
                    <w:rPr/>
                  </w:rPrChange>
                </w:rPr>
                <w:fldChar w:fldCharType="end"/>
              </w:r>
              <w:r w:rsidRPr="00581343">
                <w:rPr>
                  <w:sz w:val="18"/>
                  <w:szCs w:val="18"/>
                  <w:lang w:val="et-EE"/>
                </w:rPr>
                <w:delText>)</w:delText>
              </w:r>
            </w:del>
          </w:p>
          <w:p w14:paraId="3CB04175" w14:textId="5933B77D" w:rsidR="00A25DC8" w:rsidRPr="00297D18" w:rsidRDefault="00A25DC8" w:rsidP="00D34746">
            <w:pPr>
              <w:spacing w:before="0" w:after="0"/>
              <w:ind w:left="3"/>
              <w:rPr>
                <w:del w:id="1213" w:author="Piret Loorand" w:date="2025-07-16T11:15:00Z" w16du:dateUtc="2025-07-16T08:15:00Z"/>
                <w:bCs/>
                <w:noProof/>
                <w:sz w:val="18"/>
                <w:szCs w:val="18"/>
                <w:lang w:val="et-EE"/>
              </w:rPr>
            </w:pPr>
          </w:p>
          <w:p w14:paraId="50CBFCB8" w14:textId="24DA89F1" w:rsidR="00A25DC8" w:rsidRPr="00297D18" w:rsidRDefault="00A25DC8" w:rsidP="00D34746">
            <w:pPr>
              <w:spacing w:before="0" w:after="0"/>
              <w:ind w:left="3"/>
              <w:rPr>
                <w:del w:id="1214" w:author="Piret Loorand" w:date="2025-07-16T11:15:00Z" w16du:dateUtc="2025-07-16T08:15:00Z"/>
                <w:bCs/>
                <w:noProof/>
                <w:sz w:val="18"/>
                <w:szCs w:val="18"/>
                <w:lang w:val="et-EE"/>
              </w:rPr>
            </w:pPr>
            <w:del w:id="1215" w:author="Piret Loorand" w:date="2025-07-16T11:15:00Z" w16du:dateUtc="2025-07-16T08:15:00Z">
              <w:r w:rsidRPr="00581343">
                <w:rPr>
                  <w:sz w:val="18"/>
                  <w:szCs w:val="18"/>
                  <w:lang w:val="et-EE"/>
                </w:rPr>
                <w:delText>Puudega inimeste erivajadustest tulenevad nõuded ehitisele (</w:delText>
              </w:r>
              <w:r w:rsidRPr="00581343">
                <w:rPr>
                  <w:sz w:val="18"/>
                  <w:szCs w:val="18"/>
                  <w:rPrChange w:id="1216" w:author="Piret Loorand" w:date="2025-07-17T18:39:00Z" w16du:dateUtc="2025-07-17T15:39:00Z">
                    <w:rPr/>
                  </w:rPrChange>
                </w:rPr>
                <w:fldChar w:fldCharType="begin"/>
              </w:r>
              <w:r w:rsidRPr="00581343">
                <w:rPr>
                  <w:sz w:val="18"/>
                  <w:szCs w:val="18"/>
                  <w:rPrChange w:id="1217" w:author="Piret Loorand" w:date="2025-07-17T18:39:00Z" w16du:dateUtc="2025-07-17T15:39:00Z">
                    <w:rPr/>
                  </w:rPrChange>
                </w:rPr>
                <w:delInstrText>HYPERLINK "https://www.riigiteataja.ee/akt/131052018055"</w:delInstrText>
              </w:r>
              <w:r w:rsidRPr="006F2EDC">
                <w:rPr>
                  <w:sz w:val="18"/>
                  <w:szCs w:val="18"/>
                </w:rPr>
              </w:r>
              <w:r w:rsidRPr="00581343">
                <w:rPr>
                  <w:sz w:val="18"/>
                  <w:szCs w:val="18"/>
                  <w:rPrChange w:id="1218" w:author="Piret Loorand" w:date="2025-07-17T18:39:00Z" w16du:dateUtc="2025-07-17T15:39:00Z">
                    <w:rPr/>
                  </w:rPrChange>
                </w:rPr>
                <w:fldChar w:fldCharType="separate"/>
              </w:r>
              <w:r w:rsidRPr="00581343">
                <w:rPr>
                  <w:rStyle w:val="Hyperlink"/>
                  <w:sz w:val="18"/>
                  <w:szCs w:val="18"/>
                  <w:lang w:val="et-EE"/>
                </w:rPr>
                <w:delText>https://www.riigiteataja.ee/akt/131052018055</w:delText>
              </w:r>
              <w:r w:rsidRPr="00581343">
                <w:rPr>
                  <w:sz w:val="18"/>
                  <w:szCs w:val="18"/>
                  <w:rPrChange w:id="1219" w:author="Piret Loorand" w:date="2025-07-17T18:39:00Z" w16du:dateUtc="2025-07-17T15:39:00Z">
                    <w:rPr/>
                  </w:rPrChange>
                </w:rPr>
                <w:fldChar w:fldCharType="end"/>
              </w:r>
              <w:r w:rsidRPr="00581343">
                <w:rPr>
                  <w:sz w:val="18"/>
                  <w:szCs w:val="18"/>
                  <w:lang w:val="et-EE"/>
                </w:rPr>
                <w:delText>)</w:delText>
              </w:r>
            </w:del>
          </w:p>
          <w:p w14:paraId="3CAB092B" w14:textId="6EEA95E0" w:rsidR="00A25DC8" w:rsidRPr="00297D18" w:rsidRDefault="00A25DC8">
            <w:pPr>
              <w:spacing w:before="0" w:after="0"/>
              <w:ind w:left="3"/>
              <w:rPr>
                <w:del w:id="1220" w:author="Piret Loorand" w:date="2025-07-16T11:15:00Z" w16du:dateUtc="2025-07-16T08:15:00Z"/>
                <w:bCs/>
                <w:noProof/>
                <w:sz w:val="18"/>
                <w:szCs w:val="18"/>
                <w:lang w:val="et-EE"/>
              </w:rPr>
            </w:pPr>
          </w:p>
          <w:p w14:paraId="088B86CC" w14:textId="62059D70" w:rsidR="00A25DC8" w:rsidRPr="00297D18" w:rsidRDefault="00A25DC8">
            <w:pPr>
              <w:spacing w:before="0" w:after="0"/>
              <w:ind w:left="3"/>
              <w:rPr>
                <w:del w:id="1221" w:author="Piret Loorand" w:date="2025-07-16T11:15:00Z" w16du:dateUtc="2025-07-16T08:15:00Z"/>
                <w:bCs/>
                <w:noProof/>
                <w:sz w:val="18"/>
                <w:szCs w:val="18"/>
                <w:lang w:val="et-EE"/>
              </w:rPr>
            </w:pPr>
            <w:del w:id="1222" w:author="Piret Loorand" w:date="2025-07-16T11:15:00Z" w16du:dateUtc="2025-07-16T08:15:00Z">
              <w:r w:rsidRPr="00581343">
                <w:rPr>
                  <w:sz w:val="18"/>
                  <w:szCs w:val="18"/>
                  <w:lang w:val="et-EE"/>
                </w:rPr>
                <w:delText>Eluruumile esitatavad nõuded (</w:delText>
              </w:r>
              <w:r w:rsidRPr="00581343">
                <w:rPr>
                  <w:sz w:val="18"/>
                  <w:szCs w:val="18"/>
                  <w:rPrChange w:id="1223" w:author="Piret Loorand" w:date="2025-07-17T18:39:00Z" w16du:dateUtc="2025-07-17T15:39:00Z">
                    <w:rPr/>
                  </w:rPrChange>
                </w:rPr>
                <w:fldChar w:fldCharType="begin"/>
              </w:r>
              <w:r w:rsidRPr="00581343">
                <w:rPr>
                  <w:sz w:val="18"/>
                  <w:szCs w:val="18"/>
                  <w:rPrChange w:id="1224" w:author="Piret Loorand" w:date="2025-07-17T18:39:00Z" w16du:dateUtc="2025-07-17T15:39:00Z">
                    <w:rPr/>
                  </w:rPrChange>
                </w:rPr>
                <w:delInstrText>HYPERLINK "https://www.riigiteataja.ee/akt/103072015034?leiaKehtiv"</w:delInstrText>
              </w:r>
              <w:r w:rsidRPr="006F2EDC">
                <w:rPr>
                  <w:sz w:val="18"/>
                  <w:szCs w:val="18"/>
                </w:rPr>
              </w:r>
              <w:r w:rsidRPr="00581343">
                <w:rPr>
                  <w:sz w:val="18"/>
                  <w:szCs w:val="18"/>
                  <w:rPrChange w:id="1225" w:author="Piret Loorand" w:date="2025-07-17T18:39:00Z" w16du:dateUtc="2025-07-17T15:39:00Z">
                    <w:rPr/>
                  </w:rPrChange>
                </w:rPr>
                <w:fldChar w:fldCharType="separate"/>
              </w:r>
              <w:r w:rsidRPr="00581343">
                <w:rPr>
                  <w:rStyle w:val="Hyperlink"/>
                  <w:sz w:val="18"/>
                  <w:szCs w:val="18"/>
                  <w:lang w:val="et-EE"/>
                </w:rPr>
                <w:delText>https://www.riigiteataja.ee/akt/103072015034?leiaKehtiv</w:delText>
              </w:r>
              <w:r w:rsidRPr="00581343">
                <w:rPr>
                  <w:sz w:val="18"/>
                  <w:szCs w:val="18"/>
                  <w:rPrChange w:id="1226" w:author="Piret Loorand" w:date="2025-07-17T18:39:00Z" w16du:dateUtc="2025-07-17T15:39:00Z">
                    <w:rPr/>
                  </w:rPrChange>
                </w:rPr>
                <w:fldChar w:fldCharType="end"/>
              </w:r>
              <w:r w:rsidRPr="00581343">
                <w:rPr>
                  <w:sz w:val="18"/>
                  <w:szCs w:val="18"/>
                  <w:lang w:val="et-EE"/>
                </w:rPr>
                <w:delText>)</w:delText>
              </w:r>
            </w:del>
          </w:p>
          <w:p w14:paraId="6BBF0138" w14:textId="0C75C335" w:rsidR="00A25DC8" w:rsidRPr="00297D18" w:rsidRDefault="00A25DC8">
            <w:pPr>
              <w:spacing w:before="0" w:after="0"/>
              <w:ind w:left="3"/>
              <w:rPr>
                <w:del w:id="1227" w:author="Piret Loorand" w:date="2025-07-16T11:15:00Z" w16du:dateUtc="2025-07-16T08:15:00Z"/>
                <w:bCs/>
                <w:noProof/>
                <w:sz w:val="18"/>
                <w:szCs w:val="18"/>
                <w:lang w:val="et-EE"/>
              </w:rPr>
            </w:pPr>
          </w:p>
          <w:p w14:paraId="7990D3BF" w14:textId="5CDC9331" w:rsidR="00A25DC8" w:rsidRPr="00297D18" w:rsidRDefault="00A25DC8">
            <w:pPr>
              <w:spacing w:before="0" w:after="0"/>
              <w:ind w:left="3"/>
              <w:rPr>
                <w:del w:id="1228" w:author="Piret Loorand" w:date="2025-07-16T11:15:00Z" w16du:dateUtc="2025-07-16T08:15:00Z"/>
                <w:bCs/>
                <w:noProof/>
                <w:sz w:val="18"/>
                <w:szCs w:val="18"/>
                <w:lang w:val="et-EE"/>
              </w:rPr>
            </w:pPr>
            <w:del w:id="1229" w:author="Piret Loorand" w:date="2025-07-16T11:15:00Z" w16du:dateUtc="2025-07-16T08:15:00Z">
              <w:r w:rsidRPr="00581343">
                <w:rPr>
                  <w:sz w:val="18"/>
                  <w:szCs w:val="18"/>
                  <w:lang w:val="et-EE"/>
                </w:rPr>
                <w:delText>WCAG 2.0 rakendusjuhised</w:delText>
              </w:r>
              <w:r w:rsidR="00A101DE" w:rsidRPr="00581343">
                <w:rPr>
                  <w:sz w:val="18"/>
                  <w:szCs w:val="18"/>
                  <w:lang w:val="et-EE"/>
                </w:rPr>
                <w:delText xml:space="preserve"> </w:delText>
              </w:r>
              <w:r w:rsidR="004865B0" w:rsidRPr="00581343">
                <w:rPr>
                  <w:sz w:val="18"/>
                  <w:szCs w:val="18"/>
                  <w:lang w:val="et-EE"/>
                </w:rPr>
                <w:delText>(</w:delText>
              </w:r>
              <w:r w:rsidR="004865B0" w:rsidRPr="00581343">
                <w:rPr>
                  <w:sz w:val="18"/>
                  <w:szCs w:val="18"/>
                  <w:rPrChange w:id="1230" w:author="Piret Loorand" w:date="2025-07-17T18:39:00Z" w16du:dateUtc="2025-07-17T15:39:00Z">
                    <w:rPr/>
                  </w:rPrChange>
                </w:rPr>
                <w:fldChar w:fldCharType="begin"/>
              </w:r>
              <w:r w:rsidR="004865B0" w:rsidRPr="00581343">
                <w:rPr>
                  <w:sz w:val="18"/>
                  <w:szCs w:val="18"/>
                  <w:rPrChange w:id="1231" w:author="Piret Loorand" w:date="2025-07-17T18:39:00Z" w16du:dateUtc="2025-07-17T15:39:00Z">
                    <w:rPr/>
                  </w:rPrChange>
                </w:rPr>
                <w:delInstrText>HYPERLINK "https://www.mkm.ee/et/wcag-20-rakendusjuhised"</w:delInstrText>
              </w:r>
              <w:r w:rsidR="004865B0" w:rsidRPr="006F2EDC">
                <w:rPr>
                  <w:sz w:val="18"/>
                  <w:szCs w:val="18"/>
                </w:rPr>
              </w:r>
              <w:r w:rsidR="004865B0" w:rsidRPr="00581343">
                <w:rPr>
                  <w:sz w:val="18"/>
                  <w:szCs w:val="18"/>
                  <w:rPrChange w:id="1232" w:author="Piret Loorand" w:date="2025-07-17T18:39:00Z" w16du:dateUtc="2025-07-17T15:39:00Z">
                    <w:rPr/>
                  </w:rPrChange>
                </w:rPr>
                <w:fldChar w:fldCharType="separate"/>
              </w:r>
              <w:r w:rsidR="004865B0" w:rsidRPr="00581343">
                <w:rPr>
                  <w:rStyle w:val="Hyperlink"/>
                  <w:sz w:val="18"/>
                  <w:szCs w:val="18"/>
                  <w:lang w:val="et-EE"/>
                </w:rPr>
                <w:delText>https://www.mkm.ee/et/wcag-20-rakendusjuhised</w:delText>
              </w:r>
              <w:r w:rsidR="004865B0" w:rsidRPr="00581343">
                <w:rPr>
                  <w:sz w:val="18"/>
                  <w:szCs w:val="18"/>
                  <w:rPrChange w:id="1233" w:author="Piret Loorand" w:date="2025-07-17T18:39:00Z" w16du:dateUtc="2025-07-17T15:39:00Z">
                    <w:rPr/>
                  </w:rPrChange>
                </w:rPr>
                <w:fldChar w:fldCharType="end"/>
              </w:r>
              <w:r w:rsidR="004865B0" w:rsidRPr="00581343">
                <w:rPr>
                  <w:sz w:val="18"/>
                  <w:szCs w:val="18"/>
                  <w:lang w:val="et-EE"/>
                </w:rPr>
                <w:delText>)</w:delText>
              </w:r>
            </w:del>
          </w:p>
          <w:p w14:paraId="4418326F" w14:textId="1507B364" w:rsidR="00A25DC8" w:rsidRPr="00297D18" w:rsidRDefault="00A25DC8">
            <w:pPr>
              <w:spacing w:before="0" w:after="0"/>
              <w:ind w:left="3"/>
              <w:rPr>
                <w:del w:id="1234" w:author="Piret Loorand" w:date="2025-07-16T11:15:00Z" w16du:dateUtc="2025-07-16T08:15:00Z"/>
                <w:bCs/>
                <w:noProof/>
                <w:sz w:val="18"/>
                <w:szCs w:val="18"/>
                <w:lang w:val="et-EE"/>
              </w:rPr>
            </w:pPr>
          </w:p>
          <w:p w14:paraId="76B2EF95" w14:textId="1B645531" w:rsidR="00A25DC8" w:rsidRPr="00581343" w:rsidRDefault="00A25DC8" w:rsidP="00D34746">
            <w:pPr>
              <w:pStyle w:val="CommentText"/>
              <w:spacing w:after="0"/>
              <w:rPr>
                <w:del w:id="1235" w:author="Piret Loorand" w:date="2025-07-16T11:15:00Z" w16du:dateUtc="2025-07-16T08:15:00Z"/>
                <w:rFonts w:ascii="Times New Roman" w:hAnsi="Times New Roman" w:cs="Times New Roman"/>
                <w:sz w:val="18"/>
                <w:szCs w:val="18"/>
                <w:lang w:val="et-EE"/>
              </w:rPr>
            </w:pPr>
            <w:del w:id="1236" w:author="Piret Loorand" w:date="2025-07-16T11:15:00Z" w16du:dateUtc="2025-07-16T08:15:00Z">
              <w:r w:rsidRPr="00581343">
                <w:rPr>
                  <w:rFonts w:ascii="Times New Roman" w:hAnsi="Times New Roman" w:cs="Times New Roman"/>
                  <w:sz w:val="18"/>
                  <w:szCs w:val="18"/>
                  <w:lang w:val="et-EE"/>
                </w:rPr>
                <w:delText>Sotsiaalkindlustuse programm</w:delText>
              </w:r>
              <w:r w:rsidR="00A101DE" w:rsidRPr="00581343">
                <w:rPr>
                  <w:rFonts w:ascii="Times New Roman" w:hAnsi="Times New Roman" w:cs="Times New Roman"/>
                  <w:sz w:val="18"/>
                  <w:szCs w:val="18"/>
                  <w:lang w:val="et-EE"/>
                </w:rPr>
                <w:delText xml:space="preserve"> </w:delText>
              </w:r>
              <w:r w:rsidR="004865B0" w:rsidRPr="00581343">
                <w:rPr>
                  <w:rFonts w:ascii="Times New Roman" w:hAnsi="Times New Roman" w:cs="Times New Roman"/>
                  <w:sz w:val="18"/>
                  <w:szCs w:val="18"/>
                  <w:lang w:val="et-EE"/>
                </w:rPr>
                <w:delText>(</w:delText>
              </w:r>
              <w:r w:rsidRPr="00581343">
                <w:rPr>
                  <w:rFonts w:ascii="Times New Roman" w:hAnsi="Times New Roman" w:cs="Times New Roman"/>
                  <w:sz w:val="18"/>
                  <w:szCs w:val="18"/>
                  <w:rPrChange w:id="1237" w:author="Piret Loorand" w:date="2025-07-17T18:39:00Z" w16du:dateUtc="2025-07-17T15:39:00Z">
                    <w:rPr/>
                  </w:rPrChange>
                </w:rPr>
                <w:fldChar w:fldCharType="begin"/>
              </w:r>
              <w:r w:rsidRPr="00581343">
                <w:rPr>
                  <w:rFonts w:ascii="Times New Roman" w:hAnsi="Times New Roman" w:cs="Times New Roman"/>
                  <w:sz w:val="18"/>
                  <w:szCs w:val="18"/>
                  <w:rPrChange w:id="1238" w:author="Piret Loorand" w:date="2025-07-17T18:39:00Z" w16du:dateUtc="2025-07-17T15:39:00Z">
                    <w:rPr/>
                  </w:rPrChange>
                </w:rPr>
                <w:delInstrText>HYPERLINK "https://www.sm.ee/sites/default/files/lisa_5_sotsiaalkindlustuse_programm.pdf"</w:delInstrText>
              </w:r>
              <w:r w:rsidRPr="006F2EDC">
                <w:rPr>
                  <w:sz w:val="18"/>
                  <w:szCs w:val="18"/>
                </w:rPr>
              </w:r>
              <w:r w:rsidRPr="00581343">
                <w:rPr>
                  <w:rFonts w:ascii="Times New Roman" w:hAnsi="Times New Roman" w:cs="Times New Roman"/>
                  <w:sz w:val="18"/>
                  <w:szCs w:val="18"/>
                  <w:rPrChange w:id="1239" w:author="Piret Loorand" w:date="2025-07-17T18:39:00Z" w16du:dateUtc="2025-07-17T15:39:00Z">
                    <w:rPr/>
                  </w:rPrChange>
                </w:rPr>
                <w:fldChar w:fldCharType="separate"/>
              </w:r>
              <w:r w:rsidRPr="00581343">
                <w:rPr>
                  <w:rStyle w:val="Hyperlink"/>
                  <w:rFonts w:ascii="Times New Roman" w:hAnsi="Times New Roman" w:cs="Times New Roman"/>
                  <w:sz w:val="18"/>
                  <w:szCs w:val="18"/>
                  <w:lang w:val="et-EE"/>
                </w:rPr>
                <w:delText>https://www.sm.ee/sites/default/files/lisa_5_sotsiaalkindlustuse_programm.pdf</w:delText>
              </w:r>
              <w:r w:rsidRPr="00581343">
                <w:rPr>
                  <w:rFonts w:ascii="Times New Roman" w:hAnsi="Times New Roman" w:cs="Times New Roman"/>
                  <w:sz w:val="18"/>
                  <w:szCs w:val="18"/>
                  <w:rPrChange w:id="1240" w:author="Piret Loorand" w:date="2025-07-17T18:39:00Z" w16du:dateUtc="2025-07-17T15:39:00Z">
                    <w:rPr/>
                  </w:rPrChange>
                </w:rPr>
                <w:fldChar w:fldCharType="end"/>
              </w:r>
              <w:r w:rsidR="004865B0" w:rsidRPr="00581343">
                <w:rPr>
                  <w:rFonts w:ascii="Times New Roman" w:hAnsi="Times New Roman" w:cs="Times New Roman"/>
                  <w:sz w:val="18"/>
                  <w:szCs w:val="18"/>
                  <w:lang w:val="et-EE"/>
                </w:rPr>
                <w:delText>)</w:delText>
              </w:r>
            </w:del>
          </w:p>
          <w:p w14:paraId="4295C7AA" w14:textId="7324FDCF" w:rsidR="00D34746" w:rsidRPr="00297D18" w:rsidRDefault="00D34746" w:rsidP="00C93A76">
            <w:pPr>
              <w:pStyle w:val="CommentText"/>
              <w:spacing w:after="0"/>
              <w:rPr>
                <w:del w:id="1241" w:author="Piret Loorand" w:date="2025-07-16T11:15:00Z" w16du:dateUtc="2025-07-16T08:15:00Z"/>
                <w:rFonts w:ascii="Times New Roman" w:hAnsi="Times New Roman" w:cs="Times New Roman"/>
                <w:sz w:val="18"/>
                <w:szCs w:val="18"/>
                <w:lang w:val="et-EE"/>
              </w:rPr>
            </w:pPr>
          </w:p>
          <w:p w14:paraId="5288C2F0" w14:textId="6BE73592" w:rsidR="00A25DC8" w:rsidRPr="00581343" w:rsidRDefault="00A25DC8" w:rsidP="00D34746">
            <w:pPr>
              <w:pStyle w:val="CommentText"/>
              <w:spacing w:after="0"/>
              <w:rPr>
                <w:del w:id="1242" w:author="Piret Loorand" w:date="2025-07-16T11:15:00Z" w16du:dateUtc="2025-07-16T08:15:00Z"/>
                <w:rFonts w:ascii="Times New Roman" w:hAnsi="Times New Roman" w:cs="Times New Roman"/>
                <w:sz w:val="18"/>
                <w:szCs w:val="18"/>
                <w:lang w:val="et-EE"/>
              </w:rPr>
            </w:pPr>
            <w:del w:id="1243" w:author="Piret Loorand" w:date="2025-07-16T11:15:00Z" w16du:dateUtc="2025-07-16T08:15:00Z">
              <w:r w:rsidRPr="00581343">
                <w:rPr>
                  <w:rFonts w:ascii="Times New Roman" w:hAnsi="Times New Roman" w:cs="Times New Roman"/>
                  <w:sz w:val="18"/>
                  <w:szCs w:val="18"/>
                  <w:lang w:val="et-EE"/>
                </w:rPr>
                <w:lastRenderedPageBreak/>
                <w:delText>Hoolekandeprogramm</w:delText>
              </w:r>
              <w:r w:rsidR="00A101DE" w:rsidRPr="00581343">
                <w:rPr>
                  <w:rFonts w:ascii="Times New Roman" w:hAnsi="Times New Roman" w:cs="Times New Roman"/>
                  <w:sz w:val="18"/>
                  <w:szCs w:val="18"/>
                  <w:lang w:val="et-EE"/>
                </w:rPr>
                <w:delText xml:space="preserve"> </w:delText>
              </w:r>
              <w:r w:rsidR="004865B0" w:rsidRPr="00581343">
                <w:rPr>
                  <w:rFonts w:ascii="Times New Roman" w:hAnsi="Times New Roman" w:cs="Times New Roman"/>
                  <w:sz w:val="18"/>
                  <w:szCs w:val="18"/>
                  <w:lang w:val="et-EE"/>
                </w:rPr>
                <w:delText>(</w:delText>
              </w:r>
              <w:r w:rsidRPr="00581343">
                <w:rPr>
                  <w:rFonts w:ascii="Times New Roman" w:hAnsi="Times New Roman" w:cs="Times New Roman"/>
                  <w:sz w:val="18"/>
                  <w:szCs w:val="18"/>
                  <w:rPrChange w:id="1244" w:author="Piret Loorand" w:date="2025-07-17T18:39:00Z" w16du:dateUtc="2025-07-17T15:39:00Z">
                    <w:rPr/>
                  </w:rPrChange>
                </w:rPr>
                <w:fldChar w:fldCharType="begin"/>
              </w:r>
              <w:r w:rsidRPr="00581343">
                <w:rPr>
                  <w:rFonts w:ascii="Times New Roman" w:hAnsi="Times New Roman" w:cs="Times New Roman"/>
                  <w:sz w:val="18"/>
                  <w:szCs w:val="18"/>
                  <w:rPrChange w:id="1245" w:author="Piret Loorand" w:date="2025-07-17T18:39:00Z" w16du:dateUtc="2025-07-17T15:39:00Z">
                    <w:rPr/>
                  </w:rPrChange>
                </w:rPr>
                <w:delInstrText>HYPERLINK "https://www.sm.ee/sites/default/files/lisa_4_hoolekandeprogramm_2020_2023.pdf"</w:delInstrText>
              </w:r>
              <w:r w:rsidRPr="006F2EDC">
                <w:rPr>
                  <w:sz w:val="18"/>
                  <w:szCs w:val="18"/>
                </w:rPr>
              </w:r>
              <w:r w:rsidRPr="00581343">
                <w:rPr>
                  <w:rFonts w:ascii="Times New Roman" w:hAnsi="Times New Roman" w:cs="Times New Roman"/>
                  <w:sz w:val="18"/>
                  <w:szCs w:val="18"/>
                  <w:rPrChange w:id="1246" w:author="Piret Loorand" w:date="2025-07-17T18:39:00Z" w16du:dateUtc="2025-07-17T15:39:00Z">
                    <w:rPr/>
                  </w:rPrChange>
                </w:rPr>
                <w:fldChar w:fldCharType="separate"/>
              </w:r>
              <w:r w:rsidRPr="00581343">
                <w:rPr>
                  <w:rStyle w:val="Hyperlink"/>
                  <w:rFonts w:ascii="Times New Roman" w:hAnsi="Times New Roman" w:cs="Times New Roman"/>
                  <w:sz w:val="18"/>
                  <w:szCs w:val="18"/>
                  <w:lang w:val="et-EE"/>
                </w:rPr>
                <w:delText>https://www.sm.ee/sites/default/files/lisa_4_hoolekandeprogramm_2020_2023.pdf</w:delText>
              </w:r>
              <w:r w:rsidRPr="00581343">
                <w:rPr>
                  <w:rFonts w:ascii="Times New Roman" w:hAnsi="Times New Roman" w:cs="Times New Roman"/>
                  <w:sz w:val="18"/>
                  <w:szCs w:val="18"/>
                  <w:rPrChange w:id="1247" w:author="Piret Loorand" w:date="2025-07-17T18:39:00Z" w16du:dateUtc="2025-07-17T15:39:00Z">
                    <w:rPr/>
                  </w:rPrChange>
                </w:rPr>
                <w:fldChar w:fldCharType="end"/>
              </w:r>
              <w:r w:rsidR="004865B0" w:rsidRPr="00581343">
                <w:rPr>
                  <w:rFonts w:ascii="Times New Roman" w:hAnsi="Times New Roman" w:cs="Times New Roman"/>
                  <w:sz w:val="18"/>
                  <w:szCs w:val="18"/>
                  <w:lang w:val="et-EE"/>
                </w:rPr>
                <w:delText>)</w:delText>
              </w:r>
            </w:del>
          </w:p>
          <w:p w14:paraId="7EE5CE3B" w14:textId="1FFF2158" w:rsidR="00D34746" w:rsidRPr="00297D18" w:rsidRDefault="00D34746" w:rsidP="00C93A76">
            <w:pPr>
              <w:pStyle w:val="CommentText"/>
              <w:spacing w:after="0"/>
              <w:rPr>
                <w:del w:id="1248" w:author="Piret Loorand" w:date="2025-07-16T11:15:00Z" w16du:dateUtc="2025-07-16T08:15:00Z"/>
                <w:rFonts w:ascii="Times New Roman" w:hAnsi="Times New Roman" w:cs="Times New Roman"/>
                <w:sz w:val="18"/>
                <w:szCs w:val="18"/>
                <w:lang w:val="et-EE"/>
              </w:rPr>
            </w:pPr>
          </w:p>
          <w:p w14:paraId="3CDD438D" w14:textId="24A57113" w:rsidR="00A25DC8" w:rsidRPr="00581343" w:rsidRDefault="00A25DC8" w:rsidP="00C93A76">
            <w:pPr>
              <w:pStyle w:val="CommentText"/>
              <w:spacing w:after="0"/>
              <w:rPr>
                <w:rFonts w:ascii="Times New Roman" w:hAnsi="Times New Roman" w:cs="Times New Roman"/>
                <w:sz w:val="18"/>
                <w:szCs w:val="18"/>
                <w:lang w:val="et-EE"/>
              </w:rPr>
            </w:pPr>
            <w:del w:id="1249" w:author="Piret Loorand" w:date="2025-07-16T11:15:00Z" w16du:dateUtc="2025-07-16T08:15:00Z">
              <w:r w:rsidRPr="00581343">
                <w:rPr>
                  <w:rFonts w:ascii="Times New Roman" w:hAnsi="Times New Roman" w:cs="Times New Roman"/>
                  <w:sz w:val="18"/>
                  <w:szCs w:val="18"/>
                  <w:lang w:val="et-EE"/>
                </w:rPr>
                <w:delText>Soolise võrdõiguslikkuse programm</w:delText>
              </w:r>
              <w:r w:rsidR="00A101DE" w:rsidRPr="00581343">
                <w:rPr>
                  <w:rFonts w:ascii="Times New Roman" w:hAnsi="Times New Roman" w:cs="Times New Roman"/>
                  <w:sz w:val="18"/>
                  <w:szCs w:val="18"/>
                  <w:lang w:val="et-EE"/>
                </w:rPr>
                <w:delText xml:space="preserve"> </w:delText>
              </w:r>
              <w:r w:rsidR="004865B0" w:rsidRPr="00581343">
                <w:rPr>
                  <w:rFonts w:ascii="Times New Roman" w:hAnsi="Times New Roman" w:cs="Times New Roman"/>
                  <w:sz w:val="18"/>
                  <w:szCs w:val="18"/>
                  <w:lang w:val="et-EE"/>
                </w:rPr>
                <w:delText>(</w:delText>
              </w:r>
              <w:r w:rsidRPr="00581343">
                <w:rPr>
                  <w:rFonts w:ascii="Times New Roman" w:hAnsi="Times New Roman" w:cs="Times New Roman"/>
                  <w:sz w:val="18"/>
                  <w:szCs w:val="18"/>
                  <w:rPrChange w:id="1250" w:author="Piret Loorand" w:date="2025-07-17T18:39:00Z" w16du:dateUtc="2025-07-17T15:39:00Z">
                    <w:rPr/>
                  </w:rPrChange>
                </w:rPr>
                <w:fldChar w:fldCharType="begin"/>
              </w:r>
              <w:r w:rsidRPr="00581343">
                <w:rPr>
                  <w:rFonts w:ascii="Times New Roman" w:hAnsi="Times New Roman" w:cs="Times New Roman"/>
                  <w:sz w:val="18"/>
                  <w:szCs w:val="18"/>
                  <w:rPrChange w:id="1251" w:author="Piret Loorand" w:date="2025-07-17T18:39:00Z" w16du:dateUtc="2025-07-17T15:39:00Z">
                    <w:rPr/>
                  </w:rPrChange>
                </w:rPr>
                <w:delInstrText>HYPERLINK "https://www.sm.ee/sites/default/files/lisa_6_soolise_vordoiguslikkuse_programm.pdf"</w:delInstrText>
              </w:r>
              <w:r w:rsidRPr="006F2EDC">
                <w:rPr>
                  <w:rFonts w:ascii="Times New Roman" w:hAnsi="Times New Roman" w:cs="Times New Roman"/>
                  <w:sz w:val="18"/>
                  <w:szCs w:val="18"/>
                </w:rPr>
              </w:r>
              <w:r w:rsidRPr="00581343">
                <w:rPr>
                  <w:rFonts w:ascii="Times New Roman" w:hAnsi="Times New Roman" w:cs="Times New Roman"/>
                  <w:sz w:val="18"/>
                  <w:szCs w:val="18"/>
                  <w:rPrChange w:id="1252" w:author="Piret Loorand" w:date="2025-07-17T18:39:00Z" w16du:dateUtc="2025-07-17T15:39:00Z">
                    <w:rPr/>
                  </w:rPrChange>
                </w:rPr>
                <w:fldChar w:fldCharType="separate"/>
              </w:r>
              <w:r w:rsidRPr="00581343">
                <w:rPr>
                  <w:rStyle w:val="Hyperlink"/>
                  <w:rFonts w:ascii="Times New Roman" w:hAnsi="Times New Roman" w:cs="Times New Roman"/>
                  <w:sz w:val="18"/>
                  <w:szCs w:val="18"/>
                  <w:lang w:val="et-EE"/>
                </w:rPr>
                <w:delText>https://www.sm.ee/sites/default/files/lisa_6_soolise_vordoiguslikkuse_programm.pdf</w:delText>
              </w:r>
              <w:r w:rsidRPr="00581343">
                <w:rPr>
                  <w:rFonts w:ascii="Times New Roman" w:hAnsi="Times New Roman" w:cs="Times New Roman"/>
                  <w:sz w:val="18"/>
                  <w:szCs w:val="18"/>
                  <w:rPrChange w:id="1253" w:author="Piret Loorand" w:date="2025-07-17T18:39:00Z" w16du:dateUtc="2025-07-17T15:39:00Z">
                    <w:rPr/>
                  </w:rPrChange>
                </w:rPr>
                <w:fldChar w:fldCharType="end"/>
              </w:r>
              <w:r w:rsidR="004865B0" w:rsidRPr="00581343">
                <w:rPr>
                  <w:rFonts w:ascii="Times New Roman" w:hAnsi="Times New Roman" w:cs="Times New Roman"/>
                  <w:sz w:val="18"/>
                  <w:szCs w:val="18"/>
                  <w:lang w:val="et-EE"/>
                </w:rPr>
                <w:delText>)</w:delText>
              </w:r>
            </w:del>
          </w:p>
        </w:tc>
        <w:tc>
          <w:tcPr>
            <w:tcW w:w="5516" w:type="dxa"/>
          </w:tcPr>
          <w:p w14:paraId="0F755BBB" w14:textId="06DA2E46" w:rsidR="00A25DC8" w:rsidRPr="00297D18" w:rsidRDefault="00A25DC8" w:rsidP="00CE39DE">
            <w:pPr>
              <w:pStyle w:val="ListParagraph"/>
              <w:numPr>
                <w:ilvl w:val="0"/>
                <w:numId w:val="42"/>
              </w:numPr>
              <w:tabs>
                <w:tab w:val="left" w:pos="25"/>
              </w:tabs>
              <w:spacing w:after="0"/>
              <w:jc w:val="both"/>
              <w:rPr>
                <w:rFonts w:ascii="Times New Roman" w:eastAsia="Cambria" w:hAnsi="Times New Roman" w:cs="Times New Roman"/>
                <w:noProof/>
                <w:sz w:val="18"/>
                <w:szCs w:val="18"/>
                <w:lang w:val="et-EE"/>
              </w:rPr>
            </w:pPr>
            <w:r w:rsidRPr="00297D18">
              <w:rPr>
                <w:rFonts w:ascii="Times New Roman" w:eastAsia="Cambria" w:hAnsi="Times New Roman" w:cs="Times New Roman"/>
                <w:noProof/>
                <w:sz w:val="18"/>
                <w:szCs w:val="18"/>
                <w:lang w:val="et-EE"/>
              </w:rPr>
              <w:lastRenderedPageBreak/>
              <w:t xml:space="preserve">Puuetega inimeste õiguste kaitse tagamine on jagatud eri strateegiate vahel. </w:t>
            </w:r>
            <w:r w:rsidR="00C37701" w:rsidRPr="00297D18">
              <w:rPr>
                <w:rFonts w:ascii="Times New Roman" w:eastAsia="Cambria" w:hAnsi="Times New Roman" w:cs="Times New Roman"/>
                <w:noProof/>
                <w:sz w:val="18"/>
                <w:szCs w:val="18"/>
                <w:lang w:val="et-EE"/>
              </w:rPr>
              <w:t>P</w:t>
            </w:r>
            <w:r w:rsidRPr="00297D18">
              <w:rPr>
                <w:rFonts w:ascii="Times New Roman" w:eastAsia="Cambria" w:hAnsi="Times New Roman" w:cs="Times New Roman"/>
                <w:noProof/>
                <w:sz w:val="18"/>
                <w:szCs w:val="18"/>
                <w:lang w:val="et-EE"/>
              </w:rPr>
              <w:t xml:space="preserve">uuetega inimeste õiguste kaitse poliitika </w:t>
            </w:r>
            <w:r w:rsidR="00C37701" w:rsidRPr="00297D18">
              <w:rPr>
                <w:rFonts w:ascii="Times New Roman" w:eastAsia="Cambria" w:hAnsi="Times New Roman" w:cs="Times New Roman"/>
                <w:noProof/>
                <w:sz w:val="18"/>
                <w:szCs w:val="18"/>
                <w:lang w:val="et-EE"/>
              </w:rPr>
              <w:t xml:space="preserve">strateegia </w:t>
            </w:r>
            <w:r w:rsidRPr="00297D18">
              <w:rPr>
                <w:rFonts w:ascii="Times New Roman" w:eastAsia="Cambria" w:hAnsi="Times New Roman" w:cs="Times New Roman"/>
                <w:noProof/>
                <w:sz w:val="18"/>
                <w:szCs w:val="18"/>
                <w:lang w:val="et-EE"/>
              </w:rPr>
              <w:t xml:space="preserve">on seatud </w:t>
            </w:r>
            <w:r>
              <w:fldChar w:fldCharType="begin"/>
            </w:r>
            <w:r w:rsidR="001E065C">
              <w:instrText xml:space="preserve">HYPERLINK "https://www.sm.ee/et/heaolu-arengukava-2023-2030" \h </w:instrText>
            </w:r>
            <w:r>
              <w:fldChar w:fldCharType="separate"/>
            </w:r>
            <w:del w:id="1254" w:author="Piret Loorand" w:date="2025-07-16T11:03:00Z" w16du:dateUtc="2025-07-16T08:03:00Z">
              <w:r w:rsidRPr="00297D18" w:rsidDel="001E065C">
                <w:rPr>
                  <w:rStyle w:val="Hyperlink"/>
                  <w:rFonts w:ascii="Times New Roman" w:eastAsia="Cambria" w:hAnsi="Times New Roman" w:cs="Times New Roman"/>
                  <w:noProof/>
                  <w:sz w:val="18"/>
                  <w:szCs w:val="18"/>
                  <w:lang w:val="et-EE"/>
                </w:rPr>
                <w:delText>„Heaolu arengukavas 2016–2023“</w:delText>
              </w:r>
            </w:del>
            <w:ins w:id="1255" w:author="Piret Loorand" w:date="2025-07-16T11:03:00Z" w16du:dateUtc="2025-07-16T08:03:00Z">
              <w:r w:rsidR="001E065C">
                <w:rPr>
                  <w:rStyle w:val="Hyperlink"/>
                  <w:rFonts w:ascii="Times New Roman" w:eastAsia="Cambria" w:hAnsi="Times New Roman" w:cs="Times New Roman"/>
                  <w:noProof/>
                  <w:sz w:val="18"/>
                  <w:szCs w:val="18"/>
                  <w:lang w:val="et-EE"/>
                </w:rPr>
                <w:t>„Heaolu arengukavas 2023–2030“</w:t>
              </w:r>
            </w:ins>
            <w:r>
              <w:fldChar w:fldCharType="end"/>
            </w:r>
            <w:r w:rsidRPr="00297D18">
              <w:rPr>
                <w:rFonts w:ascii="Times New Roman" w:eastAsia="Cambria" w:hAnsi="Times New Roman" w:cs="Times New Roman"/>
                <w:noProof/>
                <w:sz w:val="18"/>
                <w:szCs w:val="18"/>
                <w:lang w:val="et-EE"/>
              </w:rPr>
              <w:t xml:space="preserve">. Sihtrühma ees seisvaid probleeme, poliitikameetmeid ja asjakohaseid näitajaid on kirjeldatud sama arengukava programmides. </w:t>
            </w:r>
            <w:ins w:id="1256" w:author="Piret Loorand" w:date="2025-07-16T11:03:00Z" w16du:dateUtc="2025-07-16T08:03:00Z">
              <w:r w:rsidR="001E065C" w:rsidRPr="001E065C">
                <w:rPr>
                  <w:rFonts w:ascii="Times New Roman" w:eastAsia="Cambria" w:hAnsi="Times New Roman" w:cs="Times New Roman"/>
                  <w:noProof/>
                  <w:sz w:val="18"/>
                  <w:szCs w:val="18"/>
                  <w:lang w:val="et-EE"/>
                </w:rPr>
                <w:t>Samuti katab PIK nõudeid strateegia „Eesti 2035“.</w:t>
              </w:r>
            </w:ins>
            <w:del w:id="1257" w:author="Piret Loorand" w:date="2025-07-16T11:04:00Z" w16du:dateUtc="2025-07-16T08:04:00Z">
              <w:r w:rsidRPr="00297D18">
                <w:rPr>
                  <w:rFonts w:ascii="Times New Roman" w:eastAsia="Cambria" w:hAnsi="Times New Roman" w:cs="Times New Roman"/>
                  <w:noProof/>
                  <w:sz w:val="18"/>
                  <w:szCs w:val="18"/>
                  <w:lang w:val="et-EE"/>
                </w:rPr>
                <w:delText>N</w:delText>
              </w:r>
              <w:r w:rsidR="00A227FA" w:rsidRPr="00297D18">
                <w:rPr>
                  <w:rFonts w:ascii="Times New Roman" w:eastAsia="Cambria" w:hAnsi="Times New Roman" w:cs="Times New Roman"/>
                  <w:noProof/>
                  <w:sz w:val="18"/>
                  <w:szCs w:val="18"/>
                  <w:lang w:val="et-EE"/>
                </w:rPr>
                <w:delText>äiteks</w:delText>
              </w:r>
              <w:r w:rsidR="00E27CE9" w:rsidRPr="00297D18">
                <w:rPr>
                  <w:rFonts w:ascii="Times New Roman" w:eastAsia="Cambria" w:hAnsi="Times New Roman" w:cs="Times New Roman"/>
                  <w:noProof/>
                  <w:sz w:val="18"/>
                  <w:szCs w:val="18"/>
                  <w:lang w:val="et-EE"/>
                </w:rPr>
                <w:delText>,</w:delText>
              </w:r>
              <w:r w:rsidRPr="00297D18">
                <w:rPr>
                  <w:rFonts w:ascii="Times New Roman" w:eastAsia="Cambria" w:hAnsi="Times New Roman" w:cs="Times New Roman"/>
                  <w:noProof/>
                  <w:sz w:val="18"/>
                  <w:szCs w:val="18"/>
                  <w:lang w:val="et-EE"/>
                </w:rPr>
                <w:delText xml:space="preserve"> </w:delText>
              </w:r>
              <w:r>
                <w:fldChar w:fldCharType="begin"/>
              </w:r>
              <w:r w:rsidRPr="00155786">
                <w:rPr>
                  <w:lang w:val="et-EE"/>
                  <w:rPrChange w:id="1258" w:author="Merje Joll" w:date="2025-07-23T11:20:00Z" w16du:dateUtc="2025-07-23T08:20:00Z">
                    <w:rPr/>
                  </w:rPrChange>
                </w:rPr>
                <w:delInstrText>HYPERLINK "https://www.sm.ee/sites/default/files/lisa_5_sotsiaalkindlustuse_programm.pdf" \h</w:delInstrText>
              </w:r>
              <w:r>
                <w:fldChar w:fldCharType="separate"/>
              </w:r>
              <w:r w:rsidRPr="00297D18">
                <w:rPr>
                  <w:rStyle w:val="Hyperlink"/>
                  <w:rFonts w:ascii="Times New Roman" w:eastAsia="Cambria" w:hAnsi="Times New Roman" w:cs="Times New Roman"/>
                  <w:noProof/>
                  <w:sz w:val="18"/>
                  <w:szCs w:val="18"/>
                  <w:lang w:val="et-EE"/>
                </w:rPr>
                <w:delText>„Sotsiaalkindlustusprogrammis 2020</w:delText>
              </w:r>
              <w:r w:rsidR="0079041C" w:rsidRPr="00297D18">
                <w:rPr>
                  <w:rStyle w:val="Hyperlink"/>
                  <w:rFonts w:ascii="Times New Roman" w:eastAsia="Cambria" w:hAnsi="Times New Roman" w:cs="Times New Roman"/>
                  <w:noProof/>
                  <w:sz w:val="18"/>
                  <w:szCs w:val="18"/>
                  <w:lang w:val="et-EE"/>
                </w:rPr>
                <w:delText>–</w:delText>
              </w:r>
              <w:r w:rsidRPr="00297D18">
                <w:rPr>
                  <w:rStyle w:val="Hyperlink"/>
                  <w:rFonts w:ascii="Times New Roman" w:eastAsia="Cambria" w:hAnsi="Times New Roman" w:cs="Times New Roman"/>
                  <w:noProof/>
                  <w:sz w:val="18"/>
                  <w:szCs w:val="18"/>
                  <w:lang w:val="et-EE"/>
                </w:rPr>
                <w:delText>2023“</w:delText>
              </w:r>
              <w:r>
                <w:fldChar w:fldCharType="end"/>
              </w:r>
              <w:r w:rsidRPr="00297D18">
                <w:rPr>
                  <w:rFonts w:ascii="Times New Roman" w:eastAsia="Cambria" w:hAnsi="Times New Roman" w:cs="Times New Roman"/>
                  <w:noProof/>
                  <w:sz w:val="18"/>
                  <w:szCs w:val="18"/>
                  <w:lang w:val="et-EE"/>
                </w:rPr>
                <w:delText xml:space="preserve"> koostatakse puudega inimeste toetuste ja teenuste süsteemi ajakohastamiseks lahendusteede pakett. </w:delText>
              </w:r>
              <w:r>
                <w:fldChar w:fldCharType="begin"/>
              </w:r>
              <w:r w:rsidRPr="00155786">
                <w:rPr>
                  <w:lang w:val="et-EE"/>
                  <w:rPrChange w:id="1259" w:author="Merje Joll" w:date="2025-07-23T11:20:00Z" w16du:dateUtc="2025-07-23T08:20:00Z">
                    <w:rPr/>
                  </w:rPrChange>
                </w:rPr>
                <w:delInstrText>HYPERLINK "https://www.sm.ee/sites/default/files/lisa_4_hoolekandeprogramm_2020_2023.pdf" \h</w:delInstrText>
              </w:r>
              <w:r>
                <w:fldChar w:fldCharType="separate"/>
              </w:r>
              <w:r w:rsidRPr="00297D18">
                <w:rPr>
                  <w:rStyle w:val="Hyperlink"/>
                  <w:rFonts w:ascii="Times New Roman" w:eastAsia="Cambria" w:hAnsi="Times New Roman" w:cs="Times New Roman"/>
                  <w:noProof/>
                  <w:sz w:val="18"/>
                  <w:szCs w:val="18"/>
                  <w:lang w:val="et-EE"/>
                </w:rPr>
                <w:delText>„Hoolekandeprogramm</w:delText>
              </w:r>
              <w:r w:rsidR="0079041C" w:rsidRPr="00297D18">
                <w:rPr>
                  <w:rStyle w:val="Hyperlink"/>
                  <w:rFonts w:ascii="Times New Roman" w:eastAsia="Cambria" w:hAnsi="Times New Roman" w:cs="Times New Roman"/>
                  <w:noProof/>
                  <w:sz w:val="18"/>
                  <w:szCs w:val="18"/>
                  <w:lang w:val="et-EE"/>
                </w:rPr>
                <w:delText>is</w:delText>
              </w:r>
              <w:r w:rsidRPr="00297D18">
                <w:rPr>
                  <w:rStyle w:val="Hyperlink"/>
                  <w:rFonts w:ascii="Times New Roman" w:eastAsia="Cambria" w:hAnsi="Times New Roman" w:cs="Times New Roman"/>
                  <w:noProof/>
                  <w:sz w:val="18"/>
                  <w:szCs w:val="18"/>
                  <w:lang w:val="et-EE"/>
                </w:rPr>
                <w:delText xml:space="preserve"> 2020</w:delText>
              </w:r>
              <w:r w:rsidR="0079041C" w:rsidRPr="00297D18">
                <w:rPr>
                  <w:rStyle w:val="Hyperlink"/>
                  <w:rFonts w:ascii="Times New Roman" w:eastAsia="Cambria" w:hAnsi="Times New Roman" w:cs="Times New Roman"/>
                  <w:noProof/>
                  <w:sz w:val="18"/>
                  <w:szCs w:val="18"/>
                  <w:lang w:val="et-EE"/>
                </w:rPr>
                <w:delText>–</w:delText>
              </w:r>
              <w:r w:rsidRPr="00297D18">
                <w:rPr>
                  <w:rStyle w:val="Hyperlink"/>
                  <w:rFonts w:ascii="Times New Roman" w:eastAsia="Cambria" w:hAnsi="Times New Roman" w:cs="Times New Roman"/>
                  <w:noProof/>
                  <w:sz w:val="18"/>
                  <w:szCs w:val="18"/>
                  <w:lang w:val="et-EE"/>
                </w:rPr>
                <w:delText>2023“</w:delText>
              </w:r>
              <w:r>
                <w:fldChar w:fldCharType="end"/>
              </w:r>
              <w:r w:rsidRPr="00297D18">
                <w:rPr>
                  <w:rFonts w:ascii="Times New Roman" w:eastAsia="Cambria" w:hAnsi="Times New Roman" w:cs="Times New Roman"/>
                  <w:noProof/>
                  <w:sz w:val="18"/>
                  <w:szCs w:val="18"/>
                  <w:lang w:val="et-EE"/>
                </w:rPr>
                <w:delText xml:space="preserve"> keskendu</w:delText>
              </w:r>
              <w:r w:rsidR="0079041C" w:rsidRPr="00297D18">
                <w:rPr>
                  <w:rFonts w:ascii="Times New Roman" w:eastAsia="Cambria" w:hAnsi="Times New Roman" w:cs="Times New Roman"/>
                  <w:noProof/>
                  <w:sz w:val="18"/>
                  <w:szCs w:val="18"/>
                  <w:lang w:val="et-EE"/>
                </w:rPr>
                <w:delText>t</w:delText>
              </w:r>
              <w:r w:rsidR="009E4784" w:rsidRPr="00297D18">
                <w:rPr>
                  <w:rFonts w:ascii="Times New Roman" w:eastAsia="Cambria" w:hAnsi="Times New Roman" w:cs="Times New Roman"/>
                  <w:noProof/>
                  <w:sz w:val="18"/>
                  <w:szCs w:val="18"/>
                  <w:lang w:val="et-EE"/>
                </w:rPr>
                <w:delText>akse</w:delText>
              </w:r>
              <w:r w:rsidRPr="00297D18">
                <w:rPr>
                  <w:rFonts w:ascii="Times New Roman" w:eastAsia="Cambria" w:hAnsi="Times New Roman" w:cs="Times New Roman"/>
                  <w:noProof/>
                  <w:sz w:val="18"/>
                  <w:szCs w:val="18"/>
                  <w:lang w:val="et-EE"/>
                </w:rPr>
                <w:delText xml:space="preserve"> sotsiaalteenuste kättesaadavuse ja kvaliteedi parandamisele, </w:delText>
              </w:r>
              <w:r w:rsidR="00D34746" w:rsidRPr="00297D18">
                <w:rPr>
                  <w:rFonts w:ascii="Times New Roman" w:eastAsia="Cambria" w:hAnsi="Times New Roman" w:cs="Times New Roman"/>
                  <w:noProof/>
                  <w:sz w:val="18"/>
                  <w:szCs w:val="18"/>
                  <w:lang w:val="et-EE"/>
                </w:rPr>
                <w:delText xml:space="preserve">selliste </w:delText>
              </w:r>
              <w:r w:rsidRPr="00297D18">
                <w:rPr>
                  <w:rFonts w:ascii="Times New Roman" w:eastAsia="Cambria" w:hAnsi="Times New Roman" w:cs="Times New Roman"/>
                  <w:noProof/>
                  <w:sz w:val="18"/>
                  <w:szCs w:val="18"/>
                  <w:lang w:val="et-EE"/>
                </w:rPr>
                <w:delText>teenuste arendamisele, mis hõlmavad inimesi ühiskonnas, ning põhiõiguste kaitsmisele.</w:delText>
              </w:r>
            </w:del>
            <w:r w:rsidRPr="00297D18">
              <w:rPr>
                <w:rFonts w:ascii="Times New Roman" w:eastAsia="Cambria" w:hAnsi="Times New Roman" w:cs="Times New Roman"/>
                <w:noProof/>
                <w:sz w:val="18"/>
                <w:szCs w:val="18"/>
                <w:lang w:val="et-EE"/>
              </w:rPr>
              <w:t xml:space="preserve"> Statistikat puudega inimeste olukorrast kogub Statistikaamet Eesti </w:t>
            </w:r>
            <w:r w:rsidR="0079041C" w:rsidRPr="00297D18">
              <w:rPr>
                <w:rFonts w:ascii="Times New Roman" w:eastAsia="Cambria" w:hAnsi="Times New Roman" w:cs="Times New Roman"/>
                <w:noProof/>
                <w:sz w:val="18"/>
                <w:szCs w:val="18"/>
                <w:lang w:val="et-EE"/>
              </w:rPr>
              <w:t>s</w:t>
            </w:r>
            <w:r w:rsidRPr="00297D18">
              <w:rPr>
                <w:rFonts w:ascii="Times New Roman" w:eastAsia="Cambria" w:hAnsi="Times New Roman" w:cs="Times New Roman"/>
                <w:noProof/>
                <w:sz w:val="18"/>
                <w:szCs w:val="18"/>
                <w:lang w:val="et-EE"/>
              </w:rPr>
              <w:t xml:space="preserve">otsiaaluuringu, Eesti </w:t>
            </w:r>
            <w:r w:rsidR="0079041C" w:rsidRPr="00297D18">
              <w:rPr>
                <w:rFonts w:ascii="Times New Roman" w:eastAsia="Cambria" w:hAnsi="Times New Roman" w:cs="Times New Roman"/>
                <w:noProof/>
                <w:sz w:val="18"/>
                <w:szCs w:val="18"/>
                <w:lang w:val="et-EE"/>
              </w:rPr>
              <w:t>t</w:t>
            </w:r>
            <w:r w:rsidRPr="00297D18">
              <w:rPr>
                <w:rFonts w:ascii="Times New Roman" w:eastAsia="Cambria" w:hAnsi="Times New Roman" w:cs="Times New Roman"/>
                <w:noProof/>
                <w:sz w:val="18"/>
                <w:szCs w:val="18"/>
                <w:lang w:val="et-EE"/>
              </w:rPr>
              <w:t xml:space="preserve">ööjõu-uuringu, </w:t>
            </w:r>
            <w:r w:rsidR="0079041C" w:rsidRPr="00297D18">
              <w:rPr>
                <w:rFonts w:ascii="Times New Roman" w:eastAsia="Cambria" w:hAnsi="Times New Roman" w:cs="Times New Roman"/>
                <w:noProof/>
                <w:sz w:val="18"/>
                <w:szCs w:val="18"/>
                <w:lang w:val="et-EE"/>
              </w:rPr>
              <w:t>t</w:t>
            </w:r>
            <w:r w:rsidRPr="00297D18">
              <w:rPr>
                <w:rFonts w:ascii="Times New Roman" w:eastAsia="Cambria" w:hAnsi="Times New Roman" w:cs="Times New Roman"/>
                <w:noProof/>
                <w:sz w:val="18"/>
                <w:szCs w:val="18"/>
                <w:lang w:val="et-EE"/>
              </w:rPr>
              <w:t xml:space="preserve">ööelu uuringu ja </w:t>
            </w:r>
            <w:r w:rsidR="0079041C" w:rsidRPr="00297D18">
              <w:rPr>
                <w:rFonts w:ascii="Times New Roman" w:eastAsia="Cambria" w:hAnsi="Times New Roman" w:cs="Times New Roman"/>
                <w:noProof/>
                <w:sz w:val="18"/>
                <w:szCs w:val="18"/>
                <w:lang w:val="et-EE"/>
              </w:rPr>
              <w:t>l</w:t>
            </w:r>
            <w:r w:rsidRPr="00297D18">
              <w:rPr>
                <w:rFonts w:ascii="Times New Roman" w:eastAsia="Cambria" w:hAnsi="Times New Roman" w:cs="Times New Roman"/>
                <w:noProof/>
                <w:sz w:val="18"/>
                <w:szCs w:val="18"/>
                <w:lang w:val="et-EE"/>
              </w:rPr>
              <w:t xml:space="preserve">eibkonna eelarve uuringu kaudu </w:t>
            </w:r>
            <w:r w:rsidR="0079041C" w:rsidRPr="00297D18">
              <w:rPr>
                <w:rFonts w:ascii="Times New Roman" w:eastAsia="Cambria" w:hAnsi="Times New Roman" w:cs="Times New Roman"/>
                <w:noProof/>
                <w:sz w:val="18"/>
                <w:szCs w:val="18"/>
                <w:lang w:val="et-EE"/>
              </w:rPr>
              <w:t xml:space="preserve">ning asjakohaste </w:t>
            </w:r>
            <w:r w:rsidRPr="00297D18">
              <w:rPr>
                <w:rFonts w:ascii="Times New Roman" w:eastAsia="Cambria" w:hAnsi="Times New Roman" w:cs="Times New Roman"/>
                <w:noProof/>
                <w:sz w:val="18"/>
                <w:szCs w:val="18"/>
                <w:lang w:val="et-EE"/>
              </w:rPr>
              <w:t>tervise-, vananemis- ja pens</w:t>
            </w:r>
            <w:r w:rsidR="00674A46" w:rsidRPr="00297D18">
              <w:rPr>
                <w:rFonts w:ascii="Times New Roman" w:eastAsia="Cambria" w:hAnsi="Times New Roman" w:cs="Times New Roman"/>
                <w:noProof/>
                <w:sz w:val="18"/>
                <w:szCs w:val="18"/>
                <w:lang w:val="et-EE"/>
              </w:rPr>
              <w:t>i</w:t>
            </w:r>
            <w:r w:rsidRPr="00297D18">
              <w:rPr>
                <w:rFonts w:ascii="Times New Roman" w:eastAsia="Cambria" w:hAnsi="Times New Roman" w:cs="Times New Roman"/>
                <w:noProof/>
                <w:sz w:val="18"/>
                <w:szCs w:val="18"/>
                <w:lang w:val="et-EE"/>
              </w:rPr>
              <w:t xml:space="preserve">oniteemaliste uuringutega. Sotsiaalministeerium avaldab regulaarset sotsiaalhoolekande statistikat ja vajaduse korral </w:t>
            </w:r>
            <w:r w:rsidR="0079041C" w:rsidRPr="00297D18">
              <w:rPr>
                <w:rFonts w:ascii="Times New Roman" w:eastAsia="Cambria" w:hAnsi="Times New Roman" w:cs="Times New Roman"/>
                <w:noProof/>
                <w:sz w:val="18"/>
                <w:szCs w:val="18"/>
                <w:lang w:val="et-EE"/>
              </w:rPr>
              <w:t>teeb</w:t>
            </w:r>
            <w:r w:rsidRPr="00297D18">
              <w:rPr>
                <w:rFonts w:ascii="Times New Roman" w:eastAsia="Cambria" w:hAnsi="Times New Roman" w:cs="Times New Roman"/>
                <w:noProof/>
                <w:sz w:val="18"/>
                <w:szCs w:val="18"/>
                <w:lang w:val="et-EE"/>
              </w:rPr>
              <w:t xml:space="preserve"> konkreetseid uuringuid</w:t>
            </w:r>
            <w:del w:id="1260" w:author="Piret Loorand" w:date="2025-07-16T11:04:00Z" w16du:dateUtc="2025-07-16T08:04:00Z">
              <w:r w:rsidRPr="00297D18">
                <w:rPr>
                  <w:rFonts w:ascii="Times New Roman" w:eastAsia="Cambria" w:hAnsi="Times New Roman" w:cs="Times New Roman"/>
                  <w:noProof/>
                  <w:sz w:val="18"/>
                  <w:szCs w:val="18"/>
                  <w:lang w:val="et-EE"/>
                </w:rPr>
                <w:delText xml:space="preserve"> (</w:delText>
              </w:r>
              <w:r w:rsidR="00674A46" w:rsidRPr="00297D18">
                <w:rPr>
                  <w:rFonts w:ascii="Times New Roman" w:eastAsia="Cambria" w:hAnsi="Times New Roman" w:cs="Times New Roman"/>
                  <w:noProof/>
                  <w:sz w:val="18"/>
                  <w:szCs w:val="18"/>
                  <w:lang w:val="et-EE"/>
                </w:rPr>
                <w:delText>v</w:delText>
              </w:r>
              <w:r w:rsidRPr="00297D18">
                <w:rPr>
                  <w:rFonts w:ascii="Times New Roman" w:eastAsia="Cambria" w:hAnsi="Times New Roman" w:cs="Times New Roman"/>
                  <w:noProof/>
                  <w:sz w:val="18"/>
                  <w:szCs w:val="18"/>
                  <w:lang w:val="et-EE"/>
                </w:rPr>
                <w:delText xml:space="preserve">t </w:delText>
              </w:r>
              <w:r w:rsidR="00674A46">
                <w:fldChar w:fldCharType="begin"/>
              </w:r>
              <w:r w:rsidR="00674A46">
                <w:delInstrText>HYPERLINK "https://www.sm.ee/et/uuringud-ja-analuusid" \l "Sotsiaalvaldkonna%20uuringud%20ja%20anal%C3%BC%C3%BCsid" \h</w:delInstrText>
              </w:r>
              <w:r w:rsidR="00674A46">
                <w:fldChar w:fldCharType="separate"/>
              </w:r>
              <w:r w:rsidR="00674A46" w:rsidRPr="00297D18">
                <w:rPr>
                  <w:rStyle w:val="Hyperlink"/>
                  <w:rFonts w:ascii="Times New Roman" w:eastAsia="Cambria" w:hAnsi="Times New Roman" w:cs="Times New Roman"/>
                  <w:noProof/>
                  <w:sz w:val="18"/>
                  <w:szCs w:val="18"/>
                  <w:lang w:val="et-EE"/>
                </w:rPr>
                <w:delText>siit</w:delText>
              </w:r>
              <w:r w:rsidR="00674A46">
                <w:fldChar w:fldCharType="end"/>
              </w:r>
              <w:r w:rsidRPr="00297D18">
                <w:rPr>
                  <w:rFonts w:ascii="Times New Roman" w:eastAsia="Cambria" w:hAnsi="Times New Roman" w:cs="Times New Roman"/>
                  <w:noProof/>
                  <w:sz w:val="18"/>
                  <w:szCs w:val="18"/>
                  <w:lang w:val="et-EE"/>
                </w:rPr>
                <w:delText>)</w:delText>
              </w:r>
            </w:del>
            <w:r w:rsidRPr="00297D18">
              <w:rPr>
                <w:rFonts w:ascii="Times New Roman" w:eastAsia="Cambria" w:hAnsi="Times New Roman" w:cs="Times New Roman"/>
                <w:noProof/>
                <w:sz w:val="18"/>
                <w:szCs w:val="18"/>
                <w:lang w:val="et-EE"/>
              </w:rPr>
              <w:t>.</w:t>
            </w:r>
          </w:p>
          <w:p w14:paraId="244CD0CE" w14:textId="77777777" w:rsidR="00A25DC8" w:rsidRPr="00297D18" w:rsidRDefault="00A25DC8" w:rsidP="00CD57EB">
            <w:pPr>
              <w:pStyle w:val="ListParagraph"/>
              <w:tabs>
                <w:tab w:val="left" w:pos="25"/>
              </w:tabs>
              <w:spacing w:after="0"/>
              <w:ind w:left="385"/>
              <w:jc w:val="both"/>
              <w:rPr>
                <w:rFonts w:ascii="Times New Roman" w:eastAsia="Cambria" w:hAnsi="Times New Roman" w:cs="Times New Roman"/>
                <w:noProof/>
                <w:sz w:val="18"/>
                <w:szCs w:val="18"/>
                <w:lang w:val="et-EE"/>
              </w:rPr>
            </w:pPr>
          </w:p>
          <w:p w14:paraId="31F32755" w14:textId="176CC4FD" w:rsidR="00A25DC8" w:rsidRPr="00297D18" w:rsidRDefault="00A25DC8" w:rsidP="00CE39DE">
            <w:pPr>
              <w:pStyle w:val="ListParagraph"/>
              <w:numPr>
                <w:ilvl w:val="0"/>
                <w:numId w:val="42"/>
              </w:numPr>
              <w:tabs>
                <w:tab w:val="left" w:pos="25"/>
              </w:tabs>
              <w:spacing w:after="0"/>
              <w:jc w:val="both"/>
              <w:rPr>
                <w:rFonts w:ascii="Times New Roman" w:eastAsia="Cambria" w:hAnsi="Times New Roman" w:cs="Times New Roman"/>
                <w:noProof/>
                <w:sz w:val="18"/>
                <w:szCs w:val="18"/>
                <w:lang w:val="et-EE"/>
              </w:rPr>
            </w:pPr>
            <w:r w:rsidRPr="00297D18">
              <w:rPr>
                <w:rFonts w:ascii="Times New Roman" w:eastAsia="Cambria" w:hAnsi="Times New Roman" w:cs="Times New Roman"/>
                <w:noProof/>
                <w:sz w:val="18"/>
                <w:szCs w:val="18"/>
                <w:lang w:val="et-EE"/>
              </w:rPr>
              <w:t xml:space="preserve">Ligipääsetavus on „Eesti 2035“ strateegiline siht ja aluspõhimõte </w:t>
            </w:r>
            <w:del w:id="1261" w:author="Piret Loorand" w:date="2025-07-16T11:04:00Z" w16du:dateUtc="2025-07-16T08:04:00Z">
              <w:r w:rsidR="00D34746" w:rsidRPr="00297D18">
                <w:rPr>
                  <w:rFonts w:ascii="Times New Roman" w:eastAsia="Cambria" w:hAnsi="Times New Roman" w:cs="Times New Roman"/>
                  <w:noProof/>
                  <w:sz w:val="18"/>
                  <w:szCs w:val="18"/>
                  <w:lang w:val="et-EE"/>
                </w:rPr>
                <w:delText>puuetega inimeste õiguste</w:delText>
              </w:r>
              <w:r w:rsidRPr="00297D18">
                <w:rPr>
                  <w:rFonts w:ascii="Times New Roman" w:eastAsia="Cambria" w:hAnsi="Times New Roman" w:cs="Times New Roman"/>
                  <w:noProof/>
                  <w:sz w:val="18"/>
                  <w:szCs w:val="18"/>
                  <w:lang w:val="et-EE"/>
                </w:rPr>
                <w:delText xml:space="preserve"> konventsiooni</w:delText>
              </w:r>
            </w:del>
            <w:ins w:id="1262" w:author="Piret Loorand" w:date="2025-07-16T11:04:00Z" w16du:dateUtc="2025-07-16T08:04:00Z">
              <w:r w:rsidR="001E065C">
                <w:rPr>
                  <w:rFonts w:ascii="Times New Roman" w:eastAsia="Cambria" w:hAnsi="Times New Roman" w:cs="Times New Roman"/>
                  <w:noProof/>
                  <w:sz w:val="18"/>
                  <w:szCs w:val="18"/>
                  <w:lang w:val="et-EE"/>
                </w:rPr>
                <w:t>PIK</w:t>
              </w:r>
            </w:ins>
            <w:r w:rsidRPr="00297D18">
              <w:rPr>
                <w:rFonts w:ascii="Times New Roman" w:eastAsia="Cambria" w:hAnsi="Times New Roman" w:cs="Times New Roman"/>
                <w:noProof/>
                <w:sz w:val="18"/>
                <w:szCs w:val="18"/>
                <w:lang w:val="et-EE"/>
              </w:rPr>
              <w:t xml:space="preserve"> artikli 9 tähenduses. Tervikliku ligipääsetavuspoliitika väljatöötamiseks lõi Vabariigi Valitsus 2019</w:t>
            </w:r>
            <w:r w:rsidR="0079041C" w:rsidRPr="00297D18">
              <w:rPr>
                <w:rFonts w:ascii="Times New Roman" w:eastAsia="Cambria" w:hAnsi="Times New Roman" w:cs="Times New Roman"/>
                <w:noProof/>
                <w:sz w:val="18"/>
                <w:szCs w:val="18"/>
                <w:lang w:val="et-EE"/>
              </w:rPr>
              <w:t>. aastal</w:t>
            </w:r>
            <w:r w:rsidRPr="00297D18">
              <w:rPr>
                <w:rFonts w:ascii="Times New Roman" w:eastAsia="Cambria" w:hAnsi="Times New Roman" w:cs="Times New Roman"/>
                <w:noProof/>
                <w:sz w:val="18"/>
                <w:szCs w:val="18"/>
                <w:lang w:val="et-EE"/>
              </w:rPr>
              <w:t xml:space="preserve"> </w:t>
            </w:r>
            <w:r w:rsidR="0079041C">
              <w:fldChar w:fldCharType="begin"/>
            </w:r>
            <w:r w:rsidR="0079041C" w:rsidRPr="00155786">
              <w:rPr>
                <w:lang w:val="et-EE"/>
                <w:rPrChange w:id="1263" w:author="Merje Joll" w:date="2025-07-23T11:20:00Z" w16du:dateUtc="2025-07-23T08:20:00Z">
                  <w:rPr/>
                </w:rPrChange>
              </w:rPr>
              <w:instrText>HYPERLINK "https://www.riigikantselei.ee/ligipaasetavus" \h</w:instrText>
            </w:r>
            <w:r w:rsidR="0079041C">
              <w:fldChar w:fldCharType="separate"/>
            </w:r>
            <w:r w:rsidR="0079041C" w:rsidRPr="00297D18">
              <w:rPr>
                <w:rStyle w:val="Hyperlink"/>
                <w:rFonts w:ascii="Times New Roman" w:eastAsia="Cambria" w:hAnsi="Times New Roman" w:cs="Times New Roman"/>
                <w:noProof/>
                <w:sz w:val="18"/>
                <w:szCs w:val="18"/>
                <w:lang w:val="et-EE"/>
              </w:rPr>
              <w:t>l</w:t>
            </w:r>
            <w:r w:rsidRPr="00297D18">
              <w:rPr>
                <w:rStyle w:val="Hyperlink"/>
                <w:rFonts w:ascii="Times New Roman" w:eastAsia="Cambria" w:hAnsi="Times New Roman" w:cs="Times New Roman"/>
                <w:noProof/>
                <w:sz w:val="18"/>
                <w:szCs w:val="18"/>
                <w:lang w:val="et-EE"/>
              </w:rPr>
              <w:t>igipääsetavuse rakkerühm</w:t>
            </w:r>
            <w:r w:rsidR="0079041C">
              <w:fldChar w:fldCharType="end"/>
            </w:r>
            <w:r w:rsidRPr="00297D18">
              <w:rPr>
                <w:rStyle w:val="Hyperlink"/>
                <w:rFonts w:ascii="Times New Roman" w:eastAsia="Cambria" w:hAnsi="Times New Roman" w:cs="Times New Roman"/>
                <w:noProof/>
                <w:sz w:val="18"/>
                <w:szCs w:val="18"/>
                <w:lang w:val="et-EE"/>
              </w:rPr>
              <w:t>a</w:t>
            </w:r>
            <w:r w:rsidRPr="00297D18">
              <w:rPr>
                <w:rFonts w:ascii="Times New Roman" w:eastAsia="Cambria" w:hAnsi="Times New Roman" w:cs="Times New Roman"/>
                <w:noProof/>
                <w:sz w:val="18"/>
                <w:szCs w:val="18"/>
                <w:lang w:val="et-EE"/>
              </w:rPr>
              <w:t xml:space="preserve">. </w:t>
            </w:r>
            <w:del w:id="1264" w:author="Piret Loorand" w:date="2025-07-16T11:05:00Z" w16du:dateUtc="2025-07-16T08:05:00Z">
              <w:r w:rsidRPr="00297D18">
                <w:rPr>
                  <w:rFonts w:ascii="Times New Roman" w:eastAsia="Cambria" w:hAnsi="Times New Roman" w:cs="Times New Roman"/>
                  <w:noProof/>
                  <w:sz w:val="18"/>
                  <w:szCs w:val="18"/>
                  <w:lang w:val="et-EE"/>
                </w:rPr>
                <w:delText>Sotsiaalministeerium on kõigi sektorite ligipääsetavuse riiklik koordinaator, toetades ligipääsetavuse nõukogu tööd, tellides analüüse („</w:delText>
              </w:r>
              <w:r>
                <w:fldChar w:fldCharType="begin"/>
              </w:r>
              <w:r w:rsidRPr="00155786">
                <w:rPr>
                  <w:lang w:val="et-EE"/>
                  <w:rPrChange w:id="1265" w:author="Merje Joll" w:date="2025-07-23T11:20:00Z" w16du:dateUtc="2025-07-23T08:20:00Z">
                    <w:rPr/>
                  </w:rPrChange>
                </w:rPr>
                <w:delInstrText>HYPERLINK "https://www.sm.ee/sites/default/files/transpordi_ja_tehiskeskkonna_analyys.pdf" \h</w:delInstrText>
              </w:r>
              <w:r>
                <w:fldChar w:fldCharType="separate"/>
              </w:r>
              <w:r w:rsidRPr="00297D18">
                <w:rPr>
                  <w:rStyle w:val="Hyperlink"/>
                  <w:rFonts w:ascii="Times New Roman" w:eastAsia="Cambria" w:hAnsi="Times New Roman" w:cs="Times New Roman"/>
                  <w:noProof/>
                  <w:sz w:val="18"/>
                  <w:szCs w:val="18"/>
                  <w:lang w:val="et-EE"/>
                </w:rPr>
                <w:delText>Transpordi ja tehiskeskkonna ligipääsetavuse analüüs</w:delText>
              </w:r>
              <w:r>
                <w:fldChar w:fldCharType="end"/>
              </w:r>
              <w:r w:rsidRPr="00297D18">
                <w:rPr>
                  <w:rFonts w:ascii="Times New Roman" w:eastAsia="Cambria" w:hAnsi="Times New Roman" w:cs="Times New Roman"/>
                  <w:noProof/>
                  <w:sz w:val="18"/>
                  <w:szCs w:val="18"/>
                  <w:lang w:val="et-EE"/>
                </w:rPr>
                <w:delText>“, „</w:delText>
              </w:r>
              <w:r>
                <w:fldChar w:fldCharType="begin"/>
              </w:r>
              <w:r w:rsidRPr="00155786">
                <w:rPr>
                  <w:lang w:val="et-EE"/>
                  <w:rPrChange w:id="1266" w:author="Merje Joll" w:date="2025-07-23T11:20:00Z" w16du:dateUtc="2025-07-23T08:20:00Z">
                    <w:rPr/>
                  </w:rPrChange>
                </w:rPr>
                <w:delInstrText>HYPERLINK "https://www.sm.ee/sites/default/files/laste_ligipaasetavuse_uuring.pdf" \h</w:delInstrText>
              </w:r>
              <w:r>
                <w:fldChar w:fldCharType="separate"/>
              </w:r>
              <w:r w:rsidRPr="00297D18">
                <w:rPr>
                  <w:rStyle w:val="Hyperlink"/>
                  <w:rFonts w:ascii="Times New Roman" w:eastAsia="Cambria" w:hAnsi="Times New Roman" w:cs="Times New Roman"/>
                  <w:noProof/>
                  <w:sz w:val="18"/>
                  <w:szCs w:val="18"/>
                  <w:lang w:val="et-EE"/>
                </w:rPr>
                <w:delText>Laste ligipääsetavuse uuring</w:delText>
              </w:r>
              <w:r>
                <w:fldChar w:fldCharType="end"/>
              </w:r>
              <w:r w:rsidRPr="00297D18">
                <w:rPr>
                  <w:rFonts w:ascii="Times New Roman" w:eastAsia="Cambria" w:hAnsi="Times New Roman" w:cs="Times New Roman"/>
                  <w:noProof/>
                  <w:sz w:val="18"/>
                  <w:szCs w:val="18"/>
                  <w:lang w:val="et-EE"/>
                </w:rPr>
                <w:delText>“)</w:delText>
              </w:r>
              <w:r w:rsidR="0079041C" w:rsidRPr="00297D18">
                <w:rPr>
                  <w:rFonts w:ascii="Times New Roman" w:eastAsia="Cambria" w:hAnsi="Times New Roman" w:cs="Times New Roman"/>
                  <w:noProof/>
                  <w:sz w:val="18"/>
                  <w:szCs w:val="18"/>
                  <w:lang w:val="et-EE"/>
                </w:rPr>
                <w:delText>,</w:delText>
              </w:r>
              <w:r w:rsidRPr="00297D18">
                <w:rPr>
                  <w:rFonts w:ascii="Times New Roman" w:eastAsia="Cambria" w:hAnsi="Times New Roman" w:cs="Times New Roman"/>
                  <w:noProof/>
                  <w:sz w:val="18"/>
                  <w:szCs w:val="18"/>
                  <w:lang w:val="et-EE"/>
                </w:rPr>
                <w:delText xml:space="preserve"> koordineerides ligipääsetavuse direktiivi </w:delText>
              </w:r>
              <w:r>
                <w:fldChar w:fldCharType="begin"/>
              </w:r>
              <w:r w:rsidRPr="00155786">
                <w:rPr>
                  <w:lang w:val="et-EE"/>
                  <w:rPrChange w:id="1267" w:author="Merje Joll" w:date="2025-07-23T11:20:00Z" w16du:dateUtc="2025-07-23T08:20:00Z">
                    <w:rPr/>
                  </w:rPrChange>
                </w:rPr>
                <w:delInstrText>HYPERLINK "https://eur-lex.europa.eu/legal-content/ET/TXT/PDF/?uri=CELEX:32019L0882&amp;from=ET" \h</w:delInstrText>
              </w:r>
              <w:r>
                <w:fldChar w:fldCharType="separate"/>
              </w:r>
              <w:r w:rsidRPr="00297D18">
                <w:rPr>
                  <w:rStyle w:val="Hyperlink"/>
                  <w:rFonts w:ascii="Times New Roman" w:eastAsia="Cambria" w:hAnsi="Times New Roman" w:cs="Times New Roman"/>
                  <w:noProof/>
                  <w:sz w:val="18"/>
                  <w:szCs w:val="18"/>
                  <w:lang w:val="et-EE"/>
                </w:rPr>
                <w:delText>(EL) 2019/882</w:delText>
              </w:r>
              <w:r>
                <w:fldChar w:fldCharType="end"/>
              </w:r>
              <w:r w:rsidRPr="00297D18">
                <w:rPr>
                  <w:rFonts w:ascii="Times New Roman" w:eastAsia="Cambria" w:hAnsi="Times New Roman" w:cs="Times New Roman"/>
                  <w:noProof/>
                  <w:sz w:val="18"/>
                  <w:szCs w:val="18"/>
                  <w:lang w:val="et-EE"/>
                </w:rPr>
                <w:delText xml:space="preserve"> ülevõtmist</w:delText>
              </w:r>
              <w:r w:rsidR="0079041C" w:rsidRPr="00297D18">
                <w:rPr>
                  <w:rFonts w:ascii="Times New Roman" w:eastAsia="Cambria" w:hAnsi="Times New Roman" w:cs="Times New Roman"/>
                  <w:noProof/>
                  <w:sz w:val="18"/>
                  <w:szCs w:val="18"/>
                  <w:lang w:val="et-EE"/>
                </w:rPr>
                <w:delText xml:space="preserve"> ning</w:delText>
              </w:r>
              <w:r w:rsidRPr="00297D18">
                <w:rPr>
                  <w:rFonts w:ascii="Times New Roman" w:eastAsia="Cambria" w:hAnsi="Times New Roman" w:cs="Times New Roman"/>
                  <w:noProof/>
                  <w:sz w:val="18"/>
                  <w:szCs w:val="18"/>
                  <w:lang w:val="et-EE"/>
                </w:rPr>
                <w:delText xml:space="preserve"> korraldades </w:delText>
              </w:r>
              <w:r w:rsidR="00391296" w:rsidRPr="00297D18">
                <w:rPr>
                  <w:rFonts w:ascii="Times New Roman" w:eastAsia="Cambria" w:hAnsi="Times New Roman" w:cs="Times New Roman"/>
                  <w:noProof/>
                  <w:sz w:val="18"/>
                  <w:szCs w:val="18"/>
                  <w:lang w:val="et-EE"/>
                </w:rPr>
                <w:delText xml:space="preserve">aastatel </w:delText>
              </w:r>
              <w:r w:rsidRPr="00297D18">
                <w:rPr>
                  <w:rFonts w:ascii="Times New Roman" w:eastAsia="Cambria" w:hAnsi="Times New Roman" w:cs="Times New Roman"/>
                  <w:noProof/>
                  <w:sz w:val="18"/>
                  <w:szCs w:val="18"/>
                  <w:lang w:val="et-EE"/>
                </w:rPr>
                <w:delText>2018–</w:delText>
              </w:r>
              <w:r w:rsidRPr="00297D18">
                <w:rPr>
                  <w:rFonts w:ascii="Times New Roman" w:eastAsia="Cambria" w:hAnsi="Times New Roman" w:cs="Times New Roman"/>
                  <w:noProof/>
                  <w:sz w:val="18"/>
                  <w:szCs w:val="18"/>
                  <w:lang w:val="et-EE"/>
                </w:rPr>
                <w:lastRenderedPageBreak/>
                <w:delText xml:space="preserve">2022 sotsiaaltranspordi katseprojekti. </w:delText>
              </w:r>
            </w:del>
            <w:r>
              <w:fldChar w:fldCharType="begin"/>
            </w:r>
            <w:r w:rsidRPr="00155786">
              <w:rPr>
                <w:lang w:val="et-EE"/>
                <w:rPrChange w:id="1268" w:author="Merje Joll" w:date="2025-07-23T11:20:00Z" w16du:dateUtc="2025-07-23T08:20:00Z">
                  <w:rPr/>
                </w:rPrChange>
              </w:rPr>
              <w:instrText>HYPERLINK "https://kompetentsikeskus.sm.ee/" \h</w:instrText>
            </w:r>
            <w:r>
              <w:fldChar w:fldCharType="separate"/>
            </w:r>
            <w:r w:rsidRPr="00297D18">
              <w:rPr>
                <w:rStyle w:val="Hyperlink"/>
                <w:rFonts w:ascii="Times New Roman" w:eastAsia="Cambria" w:hAnsi="Times New Roman" w:cs="Times New Roman"/>
                <w:noProof/>
                <w:sz w:val="18"/>
                <w:szCs w:val="18"/>
                <w:lang w:val="et-EE"/>
              </w:rPr>
              <w:t>Võrdõiguslikkuse kompetentsikeskus</w:t>
            </w:r>
            <w:r>
              <w:fldChar w:fldCharType="end"/>
            </w:r>
            <w:r w:rsidRPr="00297D18">
              <w:rPr>
                <w:rFonts w:ascii="Times New Roman" w:eastAsia="Cambria" w:hAnsi="Times New Roman" w:cs="Times New Roman"/>
                <w:noProof/>
                <w:sz w:val="18"/>
                <w:szCs w:val="18"/>
                <w:lang w:val="et-EE"/>
              </w:rPr>
              <w:t xml:space="preserve"> annab korraldus- ja rakendusasutustele </w:t>
            </w:r>
            <w:ins w:id="1269" w:author="Piret Loorand" w:date="2025-07-16T11:05:00Z" w16du:dateUtc="2025-07-16T08:05:00Z">
              <w:r w:rsidR="001E065C">
                <w:rPr>
                  <w:rFonts w:ascii="Times New Roman" w:eastAsia="Cambria" w:hAnsi="Times New Roman" w:cs="Times New Roman"/>
                  <w:noProof/>
                  <w:sz w:val="18"/>
                  <w:szCs w:val="18"/>
                  <w:lang w:val="et-EE"/>
                </w:rPr>
                <w:t xml:space="preserve">ning toetuse taotlejatele/saajatele </w:t>
              </w:r>
            </w:ins>
            <w:r w:rsidRPr="00297D18">
              <w:rPr>
                <w:rFonts w:ascii="Times New Roman" w:eastAsia="Cambria" w:hAnsi="Times New Roman" w:cs="Times New Roman"/>
                <w:noProof/>
                <w:sz w:val="18"/>
                <w:szCs w:val="18"/>
                <w:lang w:val="et-EE"/>
              </w:rPr>
              <w:t xml:space="preserve">ligipääsetavuse ja võrdsete võimaluste </w:t>
            </w:r>
            <w:r w:rsidR="00BA749F" w:rsidRPr="00297D18">
              <w:rPr>
                <w:rFonts w:ascii="Times New Roman" w:eastAsia="Cambria" w:hAnsi="Times New Roman" w:cs="Times New Roman"/>
                <w:noProof/>
                <w:sz w:val="18"/>
                <w:szCs w:val="18"/>
                <w:lang w:val="et-EE"/>
              </w:rPr>
              <w:t xml:space="preserve">kohta </w:t>
            </w:r>
            <w:r w:rsidRPr="00297D18">
              <w:rPr>
                <w:rFonts w:ascii="Times New Roman" w:eastAsia="Cambria" w:hAnsi="Times New Roman" w:cs="Times New Roman"/>
                <w:noProof/>
                <w:sz w:val="18"/>
                <w:szCs w:val="18"/>
                <w:lang w:val="et-EE"/>
              </w:rPr>
              <w:t xml:space="preserve">nõu </w:t>
            </w:r>
            <w:r w:rsidR="00BA749F" w:rsidRPr="00297D18">
              <w:rPr>
                <w:rFonts w:ascii="Times New Roman" w:eastAsia="Cambria" w:hAnsi="Times New Roman" w:cs="Times New Roman"/>
                <w:noProof/>
                <w:sz w:val="18"/>
                <w:szCs w:val="18"/>
                <w:lang w:val="et-EE"/>
              </w:rPr>
              <w:t xml:space="preserve">ning </w:t>
            </w:r>
            <w:r w:rsidRPr="00297D18">
              <w:rPr>
                <w:rFonts w:ascii="Times New Roman" w:eastAsia="Cambria" w:hAnsi="Times New Roman" w:cs="Times New Roman"/>
                <w:noProof/>
                <w:sz w:val="18"/>
                <w:szCs w:val="18"/>
                <w:lang w:val="et-EE"/>
              </w:rPr>
              <w:t>kooskõlastab meetmepõhiseid õigusakte. 2018. aastal jõustusid määrused „</w:t>
            </w:r>
            <w:r>
              <w:fldChar w:fldCharType="begin"/>
            </w:r>
            <w:r>
              <w:instrText>HYPERLINK "https://www.riigiteataja.ee/akt/131052018055" \h</w:instrText>
            </w:r>
            <w:r>
              <w:fldChar w:fldCharType="separate"/>
            </w:r>
            <w:r w:rsidRPr="00297D18">
              <w:rPr>
                <w:rStyle w:val="Hyperlink"/>
                <w:rFonts w:ascii="Times New Roman" w:eastAsia="Cambria" w:hAnsi="Times New Roman" w:cs="Times New Roman"/>
                <w:noProof/>
                <w:sz w:val="18"/>
                <w:szCs w:val="18"/>
                <w:lang w:val="et-EE"/>
              </w:rPr>
              <w:t>Puudega inimeste erivajadustest tulenevad nõuded ehitisele</w:t>
            </w:r>
            <w:r>
              <w:fldChar w:fldCharType="end"/>
            </w:r>
            <w:r w:rsidRPr="00297D18">
              <w:rPr>
                <w:rFonts w:ascii="Times New Roman" w:eastAsia="Cambria" w:hAnsi="Times New Roman" w:cs="Times New Roman"/>
                <w:noProof/>
                <w:sz w:val="18"/>
                <w:szCs w:val="18"/>
                <w:lang w:val="et-EE"/>
              </w:rPr>
              <w:t>“</w:t>
            </w:r>
            <w:r w:rsidR="00BA749F" w:rsidRPr="00297D18">
              <w:rPr>
                <w:rFonts w:ascii="Times New Roman" w:eastAsia="Cambria" w:hAnsi="Times New Roman" w:cs="Times New Roman"/>
                <w:noProof/>
                <w:sz w:val="18"/>
                <w:szCs w:val="18"/>
                <w:lang w:val="et-EE"/>
              </w:rPr>
              <w:t xml:space="preserve"> ja</w:t>
            </w:r>
            <w:r w:rsidRPr="00297D18">
              <w:rPr>
                <w:rFonts w:ascii="Times New Roman" w:eastAsia="Cambria" w:hAnsi="Times New Roman" w:cs="Times New Roman"/>
                <w:noProof/>
                <w:sz w:val="18"/>
                <w:szCs w:val="18"/>
                <w:lang w:val="et-EE"/>
              </w:rPr>
              <w:t xml:space="preserve"> </w:t>
            </w:r>
            <w:r w:rsidR="00BA749F" w:rsidRPr="00297D18">
              <w:rPr>
                <w:rFonts w:ascii="Times New Roman" w:eastAsia="Cambria" w:hAnsi="Times New Roman" w:cs="Times New Roman"/>
                <w:noProof/>
                <w:sz w:val="18"/>
                <w:szCs w:val="18"/>
                <w:lang w:val="et-EE"/>
              </w:rPr>
              <w:t>„</w:t>
            </w:r>
            <w:r w:rsidR="00BA749F">
              <w:fldChar w:fldCharType="begin"/>
            </w:r>
            <w:r w:rsidR="00BA749F">
              <w:instrText>HYPERLINK "https://www.riigiteataja.ee/akt/103072015034" \h</w:instrText>
            </w:r>
            <w:r w:rsidR="00BA749F">
              <w:fldChar w:fldCharType="separate"/>
            </w:r>
            <w:r w:rsidR="00BA749F" w:rsidRPr="00297D18">
              <w:rPr>
                <w:rStyle w:val="Hyperlink"/>
                <w:rFonts w:ascii="Times New Roman" w:eastAsia="Cambria" w:hAnsi="Times New Roman" w:cs="Times New Roman"/>
                <w:noProof/>
                <w:sz w:val="18"/>
                <w:szCs w:val="18"/>
                <w:lang w:val="et-EE"/>
              </w:rPr>
              <w:t>Eluruumile esitatavad nõuded</w:t>
            </w:r>
            <w:r w:rsidR="00BA749F">
              <w:fldChar w:fldCharType="end"/>
            </w:r>
            <w:r w:rsidR="00BA749F" w:rsidRPr="00297D18">
              <w:rPr>
                <w:rFonts w:ascii="Times New Roman" w:eastAsia="Cambria" w:hAnsi="Times New Roman" w:cs="Times New Roman"/>
                <w:noProof/>
                <w:sz w:val="18"/>
                <w:szCs w:val="18"/>
                <w:lang w:val="et-EE"/>
              </w:rPr>
              <w:t>“</w:t>
            </w:r>
            <w:r w:rsidR="00BA749F" w:rsidRPr="00EA7E56">
              <w:rPr>
                <w:rFonts w:ascii="Times New Roman" w:hAnsi="Times New Roman" w:cs="Times New Roman"/>
                <w:sz w:val="18"/>
                <w:szCs w:val="18"/>
                <w:lang w:val="et-EE"/>
              </w:rPr>
              <w:t>.</w:t>
            </w:r>
            <w:r w:rsidR="00BA749F" w:rsidRPr="00EA7E56">
              <w:rPr>
                <w:rFonts w:ascii="Times New Roman" w:hAnsi="Times New Roman" w:cs="Times New Roman"/>
                <w:lang w:val="et-EE"/>
              </w:rPr>
              <w:t xml:space="preserve"> </w:t>
            </w:r>
            <w:r w:rsidRPr="00297D18">
              <w:rPr>
                <w:rFonts w:ascii="Times New Roman" w:eastAsia="Cambria" w:hAnsi="Times New Roman" w:cs="Times New Roman"/>
                <w:noProof/>
                <w:sz w:val="18"/>
                <w:szCs w:val="18"/>
                <w:lang w:val="et-EE"/>
              </w:rPr>
              <w:t xml:space="preserve">Alates 1. jaanuarist 2019 teostab määruste kohaldamise üle riiklikku järelevalvet </w:t>
            </w:r>
            <w:r w:rsidR="00BA749F">
              <w:fldChar w:fldCharType="begin"/>
            </w:r>
            <w:r w:rsidR="00BA749F">
              <w:instrText>HYPERLINK "https://www.ttja.ee/ariklient/ehitised-ehitamine/ligipaasetavus" \h</w:instrText>
            </w:r>
            <w:r w:rsidR="00BA749F">
              <w:fldChar w:fldCharType="separate"/>
            </w:r>
            <w:r w:rsidR="00BA749F" w:rsidRPr="00297D18">
              <w:rPr>
                <w:rStyle w:val="Hyperlink"/>
                <w:rFonts w:ascii="Times New Roman" w:eastAsia="Cambria" w:hAnsi="Times New Roman" w:cs="Times New Roman"/>
                <w:noProof/>
                <w:sz w:val="18"/>
                <w:szCs w:val="18"/>
                <w:lang w:val="et-EE"/>
              </w:rPr>
              <w:t>Tarbijakaitse ja Tehnilise Järelevalve Amet</w:t>
            </w:r>
            <w:r w:rsidR="00BA749F">
              <w:fldChar w:fldCharType="end"/>
            </w:r>
            <w:r w:rsidR="00BA749F" w:rsidRPr="00EA7E56">
              <w:rPr>
                <w:rFonts w:ascii="Times New Roman" w:hAnsi="Times New Roman" w:cs="Times New Roman"/>
                <w:sz w:val="18"/>
                <w:szCs w:val="18"/>
                <w:lang w:val="et-EE"/>
              </w:rPr>
              <w:t>.</w:t>
            </w:r>
            <w:ins w:id="1270" w:author="Piret Loorand" w:date="2025-07-16T11:05:00Z" w16du:dateUtc="2025-07-16T08:05:00Z">
              <w:r w:rsidR="001E065C">
                <w:t xml:space="preserve"> </w:t>
              </w:r>
              <w:r w:rsidR="001E065C" w:rsidRPr="001E065C">
                <w:rPr>
                  <w:rFonts w:ascii="Times New Roman" w:hAnsi="Times New Roman" w:cs="Times New Roman"/>
                  <w:sz w:val="18"/>
                  <w:szCs w:val="18"/>
                  <w:lang w:val="et-EE"/>
                </w:rPr>
                <w:t>TTJA teostab järelevalvet füüsilise keskkonna ligipääsetavuse üle ning on kavandatud ka teostama järelevalvet EL Ligipääsetavuse direktiivi (EL) 2019/882 üle. Võrdõiguslikkuse kompetentsikeskus kontrollib, et Eesti seadusi ÜRO PIK valguses täidetaks kõigil tasanditel EL meetmete rakendamisel.</w:t>
              </w:r>
            </w:ins>
          </w:p>
          <w:p w14:paraId="5838C011" w14:textId="77777777" w:rsidR="00A25DC8" w:rsidRPr="00297D18" w:rsidRDefault="00A25DC8" w:rsidP="0068755C">
            <w:pPr>
              <w:spacing w:before="0" w:after="0"/>
              <w:ind w:left="3"/>
              <w:rPr>
                <w:lang w:val="et-EE"/>
              </w:rPr>
            </w:pPr>
          </w:p>
          <w:p w14:paraId="1A463DB5" w14:textId="77777777" w:rsidR="00D321EB" w:rsidRPr="00D321EB" w:rsidRDefault="00A25DC8" w:rsidP="00CE39DE">
            <w:pPr>
              <w:pStyle w:val="ListParagraph"/>
              <w:numPr>
                <w:ilvl w:val="0"/>
                <w:numId w:val="42"/>
              </w:numPr>
              <w:spacing w:after="0"/>
              <w:jc w:val="both"/>
              <w:rPr>
                <w:ins w:id="1271" w:author="Piret Loorand" w:date="2025-07-16T11:22:00Z" w16du:dateUtc="2025-07-16T08:22:00Z"/>
                <w:rFonts w:ascii="Times New Roman" w:eastAsia="Calibri" w:hAnsi="Times New Roman" w:cs="Times New Roman"/>
                <w:sz w:val="18"/>
                <w:szCs w:val="18"/>
                <w:lang w:val="et-EE"/>
              </w:rPr>
            </w:pPr>
            <w:r w:rsidRPr="00297D18">
              <w:rPr>
                <w:rFonts w:ascii="Times New Roman" w:eastAsia="Cambria" w:hAnsi="Times New Roman" w:cs="Times New Roman"/>
                <w:noProof/>
                <w:sz w:val="18"/>
                <w:szCs w:val="18"/>
                <w:lang w:val="et-EE"/>
              </w:rPr>
              <w:t>Alates 1.</w:t>
            </w:r>
            <w:r w:rsidR="00BA749F" w:rsidRPr="00297D18">
              <w:rPr>
                <w:rFonts w:ascii="Times New Roman" w:eastAsia="Cambria" w:hAnsi="Times New Roman" w:cs="Times New Roman"/>
                <w:noProof/>
                <w:sz w:val="18"/>
                <w:szCs w:val="18"/>
                <w:lang w:val="et-EE"/>
              </w:rPr>
              <w:t xml:space="preserve"> jaanuarist </w:t>
            </w:r>
            <w:r w:rsidRPr="00297D18">
              <w:rPr>
                <w:rFonts w:ascii="Times New Roman" w:eastAsia="Cambria" w:hAnsi="Times New Roman" w:cs="Times New Roman"/>
                <w:noProof/>
                <w:sz w:val="18"/>
                <w:szCs w:val="18"/>
                <w:lang w:val="et-EE"/>
              </w:rPr>
              <w:t xml:space="preserve">2019 täidab </w:t>
            </w:r>
            <w:r>
              <w:fldChar w:fldCharType="begin"/>
            </w:r>
            <w:r>
              <w:instrText>HYPERLINK "https://www.oiguskantsler.ee/" \h</w:instrText>
            </w:r>
            <w:r>
              <w:fldChar w:fldCharType="separate"/>
            </w:r>
            <w:r w:rsidRPr="00297D18">
              <w:rPr>
                <w:rStyle w:val="Hyperlink"/>
                <w:rFonts w:ascii="Times New Roman" w:eastAsia="Cambria" w:hAnsi="Times New Roman" w:cs="Times New Roman"/>
                <w:noProof/>
                <w:sz w:val="18"/>
                <w:szCs w:val="18"/>
                <w:lang w:val="et-EE"/>
              </w:rPr>
              <w:t>õiguskantsler</w:t>
            </w:r>
            <w:r>
              <w:fldChar w:fldCharType="end"/>
            </w:r>
            <w:r w:rsidRPr="00297D18">
              <w:rPr>
                <w:rFonts w:ascii="Times New Roman" w:eastAsia="Cambria" w:hAnsi="Times New Roman" w:cs="Times New Roman"/>
                <w:noProof/>
                <w:sz w:val="18"/>
                <w:szCs w:val="18"/>
                <w:lang w:val="et-EE"/>
              </w:rPr>
              <w:t xml:space="preserve"> puuetega inimeste õiguste konventsiooni rakendamise edendamise, kaitse ja seire ülesandeid. 2019</w:t>
            </w:r>
            <w:r w:rsidR="00BA749F" w:rsidRPr="00297D18">
              <w:rPr>
                <w:rFonts w:ascii="Times New Roman" w:eastAsia="Cambria" w:hAnsi="Times New Roman" w:cs="Times New Roman"/>
                <w:noProof/>
                <w:sz w:val="18"/>
                <w:szCs w:val="18"/>
                <w:lang w:val="et-EE"/>
              </w:rPr>
              <w:t>. aastal</w:t>
            </w:r>
            <w:r w:rsidRPr="00297D18">
              <w:rPr>
                <w:rFonts w:ascii="Times New Roman" w:eastAsia="Cambria" w:hAnsi="Times New Roman" w:cs="Times New Roman"/>
                <w:noProof/>
                <w:sz w:val="18"/>
                <w:szCs w:val="18"/>
                <w:lang w:val="et-EE"/>
              </w:rPr>
              <w:t xml:space="preserve"> moodustati õiguskantsleri juurde </w:t>
            </w:r>
            <w:r>
              <w:fldChar w:fldCharType="begin"/>
            </w:r>
            <w:r>
              <w:instrText>HYPERLINK "https://www.oiguskantsler.ee/et/puuetega-inimeste-n%C3%B5ukoda" \h</w:instrText>
            </w:r>
            <w:r>
              <w:fldChar w:fldCharType="separate"/>
            </w:r>
            <w:r w:rsidRPr="00297D18">
              <w:rPr>
                <w:rStyle w:val="Hyperlink"/>
                <w:rFonts w:ascii="Times New Roman" w:eastAsia="Cambria" w:hAnsi="Times New Roman" w:cs="Times New Roman"/>
                <w:noProof/>
                <w:sz w:val="18"/>
                <w:szCs w:val="18"/>
                <w:lang w:val="et-EE"/>
              </w:rPr>
              <w:t>puuetega inimeste nõukoda</w:t>
            </w:r>
            <w:r>
              <w:fldChar w:fldCharType="end"/>
            </w:r>
            <w:r w:rsidRPr="00297D18">
              <w:rPr>
                <w:rStyle w:val="Hyperlink"/>
                <w:rFonts w:ascii="Times New Roman" w:eastAsia="Cambria" w:hAnsi="Times New Roman" w:cs="Times New Roman"/>
                <w:noProof/>
                <w:color w:val="auto"/>
                <w:sz w:val="18"/>
                <w:szCs w:val="18"/>
                <w:u w:val="none"/>
                <w:lang w:val="et-EE"/>
              </w:rPr>
              <w:t>, mille</w:t>
            </w:r>
            <w:r w:rsidRPr="00297D18">
              <w:rPr>
                <w:rFonts w:ascii="Times New Roman" w:eastAsia="Cambria" w:hAnsi="Times New Roman" w:cs="Times New Roman"/>
                <w:noProof/>
                <w:sz w:val="18"/>
                <w:szCs w:val="18"/>
                <w:lang w:val="et-EE"/>
              </w:rPr>
              <w:t xml:space="preserve"> eesmärk on nõustada õiguskantslerit puuetega inimeste õiguste edendamise, kaitse ja järelevalve teemal. Nõukoda on moodustatud ÜRO </w:t>
            </w:r>
            <w:del w:id="1272" w:author="Piret Loorand" w:date="2025-07-16T11:20:00Z" w16du:dateUtc="2025-07-16T08:20:00Z">
              <w:r w:rsidRPr="00297D18">
                <w:rPr>
                  <w:rFonts w:ascii="Times New Roman" w:eastAsia="Cambria" w:hAnsi="Times New Roman" w:cs="Times New Roman"/>
                  <w:noProof/>
                  <w:sz w:val="18"/>
                  <w:szCs w:val="18"/>
                  <w:lang w:val="et-EE"/>
                </w:rPr>
                <w:delText>puuetega inimeste õiguste konventsiooni</w:delText>
              </w:r>
            </w:del>
            <w:ins w:id="1273" w:author="Piret Loorand" w:date="2025-07-16T11:20:00Z" w16du:dateUtc="2025-07-16T08:20:00Z">
              <w:r w:rsidR="00D321EB">
                <w:rPr>
                  <w:rFonts w:ascii="Times New Roman" w:eastAsia="Cambria" w:hAnsi="Times New Roman" w:cs="Times New Roman"/>
                  <w:noProof/>
                  <w:sz w:val="18"/>
                  <w:szCs w:val="18"/>
                  <w:lang w:val="et-EE"/>
                </w:rPr>
                <w:t>PIK</w:t>
              </w:r>
            </w:ins>
            <w:r w:rsidRPr="00297D18">
              <w:rPr>
                <w:rFonts w:ascii="Times New Roman" w:eastAsia="Cambria" w:hAnsi="Times New Roman" w:cs="Times New Roman"/>
                <w:noProof/>
                <w:sz w:val="18"/>
                <w:szCs w:val="18"/>
                <w:lang w:val="et-EE"/>
              </w:rPr>
              <w:t xml:space="preserve"> artikli 33 lõike 3 alusel. </w:t>
            </w:r>
            <w:r w:rsidR="00C93A76" w:rsidRPr="00297D18">
              <w:rPr>
                <w:rFonts w:ascii="Times New Roman" w:eastAsia="Cambria" w:hAnsi="Times New Roman" w:cs="Times New Roman"/>
                <w:noProof/>
                <w:sz w:val="18"/>
                <w:szCs w:val="18"/>
                <w:lang w:val="et-EE"/>
              </w:rPr>
              <w:t>AMIF</w:t>
            </w:r>
            <w:r w:rsidR="00674A46" w:rsidRPr="00297D18">
              <w:rPr>
                <w:rFonts w:ascii="Times New Roman" w:eastAsia="Cambria" w:hAnsi="Times New Roman" w:cs="Times New Roman"/>
                <w:noProof/>
                <w:sz w:val="18"/>
                <w:szCs w:val="18"/>
                <w:lang w:val="et-EE"/>
              </w:rPr>
              <w:t>i</w:t>
            </w:r>
            <w:r w:rsidR="00C93A76" w:rsidRPr="00297D18">
              <w:rPr>
                <w:rFonts w:ascii="Times New Roman" w:eastAsia="Cambria" w:hAnsi="Times New Roman" w:cs="Times New Roman"/>
                <w:noProof/>
                <w:sz w:val="18"/>
                <w:szCs w:val="18"/>
                <w:lang w:val="et-EE"/>
              </w:rPr>
              <w:t xml:space="preserve"> </w:t>
            </w:r>
            <w:r w:rsidRPr="00297D18">
              <w:rPr>
                <w:rFonts w:ascii="Times New Roman" w:eastAsia="Cambria" w:hAnsi="Times New Roman" w:cs="Times New Roman"/>
                <w:noProof/>
                <w:sz w:val="18"/>
                <w:szCs w:val="18"/>
                <w:lang w:val="et-EE"/>
              </w:rPr>
              <w:t xml:space="preserve">projektide </w:t>
            </w:r>
            <w:r w:rsidR="00BA749F" w:rsidRPr="00297D18">
              <w:rPr>
                <w:rFonts w:ascii="Times New Roman" w:eastAsia="Cambria" w:hAnsi="Times New Roman" w:cs="Times New Roman"/>
                <w:noProof/>
                <w:sz w:val="18"/>
                <w:szCs w:val="18"/>
                <w:lang w:val="et-EE"/>
              </w:rPr>
              <w:t xml:space="preserve">puhul </w:t>
            </w:r>
            <w:r w:rsidRPr="00297D18">
              <w:rPr>
                <w:rFonts w:ascii="Times New Roman" w:eastAsia="Cambria" w:hAnsi="Times New Roman" w:cs="Times New Roman"/>
                <w:noProof/>
                <w:sz w:val="18"/>
                <w:szCs w:val="18"/>
                <w:lang w:val="et-EE"/>
              </w:rPr>
              <w:t>on arutelude kontaktpunkt seirekomisjon, mis koosneb asjaomastest katusorganisatsioonidest ja vajaduse korral laiendab Si</w:t>
            </w:r>
            <w:r w:rsidR="00BA749F" w:rsidRPr="00297D18">
              <w:rPr>
                <w:rFonts w:ascii="Times New Roman" w:eastAsia="Cambria" w:hAnsi="Times New Roman" w:cs="Times New Roman"/>
                <w:noProof/>
                <w:sz w:val="18"/>
                <w:szCs w:val="18"/>
                <w:lang w:val="et-EE"/>
              </w:rPr>
              <w:t>seministeerium</w:t>
            </w:r>
            <w:r w:rsidRPr="00297D18">
              <w:rPr>
                <w:rFonts w:ascii="Times New Roman" w:eastAsia="Cambria" w:hAnsi="Times New Roman" w:cs="Times New Roman"/>
                <w:noProof/>
                <w:sz w:val="18"/>
                <w:szCs w:val="18"/>
                <w:lang w:val="et-EE"/>
              </w:rPr>
              <w:t xml:space="preserve"> partnerite nimekirja. Seirekomisjoni </w:t>
            </w:r>
            <w:del w:id="1274" w:author="Piret Loorand" w:date="2025-07-16T11:20:00Z" w16du:dateUtc="2025-07-16T08:20:00Z">
              <w:r w:rsidRPr="00297D18">
                <w:rPr>
                  <w:rFonts w:ascii="Times New Roman" w:eastAsia="Cambria" w:hAnsi="Times New Roman" w:cs="Times New Roman"/>
                  <w:noProof/>
                  <w:sz w:val="18"/>
                  <w:szCs w:val="18"/>
                  <w:lang w:val="et-EE"/>
                </w:rPr>
                <w:delText>kut</w:delText>
              </w:r>
              <w:r w:rsidR="00BA749F" w:rsidRPr="00297D18">
                <w:rPr>
                  <w:rFonts w:ascii="Times New Roman" w:eastAsia="Cambria" w:hAnsi="Times New Roman" w:cs="Times New Roman"/>
                  <w:noProof/>
                  <w:sz w:val="18"/>
                  <w:szCs w:val="18"/>
                  <w:lang w:val="et-EE"/>
                </w:rPr>
                <w:delText>s</w:delText>
              </w:r>
              <w:r w:rsidRPr="00297D18">
                <w:rPr>
                  <w:rFonts w:ascii="Times New Roman" w:eastAsia="Cambria" w:hAnsi="Times New Roman" w:cs="Times New Roman"/>
                  <w:noProof/>
                  <w:sz w:val="18"/>
                  <w:szCs w:val="18"/>
                  <w:lang w:val="et-EE"/>
                </w:rPr>
                <w:delText xml:space="preserve">utakse </w:delText>
              </w:r>
            </w:del>
            <w:ins w:id="1275" w:author="Piret Loorand" w:date="2025-07-16T11:20:00Z" w16du:dateUtc="2025-07-16T08:20:00Z">
              <w:r w:rsidR="00D321EB">
                <w:rPr>
                  <w:rFonts w:ascii="Times New Roman" w:eastAsia="Cambria" w:hAnsi="Times New Roman" w:cs="Times New Roman"/>
                  <w:noProof/>
                  <w:sz w:val="18"/>
                  <w:szCs w:val="18"/>
                  <w:lang w:val="et-EE"/>
                </w:rPr>
                <w:t>kohtumisele on kaasatud</w:t>
              </w:r>
              <w:r w:rsidR="00D321EB" w:rsidRPr="00297D18">
                <w:rPr>
                  <w:rFonts w:ascii="Times New Roman" w:eastAsia="Cambria" w:hAnsi="Times New Roman" w:cs="Times New Roman"/>
                  <w:noProof/>
                  <w:sz w:val="18"/>
                  <w:szCs w:val="18"/>
                  <w:lang w:val="et-EE"/>
                </w:rPr>
                <w:t xml:space="preserve"> </w:t>
              </w:r>
            </w:ins>
            <w:r w:rsidR="00D34746">
              <w:fldChar w:fldCharType="begin"/>
            </w:r>
            <w:r w:rsidR="00D34746" w:rsidRPr="00155786">
              <w:rPr>
                <w:lang w:val="et-EE"/>
                <w:rPrChange w:id="1276" w:author="Merje Joll" w:date="2025-07-23T11:20:00Z" w16du:dateUtc="2025-07-23T08:20:00Z">
                  <w:rPr/>
                </w:rPrChange>
              </w:rPr>
              <w:instrText>HYPERLINK "https://epikoda.ee/" \h</w:instrText>
            </w:r>
            <w:r w:rsidR="00D34746">
              <w:fldChar w:fldCharType="separate"/>
            </w:r>
            <w:r w:rsidR="00D34746" w:rsidRPr="00297D18">
              <w:rPr>
                <w:rStyle w:val="Hyperlink"/>
                <w:rFonts w:ascii="Times New Roman" w:eastAsia="Cambria" w:hAnsi="Times New Roman" w:cs="Times New Roman"/>
                <w:noProof/>
                <w:sz w:val="18"/>
                <w:szCs w:val="18"/>
                <w:lang w:val="et-EE"/>
              </w:rPr>
              <w:t>Eesti Puuetega Inimeste Koda</w:t>
            </w:r>
            <w:r w:rsidR="00D34746">
              <w:fldChar w:fldCharType="end"/>
            </w:r>
            <w:r w:rsidRPr="00297D18">
              <w:rPr>
                <w:rFonts w:ascii="Times New Roman" w:eastAsia="Cambria" w:hAnsi="Times New Roman" w:cs="Times New Roman"/>
                <w:noProof/>
                <w:sz w:val="18"/>
                <w:szCs w:val="18"/>
                <w:lang w:val="et-EE"/>
              </w:rPr>
              <w:t xml:space="preserve">, </w:t>
            </w:r>
            <w:r w:rsidR="00BA749F">
              <w:fldChar w:fldCharType="begin"/>
            </w:r>
            <w:r w:rsidR="00BA749F" w:rsidRPr="00155786">
              <w:rPr>
                <w:lang w:val="et-EE"/>
                <w:rPrChange w:id="1277" w:author="Merje Joll" w:date="2025-07-23T11:20:00Z" w16du:dateUtc="2025-07-23T08:20:00Z">
                  <w:rPr/>
                </w:rPrChange>
              </w:rPr>
              <w:instrText>HYPERLINK "https://www.oiguskantsler.ee/" \h</w:instrText>
            </w:r>
            <w:r w:rsidR="00BA749F">
              <w:fldChar w:fldCharType="separate"/>
            </w:r>
            <w:r w:rsidR="00BA749F" w:rsidRPr="00297D18">
              <w:rPr>
                <w:rStyle w:val="Hyperlink"/>
                <w:rFonts w:ascii="Times New Roman" w:eastAsia="Cambria" w:hAnsi="Times New Roman" w:cs="Times New Roman"/>
                <w:noProof/>
                <w:sz w:val="18"/>
                <w:szCs w:val="18"/>
                <w:lang w:val="et-EE"/>
              </w:rPr>
              <w:t>õ</w:t>
            </w:r>
            <w:r w:rsidRPr="00297D18">
              <w:rPr>
                <w:rStyle w:val="Hyperlink"/>
                <w:rFonts w:ascii="Times New Roman" w:eastAsia="Cambria" w:hAnsi="Times New Roman" w:cs="Times New Roman"/>
                <w:noProof/>
                <w:sz w:val="18"/>
                <w:szCs w:val="18"/>
                <w:lang w:val="et-EE"/>
              </w:rPr>
              <w:t>iguskantsler</w:t>
            </w:r>
            <w:r w:rsidR="00BA749F">
              <w:fldChar w:fldCharType="end"/>
            </w:r>
            <w:r w:rsidR="00BA749F" w:rsidRPr="00297D18">
              <w:rPr>
                <w:rFonts w:ascii="Times New Roman" w:eastAsia="Cambria" w:hAnsi="Times New Roman" w:cs="Times New Roman"/>
                <w:noProof/>
                <w:sz w:val="18"/>
                <w:szCs w:val="18"/>
                <w:lang w:val="et-EE"/>
              </w:rPr>
              <w:t xml:space="preserve"> ning</w:t>
            </w:r>
            <w:r w:rsidRPr="00297D18">
              <w:rPr>
                <w:rFonts w:ascii="Times New Roman" w:eastAsia="Cambria" w:hAnsi="Times New Roman" w:cs="Times New Roman"/>
                <w:noProof/>
                <w:sz w:val="18"/>
                <w:szCs w:val="18"/>
                <w:lang w:val="et-EE"/>
              </w:rPr>
              <w:t xml:space="preserve"> </w:t>
            </w:r>
            <w:r w:rsidR="00BA749F">
              <w:fldChar w:fldCharType="begin"/>
            </w:r>
            <w:r w:rsidR="00BA749F" w:rsidRPr="00155786">
              <w:rPr>
                <w:lang w:val="et-EE"/>
                <w:rPrChange w:id="1278" w:author="Merje Joll" w:date="2025-07-23T11:20:00Z" w16du:dateUtc="2025-07-23T08:20:00Z">
                  <w:rPr/>
                </w:rPrChange>
              </w:rPr>
              <w:instrText>HYPERLINK "https://volinik.ee/" \h</w:instrText>
            </w:r>
            <w:r w:rsidR="00BA749F">
              <w:fldChar w:fldCharType="separate"/>
            </w:r>
            <w:r w:rsidR="00BA749F" w:rsidRPr="00297D18">
              <w:rPr>
                <w:rStyle w:val="Hyperlink"/>
                <w:rFonts w:ascii="Times New Roman" w:eastAsia="Cambria" w:hAnsi="Times New Roman" w:cs="Times New Roman"/>
                <w:noProof/>
                <w:sz w:val="18"/>
                <w:szCs w:val="18"/>
                <w:lang w:val="et-EE"/>
              </w:rPr>
              <w:t>s</w:t>
            </w:r>
            <w:r w:rsidRPr="00297D18">
              <w:rPr>
                <w:rStyle w:val="Hyperlink"/>
                <w:rFonts w:ascii="Times New Roman" w:eastAsia="Cambria" w:hAnsi="Times New Roman" w:cs="Times New Roman"/>
                <w:noProof/>
                <w:sz w:val="18"/>
                <w:szCs w:val="18"/>
                <w:lang w:val="et-EE"/>
              </w:rPr>
              <w:t>oolise võrdõiguslikkuse ja võrdse kohtlemise volinik</w:t>
            </w:r>
            <w:r w:rsidR="00BA749F">
              <w:fldChar w:fldCharType="end"/>
            </w:r>
            <w:r w:rsidRPr="00297D18">
              <w:rPr>
                <w:rFonts w:ascii="Times New Roman" w:hAnsi="Times New Roman" w:cs="Times New Roman"/>
                <w:lang w:val="et-EE"/>
              </w:rPr>
              <w:t xml:space="preserve">. </w:t>
            </w:r>
            <w:del w:id="1279" w:author="Piret Loorand" w:date="2025-07-16T11:21:00Z" w16du:dateUtc="2025-07-16T08:21:00Z">
              <w:r w:rsidRPr="00297D18">
                <w:rPr>
                  <w:rFonts w:ascii="Times New Roman" w:eastAsia="Cambria" w:hAnsi="Times New Roman" w:cs="Times New Roman"/>
                  <w:noProof/>
                  <w:sz w:val="18"/>
                  <w:szCs w:val="18"/>
                  <w:lang w:val="et-EE"/>
                </w:rPr>
                <w:delText xml:space="preserve">Komisjoni liige võib teha seirekomisjoni esimehele põhjendatud ettepaneku </w:delText>
              </w:r>
              <w:r w:rsidR="00BA749F" w:rsidRPr="00297D18">
                <w:rPr>
                  <w:rFonts w:ascii="Times New Roman" w:eastAsia="Cambria" w:hAnsi="Times New Roman" w:cs="Times New Roman"/>
                  <w:noProof/>
                  <w:sz w:val="18"/>
                  <w:szCs w:val="18"/>
                  <w:lang w:val="et-EE"/>
                </w:rPr>
                <w:delText xml:space="preserve">kutsuda kokku </w:delText>
              </w:r>
              <w:r w:rsidRPr="00297D18">
                <w:rPr>
                  <w:rFonts w:ascii="Times New Roman" w:eastAsia="Cambria" w:hAnsi="Times New Roman" w:cs="Times New Roman"/>
                  <w:noProof/>
                  <w:sz w:val="18"/>
                  <w:szCs w:val="18"/>
                  <w:lang w:val="et-EE"/>
                </w:rPr>
                <w:delText xml:space="preserve">seirekomisjon ja/või </w:delText>
              </w:r>
              <w:r w:rsidR="00BA749F" w:rsidRPr="00297D18">
                <w:rPr>
                  <w:rFonts w:ascii="Times New Roman" w:eastAsia="Cambria" w:hAnsi="Times New Roman" w:cs="Times New Roman"/>
                  <w:noProof/>
                  <w:sz w:val="18"/>
                  <w:szCs w:val="18"/>
                  <w:lang w:val="et-EE"/>
                </w:rPr>
                <w:delText xml:space="preserve">lisada </w:delText>
              </w:r>
              <w:r w:rsidRPr="00297D18">
                <w:rPr>
                  <w:rFonts w:ascii="Times New Roman" w:eastAsia="Cambria" w:hAnsi="Times New Roman" w:cs="Times New Roman"/>
                  <w:noProof/>
                  <w:sz w:val="18"/>
                  <w:szCs w:val="18"/>
                  <w:lang w:val="et-EE"/>
                </w:rPr>
                <w:delText>päevakorrapunkt, kui peaks ilmnema juhtum, mille puhul ei vasta fondidest toetatav tegevus ÜRO puuetega inimeste õiguste konventsioonile.</w:delText>
              </w:r>
            </w:del>
          </w:p>
          <w:p w14:paraId="5C7EDE08" w14:textId="77777777" w:rsidR="00D321EB" w:rsidRDefault="00D321EB" w:rsidP="00CD57EB">
            <w:pPr>
              <w:pStyle w:val="ListParagraph"/>
              <w:spacing w:after="0"/>
              <w:ind w:left="385"/>
              <w:jc w:val="both"/>
              <w:rPr>
                <w:ins w:id="1280" w:author="Piret Loorand" w:date="2025-07-16T11:22:00Z" w16du:dateUtc="2025-07-16T08:22:00Z"/>
                <w:rFonts w:ascii="Times New Roman" w:hAnsi="Times New Roman" w:cs="Times New Roman"/>
                <w:sz w:val="18"/>
                <w:szCs w:val="18"/>
                <w:lang w:val="et-EE"/>
              </w:rPr>
            </w:pPr>
          </w:p>
          <w:p w14:paraId="496BCDFA" w14:textId="2E465D87" w:rsidR="00D321EB" w:rsidRDefault="00D321EB" w:rsidP="00CD57EB">
            <w:pPr>
              <w:pStyle w:val="ListParagraph"/>
              <w:spacing w:after="0"/>
              <w:ind w:left="385"/>
              <w:jc w:val="both"/>
              <w:rPr>
                <w:ins w:id="1281" w:author="Piret Loorand" w:date="2025-07-16T11:22:00Z" w16du:dateUtc="2025-07-16T08:22:00Z"/>
                <w:rFonts w:ascii="Times New Roman" w:hAnsi="Times New Roman" w:cs="Times New Roman"/>
                <w:sz w:val="18"/>
                <w:szCs w:val="18"/>
                <w:lang w:val="et-EE"/>
              </w:rPr>
            </w:pPr>
            <w:ins w:id="1282" w:author="Piret Loorand" w:date="2025-07-16T11:21:00Z" w16du:dateUtc="2025-07-16T08:21:00Z">
              <w:r w:rsidRPr="00D321EB">
                <w:rPr>
                  <w:rFonts w:ascii="Times New Roman" w:hAnsi="Times New Roman" w:cs="Times New Roman"/>
                  <w:sz w:val="18"/>
                  <w:szCs w:val="18"/>
                  <w:lang w:val="et-EE"/>
                </w:rPr>
                <w:t xml:space="preserve">Seirekomisjoni tööprotseduuride kohaselt, mis kinnitati seirekomisjoni 25.10.2022 koosolekul, annab õiguskantsleri esindaja vajadusel seirekomisjoni koosolekul ülevaate esitatud kaebustest, </w:t>
              </w:r>
              <w:r w:rsidRPr="00D321EB">
                <w:rPr>
                  <w:rFonts w:ascii="Times New Roman" w:hAnsi="Times New Roman" w:cs="Times New Roman"/>
                  <w:sz w:val="18"/>
                  <w:szCs w:val="18"/>
                  <w:lang w:val="et-EE"/>
                </w:rPr>
                <w:lastRenderedPageBreak/>
                <w:t>mille puhul ei vasta fondidest toetatav tegevus ÜRO puuetega inimeste õiguste konventsioonile</w:t>
              </w:r>
            </w:ins>
            <w:ins w:id="1283" w:author="Piret Loorand" w:date="2025-07-16T11:22:00Z" w16du:dateUtc="2025-07-16T08:22:00Z">
              <w:r>
                <w:rPr>
                  <w:rFonts w:ascii="Times New Roman" w:hAnsi="Times New Roman" w:cs="Times New Roman"/>
                  <w:sz w:val="18"/>
                  <w:szCs w:val="18"/>
                  <w:lang w:val="et-EE"/>
                </w:rPr>
                <w:t>.</w:t>
              </w:r>
            </w:ins>
          </w:p>
          <w:p w14:paraId="45EB3042" w14:textId="77777777" w:rsidR="00D321EB" w:rsidRDefault="00D321EB" w:rsidP="00CD57EB">
            <w:pPr>
              <w:pStyle w:val="ListParagraph"/>
              <w:spacing w:after="0"/>
              <w:ind w:left="385"/>
              <w:jc w:val="both"/>
              <w:rPr>
                <w:ins w:id="1284" w:author="Piret Loorand" w:date="2025-07-16T11:22:00Z" w16du:dateUtc="2025-07-16T08:22:00Z"/>
                <w:rFonts w:ascii="Times New Roman" w:hAnsi="Times New Roman" w:cs="Times New Roman"/>
                <w:sz w:val="18"/>
                <w:szCs w:val="18"/>
                <w:lang w:val="et-EE"/>
              </w:rPr>
            </w:pPr>
          </w:p>
          <w:p w14:paraId="142D445D" w14:textId="721FB838" w:rsidR="00A25DC8" w:rsidRPr="00D321EB" w:rsidRDefault="00D321EB" w:rsidP="00CD57EB">
            <w:pPr>
              <w:pStyle w:val="ListParagraph"/>
              <w:spacing w:after="0"/>
              <w:ind w:left="385"/>
              <w:jc w:val="both"/>
              <w:rPr>
                <w:rFonts w:ascii="Times New Roman" w:hAnsi="Times New Roman" w:cs="Times New Roman"/>
                <w:sz w:val="18"/>
                <w:szCs w:val="18"/>
                <w:lang w:val="et-EE"/>
              </w:rPr>
            </w:pPr>
            <w:ins w:id="1285" w:author="Piret Loorand" w:date="2025-07-16T11:21:00Z" w16du:dateUtc="2025-07-16T08:21:00Z">
              <w:r w:rsidRPr="00D321EB">
                <w:rPr>
                  <w:rFonts w:ascii="Times New Roman" w:hAnsi="Times New Roman" w:cs="Times New Roman"/>
                  <w:sz w:val="18"/>
                  <w:szCs w:val="18"/>
                  <w:lang w:val="et-EE"/>
                </w:rPr>
                <w:t>Seirekomisjoni liige (nt EPIK, soolise võrdõiguslikkuse ja võrdse kohtlemise volinik) võib teha seirekomisjoni esimehele põhjendatud ettepaneku seirekomisjoni kokkukutsumiseks või esitada täiendava päevakorra punkti ettepaneku kui peaks ilmnema juhtum, mille puhul ei vasta fondidest toetatav tegevus ÜRO puuetega inimeste õiguste konventsioonile.</w:t>
              </w:r>
            </w:ins>
          </w:p>
        </w:tc>
      </w:tr>
    </w:tbl>
    <w:p w14:paraId="1255F261" w14:textId="77777777" w:rsidR="00D05CD5" w:rsidRDefault="00D05CD5" w:rsidP="00A25DC8">
      <w:pPr>
        <w:spacing w:before="0" w:after="0"/>
        <w:rPr>
          <w:ins w:id="1286" w:author="Ave Osman" w:date="2025-07-21T12:31:00Z" w16du:dateUtc="2025-07-21T09:31:00Z"/>
          <w:rFonts w:eastAsia="Times New Roman"/>
          <w:b/>
          <w:iCs/>
          <w:noProof/>
          <w:szCs w:val="24"/>
          <w:lang w:val="et-EE"/>
        </w:rPr>
        <w:sectPr w:rsidR="00D05CD5" w:rsidSect="00D05CD5">
          <w:pgSz w:w="16838" w:h="11906" w:orient="landscape" w:code="9"/>
          <w:pgMar w:top="1134" w:right="567" w:bottom="1134" w:left="567" w:header="709" w:footer="709" w:gutter="0"/>
          <w:cols w:space="708"/>
          <w:titlePg/>
          <w:docGrid w:linePitch="360"/>
          <w:sectPrChange w:id="1287" w:author="Ave Osman" w:date="2025-07-21T12:31:00Z" w16du:dateUtc="2025-07-21T09:31:00Z">
            <w:sectPr w:rsidR="00D05CD5" w:rsidSect="00D05CD5">
              <w:pgSz w:w="11906" w:h="16838" w:orient="portrait"/>
              <w:pgMar w:top="567" w:right="1134" w:bottom="567" w:left="1134" w:header="709" w:footer="709" w:gutter="0"/>
            </w:sectPr>
          </w:sectPrChange>
        </w:sectPr>
      </w:pPr>
    </w:p>
    <w:p w14:paraId="3D3E01FE" w14:textId="77777777" w:rsidR="004132BB" w:rsidRPr="008F6F06" w:rsidRDefault="004132BB" w:rsidP="00A25DC8">
      <w:pPr>
        <w:spacing w:before="0" w:after="0"/>
        <w:rPr>
          <w:rFonts w:eastAsia="Times New Roman"/>
          <w:b/>
          <w:iCs/>
          <w:noProof/>
          <w:szCs w:val="24"/>
          <w:lang w:val="et-EE"/>
        </w:rPr>
      </w:pPr>
    </w:p>
    <w:p w14:paraId="246BA140" w14:textId="77777777" w:rsidR="001E1AC0" w:rsidRPr="008F6F06" w:rsidRDefault="001E1AC0">
      <w:pPr>
        <w:rPr>
          <w:noProof/>
          <w:lang w:val="et-EE"/>
        </w:rPr>
        <w:sectPr w:rsidR="001E1AC0" w:rsidRPr="008F6F06" w:rsidSect="00D05CD5">
          <w:pgSz w:w="11906" w:h="16838" w:orient="portrait" w:code="9"/>
          <w:pgMar w:top="567" w:right="1134" w:bottom="567" w:left="1134" w:header="709" w:footer="709" w:gutter="0"/>
          <w:cols w:space="708"/>
          <w:titlePg/>
          <w:docGrid w:linePitch="360"/>
          <w:sectPrChange w:id="1288" w:author="Ave Osman" w:date="2025-07-21T12:32:00Z" w16du:dateUtc="2025-07-21T09:32:00Z">
            <w:sectPr w:rsidR="001E1AC0" w:rsidRPr="008F6F06" w:rsidSect="00D05CD5">
              <w:pgSz w:w="16838" w:h="11906" w:orient="landscape"/>
              <w:pgMar w:top="1134" w:right="567" w:bottom="1134" w:left="567" w:header="709" w:footer="709" w:gutter="0"/>
            </w:sectPr>
          </w:sectPrChange>
        </w:sectPr>
      </w:pPr>
    </w:p>
    <w:p w14:paraId="2B388116" w14:textId="1AFFF7D8" w:rsidR="0087179D" w:rsidRPr="008F6F06" w:rsidRDefault="0087179D" w:rsidP="00D57467">
      <w:pPr>
        <w:numPr>
          <w:ilvl w:val="0"/>
          <w:numId w:val="32"/>
        </w:numPr>
        <w:spacing w:before="240" w:after="240"/>
        <w:rPr>
          <w:rFonts w:eastAsia="Times New Roman"/>
          <w:b/>
          <w:iCs/>
          <w:noProof/>
          <w:szCs w:val="24"/>
          <w:lang w:val="et-EE"/>
        </w:rPr>
      </w:pPr>
      <w:r w:rsidRPr="008F6F06">
        <w:rPr>
          <w:rFonts w:eastAsia="Times New Roman"/>
          <w:b/>
          <w:iCs/>
          <w:noProof/>
          <w:szCs w:val="24"/>
          <w:lang w:val="et-EE"/>
        </w:rPr>
        <w:t>Programmi haldavad asutused</w:t>
      </w:r>
    </w:p>
    <w:p w14:paraId="0111F1AA" w14:textId="77777777" w:rsidR="0087179D" w:rsidRPr="008F6F06" w:rsidRDefault="0087179D" w:rsidP="0087179D">
      <w:pPr>
        <w:spacing w:before="0" w:after="0"/>
        <w:rPr>
          <w:i/>
          <w:iCs/>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 3 punkt k ning artiklid 71 ja 84</w:t>
      </w:r>
    </w:p>
    <w:p w14:paraId="2870A6E7" w14:textId="77777777" w:rsidR="0087179D" w:rsidRPr="008F6F06" w:rsidRDefault="0087179D" w:rsidP="0087179D">
      <w:pPr>
        <w:spacing w:before="0" w:after="0"/>
        <w:rPr>
          <w:iCs/>
          <w:lang w:val="et-EE"/>
        </w:rPr>
      </w:pPr>
    </w:p>
    <w:p w14:paraId="04BFC2D7" w14:textId="6BDC2524" w:rsidR="0087179D" w:rsidRPr="008F6F06" w:rsidRDefault="0087179D" w:rsidP="0087179D">
      <w:pPr>
        <w:spacing w:before="0" w:after="0"/>
        <w:rPr>
          <w:b/>
          <w:bCs/>
          <w:sz w:val="22"/>
          <w:szCs w:val="22"/>
          <w:lang w:val="et-EE"/>
        </w:rPr>
      </w:pPr>
      <w:r w:rsidRPr="008F6F06">
        <w:rPr>
          <w:b/>
          <w:bCs/>
          <w:iCs/>
          <w:sz w:val="22"/>
          <w:szCs w:val="22"/>
          <w:lang w:val="et-EE"/>
        </w:rPr>
        <w:t>Tabel 1</w:t>
      </w:r>
      <w:r w:rsidR="00715D99">
        <w:rPr>
          <w:b/>
          <w:bCs/>
          <w:iCs/>
          <w:sz w:val="22"/>
          <w:szCs w:val="22"/>
          <w:lang w:val="et-EE"/>
        </w:rPr>
        <w:t>6</w:t>
      </w:r>
      <w:r w:rsidR="00E50AF7">
        <w:rPr>
          <w:b/>
          <w:bCs/>
          <w:iCs/>
          <w:sz w:val="22"/>
          <w:szCs w:val="22"/>
          <w:lang w:val="et-EE"/>
        </w:rPr>
        <w:t>.</w:t>
      </w:r>
      <w:r w:rsidRPr="008F6F06">
        <w:rPr>
          <w:b/>
          <w:bCs/>
          <w:iCs/>
          <w:sz w:val="22"/>
          <w:szCs w:val="22"/>
          <w:lang w:val="et-EE"/>
        </w:rPr>
        <w:t xml:space="preserve"> </w:t>
      </w:r>
      <w:r w:rsidRPr="008F6F06">
        <w:rPr>
          <w:b/>
          <w:bCs/>
          <w:sz w:val="22"/>
          <w:szCs w:val="22"/>
          <w:lang w:val="et-EE"/>
        </w:rPr>
        <w:t>Programmi haldavad asutused</w:t>
      </w:r>
    </w:p>
    <w:p w14:paraId="4BA265B1" w14:textId="77777777" w:rsidR="0087179D" w:rsidRPr="008F6F06" w:rsidRDefault="0087179D" w:rsidP="0087179D">
      <w:pPr>
        <w:spacing w:before="0" w:after="0"/>
        <w:rPr>
          <w:b/>
          <w:bCs/>
          <w:sz w:val="22"/>
          <w:szCs w:val="22"/>
          <w:lang w:val="et-EE"/>
        </w:rPr>
      </w:pPr>
    </w:p>
    <w:tbl>
      <w:tblPr>
        <w:tblStyle w:val="TableGrid"/>
        <w:tblW w:w="0" w:type="auto"/>
        <w:tblLook w:val="04A0" w:firstRow="1" w:lastRow="0" w:firstColumn="1" w:lastColumn="0" w:noHBand="0" w:noVBand="1"/>
      </w:tblPr>
      <w:tblGrid>
        <w:gridCol w:w="2145"/>
        <w:gridCol w:w="2181"/>
        <w:gridCol w:w="2446"/>
        <w:gridCol w:w="2856"/>
      </w:tblGrid>
      <w:tr w:rsidR="0087179D" w:rsidRPr="008F6F06" w14:paraId="30898814" w14:textId="77777777" w:rsidTr="00B51FE5">
        <w:tc>
          <w:tcPr>
            <w:tcW w:w="2182" w:type="dxa"/>
          </w:tcPr>
          <w:p w14:paraId="3024269C" w14:textId="77777777" w:rsidR="0087179D" w:rsidRPr="00271F67" w:rsidRDefault="0087179D" w:rsidP="00B51FE5">
            <w:pPr>
              <w:rPr>
                <w:noProof/>
                <w:sz w:val="20"/>
                <w:lang w:val="et-EE"/>
              </w:rPr>
            </w:pPr>
          </w:p>
        </w:tc>
        <w:tc>
          <w:tcPr>
            <w:tcW w:w="2192" w:type="dxa"/>
          </w:tcPr>
          <w:p w14:paraId="75E9EEA8" w14:textId="73F27E50" w:rsidR="0087179D" w:rsidRPr="00271F67" w:rsidRDefault="0087179D" w:rsidP="00B51FE5">
            <w:pPr>
              <w:pStyle w:val="Text1"/>
              <w:ind w:left="0"/>
              <w:jc w:val="center"/>
              <w:rPr>
                <w:rFonts w:cs="Times New Roman"/>
                <w:b/>
                <w:noProof/>
                <w:sz w:val="20"/>
                <w:szCs w:val="20"/>
                <w:lang w:val="et-EE"/>
              </w:rPr>
            </w:pPr>
            <w:r w:rsidRPr="00271F67">
              <w:rPr>
                <w:rFonts w:cs="Times New Roman"/>
                <w:b/>
                <w:noProof/>
                <w:sz w:val="20"/>
                <w:szCs w:val="20"/>
                <w:lang w:val="et-EE"/>
              </w:rPr>
              <w:t>Asutuse nimetus</w:t>
            </w:r>
          </w:p>
        </w:tc>
        <w:tc>
          <w:tcPr>
            <w:tcW w:w="2551" w:type="dxa"/>
          </w:tcPr>
          <w:p w14:paraId="2A75A7E1" w14:textId="054F0156" w:rsidR="0087179D" w:rsidRPr="00271F67" w:rsidRDefault="0087179D" w:rsidP="00B51FE5">
            <w:pPr>
              <w:pStyle w:val="Text1"/>
              <w:ind w:left="0"/>
              <w:jc w:val="center"/>
              <w:rPr>
                <w:rFonts w:cs="Times New Roman"/>
                <w:b/>
                <w:noProof/>
                <w:sz w:val="20"/>
                <w:szCs w:val="20"/>
                <w:lang w:val="et-EE"/>
              </w:rPr>
            </w:pPr>
            <w:r w:rsidRPr="00271F67">
              <w:rPr>
                <w:rFonts w:cs="Times New Roman"/>
                <w:b/>
                <w:noProof/>
                <w:sz w:val="20"/>
                <w:szCs w:val="20"/>
                <w:lang w:val="et-EE"/>
              </w:rPr>
              <w:t>Kontaktisiku nimi ja ametikoht</w:t>
            </w:r>
          </w:p>
        </w:tc>
        <w:tc>
          <w:tcPr>
            <w:tcW w:w="2363" w:type="dxa"/>
          </w:tcPr>
          <w:p w14:paraId="7EB63E86" w14:textId="6D9A2352" w:rsidR="0087179D" w:rsidRPr="00271F67" w:rsidRDefault="00202513" w:rsidP="00B51FE5">
            <w:pPr>
              <w:pStyle w:val="Text1"/>
              <w:ind w:left="0"/>
              <w:jc w:val="center"/>
              <w:rPr>
                <w:rFonts w:cs="Times New Roman"/>
                <w:b/>
                <w:noProof/>
                <w:sz w:val="20"/>
                <w:szCs w:val="20"/>
                <w:lang w:val="et-EE"/>
              </w:rPr>
            </w:pPr>
            <w:r w:rsidRPr="00271F67">
              <w:rPr>
                <w:rFonts w:cs="Times New Roman"/>
                <w:b/>
                <w:noProof/>
                <w:sz w:val="20"/>
                <w:szCs w:val="20"/>
                <w:lang w:val="et-EE"/>
              </w:rPr>
              <w:t>E</w:t>
            </w:r>
            <w:r w:rsidR="0087179D" w:rsidRPr="00271F67">
              <w:rPr>
                <w:rFonts w:cs="Times New Roman"/>
                <w:b/>
                <w:noProof/>
                <w:sz w:val="20"/>
                <w:szCs w:val="20"/>
                <w:lang w:val="et-EE"/>
              </w:rPr>
              <w:t xml:space="preserve">-post </w:t>
            </w:r>
          </w:p>
        </w:tc>
      </w:tr>
      <w:tr w:rsidR="0087179D" w:rsidRPr="008F6F06" w14:paraId="05D6B6B8" w14:textId="77777777" w:rsidTr="00B51FE5">
        <w:tc>
          <w:tcPr>
            <w:tcW w:w="2182" w:type="dxa"/>
          </w:tcPr>
          <w:p w14:paraId="2736223C" w14:textId="77777777" w:rsidR="0087179D" w:rsidRPr="00271F67" w:rsidRDefault="0087179D" w:rsidP="00B51FE5">
            <w:pPr>
              <w:pStyle w:val="Text1"/>
              <w:ind w:left="0"/>
              <w:jc w:val="left"/>
              <w:rPr>
                <w:rFonts w:cs="Times New Roman"/>
                <w:noProof/>
                <w:sz w:val="20"/>
                <w:szCs w:val="20"/>
                <w:lang w:val="et-EE"/>
              </w:rPr>
            </w:pPr>
            <w:r w:rsidRPr="00271F67">
              <w:rPr>
                <w:rFonts w:cs="Times New Roman"/>
                <w:noProof/>
                <w:sz w:val="20"/>
                <w:szCs w:val="20"/>
                <w:lang w:val="et-EE"/>
              </w:rPr>
              <w:t>Korraldusasutus</w:t>
            </w:r>
          </w:p>
        </w:tc>
        <w:tc>
          <w:tcPr>
            <w:tcW w:w="2192" w:type="dxa"/>
          </w:tcPr>
          <w:p w14:paraId="62CC2FC3" w14:textId="77777777" w:rsidR="0087179D" w:rsidRPr="00271F67" w:rsidRDefault="0087179D" w:rsidP="00B51FE5">
            <w:pPr>
              <w:rPr>
                <w:noProof/>
                <w:sz w:val="20"/>
                <w:lang w:val="et-EE"/>
              </w:rPr>
            </w:pPr>
            <w:r w:rsidRPr="00271F67">
              <w:rPr>
                <w:noProof/>
                <w:sz w:val="20"/>
                <w:lang w:val="et-EE"/>
              </w:rPr>
              <w:t>Siseministeerium</w:t>
            </w:r>
          </w:p>
        </w:tc>
        <w:tc>
          <w:tcPr>
            <w:tcW w:w="2551" w:type="dxa"/>
          </w:tcPr>
          <w:p w14:paraId="4E512F1F" w14:textId="4494B0A6" w:rsidR="0087179D" w:rsidRPr="00271F67" w:rsidRDefault="00880893" w:rsidP="00B51FE5">
            <w:pPr>
              <w:rPr>
                <w:noProof/>
                <w:sz w:val="20"/>
                <w:lang w:val="et-EE"/>
              </w:rPr>
            </w:pPr>
            <w:r w:rsidRPr="00271F67">
              <w:rPr>
                <w:noProof/>
                <w:sz w:val="20"/>
                <w:lang w:val="et-EE"/>
              </w:rPr>
              <w:t>Tarmo Miilits</w:t>
            </w:r>
            <w:r w:rsidR="00C56560">
              <w:rPr>
                <w:noProof/>
                <w:sz w:val="20"/>
                <w:lang w:val="et-EE"/>
              </w:rPr>
              <w:t>, kantsler</w:t>
            </w:r>
          </w:p>
        </w:tc>
        <w:tc>
          <w:tcPr>
            <w:tcW w:w="2363" w:type="dxa"/>
          </w:tcPr>
          <w:p w14:paraId="1B898597" w14:textId="1F742870" w:rsidR="0087179D" w:rsidRPr="00271F67" w:rsidRDefault="0087179D" w:rsidP="00B51FE5">
            <w:pPr>
              <w:rPr>
                <w:noProof/>
                <w:sz w:val="20"/>
                <w:lang w:val="et-EE"/>
              </w:rPr>
            </w:pPr>
            <w:r>
              <w:fldChar w:fldCharType="begin"/>
            </w:r>
            <w:r>
              <w:instrText>HYPERLINK "mailto:"</w:instrText>
            </w:r>
            <w:r>
              <w:fldChar w:fldCharType="separate"/>
            </w:r>
            <w:r>
              <w:fldChar w:fldCharType="end"/>
            </w:r>
            <w:r w:rsidR="00271F67">
              <w:fldChar w:fldCharType="begin"/>
            </w:r>
            <w:r w:rsidR="00271F67">
              <w:instrText>HYPERLINK "mailto:tarmo.miilits@siseministeerium.ee"</w:instrText>
            </w:r>
            <w:r w:rsidR="00271F67">
              <w:fldChar w:fldCharType="separate"/>
            </w:r>
            <w:r w:rsidR="00271F67" w:rsidRPr="00271F67">
              <w:rPr>
                <w:rStyle w:val="Hyperlink"/>
                <w:noProof/>
                <w:sz w:val="20"/>
                <w:lang w:val="et-EE"/>
              </w:rPr>
              <w:t>info@siseministeerium.ee</w:t>
            </w:r>
            <w:r w:rsidR="00271F67">
              <w:fldChar w:fldCharType="end"/>
            </w:r>
          </w:p>
        </w:tc>
      </w:tr>
      <w:tr w:rsidR="0087179D" w:rsidRPr="008F6F06" w14:paraId="77F012FD" w14:textId="77777777" w:rsidTr="00B51FE5">
        <w:tc>
          <w:tcPr>
            <w:tcW w:w="2182" w:type="dxa"/>
          </w:tcPr>
          <w:p w14:paraId="192C618D" w14:textId="77777777" w:rsidR="0087179D" w:rsidRPr="00271F67" w:rsidRDefault="0087179D" w:rsidP="00B51FE5">
            <w:pPr>
              <w:pStyle w:val="Text1"/>
              <w:ind w:left="0"/>
              <w:jc w:val="left"/>
              <w:rPr>
                <w:rFonts w:cs="Times New Roman"/>
                <w:noProof/>
                <w:sz w:val="20"/>
                <w:szCs w:val="20"/>
                <w:lang w:val="et-EE"/>
              </w:rPr>
            </w:pPr>
            <w:r w:rsidRPr="00271F67">
              <w:rPr>
                <w:rFonts w:cs="Times New Roman"/>
                <w:noProof/>
                <w:sz w:val="20"/>
                <w:szCs w:val="20"/>
                <w:lang w:val="et-EE"/>
              </w:rPr>
              <w:t>Auditeerimisasutus</w:t>
            </w:r>
          </w:p>
        </w:tc>
        <w:tc>
          <w:tcPr>
            <w:tcW w:w="2192" w:type="dxa"/>
          </w:tcPr>
          <w:p w14:paraId="56A7143F" w14:textId="77777777" w:rsidR="0087179D" w:rsidRPr="00271F67" w:rsidRDefault="0087179D" w:rsidP="00B51FE5">
            <w:pPr>
              <w:rPr>
                <w:noProof/>
                <w:sz w:val="20"/>
                <w:lang w:val="et-EE"/>
              </w:rPr>
            </w:pPr>
            <w:r w:rsidRPr="00271F67">
              <w:rPr>
                <w:noProof/>
                <w:sz w:val="20"/>
                <w:lang w:val="et-EE"/>
              </w:rPr>
              <w:t>Siseministeerium</w:t>
            </w:r>
          </w:p>
        </w:tc>
        <w:tc>
          <w:tcPr>
            <w:tcW w:w="2551" w:type="dxa"/>
          </w:tcPr>
          <w:p w14:paraId="62C08D4D" w14:textId="306AC902" w:rsidR="0087179D" w:rsidRPr="00271F67" w:rsidRDefault="0087179D" w:rsidP="00B51FE5">
            <w:pPr>
              <w:rPr>
                <w:noProof/>
                <w:sz w:val="20"/>
                <w:lang w:val="et-EE"/>
              </w:rPr>
            </w:pPr>
            <w:r w:rsidRPr="00271F67">
              <w:rPr>
                <w:noProof/>
                <w:sz w:val="20"/>
                <w:lang w:val="et-EE"/>
              </w:rPr>
              <w:t>Tarmo Olgo</w:t>
            </w:r>
            <w:r w:rsidR="00C56560">
              <w:rPr>
                <w:noProof/>
                <w:sz w:val="20"/>
                <w:lang w:val="et-EE"/>
              </w:rPr>
              <w:t>, siseauditi osakonna juhataja</w:t>
            </w:r>
          </w:p>
        </w:tc>
        <w:tc>
          <w:tcPr>
            <w:tcW w:w="2363" w:type="dxa"/>
          </w:tcPr>
          <w:p w14:paraId="0FF9A9B4" w14:textId="3A910D8F" w:rsidR="0087179D" w:rsidRPr="00271F67" w:rsidRDefault="0087179D" w:rsidP="00B51FE5">
            <w:pPr>
              <w:rPr>
                <w:noProof/>
                <w:sz w:val="20"/>
                <w:lang w:val="et-EE"/>
              </w:rPr>
            </w:pPr>
            <w:r>
              <w:fldChar w:fldCharType="begin"/>
            </w:r>
            <w:r>
              <w:instrText>HYPERLINK "mailto:tarmo.olgo@siseministeerium.ee"</w:instrText>
            </w:r>
            <w:r>
              <w:fldChar w:fldCharType="separate"/>
            </w:r>
            <w:r w:rsidRPr="00271F67">
              <w:rPr>
                <w:rStyle w:val="Hyperlink"/>
                <w:noProof/>
                <w:sz w:val="20"/>
                <w:lang w:val="et-EE"/>
              </w:rPr>
              <w:t>tarmo.olgo@siseministeerium.ee</w:t>
            </w:r>
            <w:r>
              <w:fldChar w:fldCharType="end"/>
            </w:r>
          </w:p>
        </w:tc>
      </w:tr>
      <w:tr w:rsidR="0087179D" w:rsidRPr="008F6F06" w14:paraId="77E9C353" w14:textId="77777777" w:rsidTr="00B51FE5">
        <w:tc>
          <w:tcPr>
            <w:tcW w:w="2182" w:type="dxa"/>
          </w:tcPr>
          <w:p w14:paraId="50156161" w14:textId="77777777" w:rsidR="0087179D" w:rsidRPr="00271F67" w:rsidRDefault="0087179D" w:rsidP="00B51FE5">
            <w:pPr>
              <w:pStyle w:val="Text1"/>
              <w:ind w:left="0"/>
              <w:jc w:val="left"/>
              <w:rPr>
                <w:rFonts w:cs="Times New Roman"/>
                <w:noProof/>
                <w:sz w:val="20"/>
                <w:szCs w:val="20"/>
                <w:lang w:val="et-EE"/>
              </w:rPr>
            </w:pPr>
            <w:r w:rsidRPr="00271F67">
              <w:rPr>
                <w:rFonts w:cs="Times New Roman"/>
                <w:noProof/>
                <w:sz w:val="20"/>
                <w:szCs w:val="20"/>
                <w:lang w:val="et-EE"/>
              </w:rPr>
              <w:t>Asutus, kellele laekuvad komisjoni maksed</w:t>
            </w:r>
          </w:p>
        </w:tc>
        <w:tc>
          <w:tcPr>
            <w:tcW w:w="2192" w:type="dxa"/>
          </w:tcPr>
          <w:p w14:paraId="5F45AE9D" w14:textId="77777777" w:rsidR="0087179D" w:rsidRPr="00271F67" w:rsidRDefault="0087179D" w:rsidP="00B51FE5">
            <w:pPr>
              <w:rPr>
                <w:noProof/>
                <w:sz w:val="20"/>
                <w:lang w:val="et-EE"/>
              </w:rPr>
            </w:pPr>
            <w:r w:rsidRPr="00271F67">
              <w:rPr>
                <w:noProof/>
                <w:sz w:val="20"/>
                <w:lang w:val="et-EE"/>
              </w:rPr>
              <w:t>Rahandusministeerium</w:t>
            </w:r>
          </w:p>
        </w:tc>
        <w:tc>
          <w:tcPr>
            <w:tcW w:w="2551" w:type="dxa"/>
          </w:tcPr>
          <w:p w14:paraId="0F4897DA" w14:textId="4B1C3B4D" w:rsidR="0087179D" w:rsidRPr="00271F67" w:rsidRDefault="00C56560" w:rsidP="00B51FE5">
            <w:pPr>
              <w:rPr>
                <w:noProof/>
                <w:sz w:val="20"/>
                <w:lang w:val="et-EE"/>
              </w:rPr>
            </w:pPr>
            <w:r>
              <w:rPr>
                <w:noProof/>
                <w:sz w:val="20"/>
                <w:lang w:val="et-EE"/>
              </w:rPr>
              <w:t>Marge Kaljas</w:t>
            </w:r>
          </w:p>
        </w:tc>
        <w:tc>
          <w:tcPr>
            <w:tcW w:w="2363" w:type="dxa"/>
          </w:tcPr>
          <w:p w14:paraId="6EF63F5D" w14:textId="6713CBC8" w:rsidR="0087179D" w:rsidRPr="00271F67" w:rsidRDefault="00C56560" w:rsidP="00B51FE5">
            <w:pPr>
              <w:rPr>
                <w:noProof/>
                <w:sz w:val="20"/>
                <w:lang w:val="et-EE"/>
              </w:rPr>
            </w:pPr>
            <w:r>
              <w:fldChar w:fldCharType="begin"/>
            </w:r>
            <w:r>
              <w:instrText>HYPERLINK "mailto:marge.kaljas@fin.ee"</w:instrText>
            </w:r>
            <w:r>
              <w:fldChar w:fldCharType="separate"/>
            </w:r>
            <w:r w:rsidRPr="00EC4C45">
              <w:rPr>
                <w:rStyle w:val="Hyperlink"/>
                <w:noProof/>
                <w:sz w:val="20"/>
                <w:lang w:val="et-EE"/>
              </w:rPr>
              <w:t>marge.kaljas@fin.ee</w:t>
            </w:r>
            <w:r>
              <w:fldChar w:fldCharType="end"/>
            </w:r>
            <w:r>
              <w:rPr>
                <w:noProof/>
                <w:sz w:val="20"/>
                <w:lang w:val="et-EE"/>
              </w:rPr>
              <w:t xml:space="preserve"> </w:t>
            </w:r>
          </w:p>
        </w:tc>
      </w:tr>
    </w:tbl>
    <w:p w14:paraId="68D3DA48" w14:textId="77777777" w:rsidR="0087179D" w:rsidRPr="008F6F06" w:rsidRDefault="0087179D" w:rsidP="0087179D">
      <w:pPr>
        <w:spacing w:before="0" w:after="0"/>
        <w:rPr>
          <w:rFonts w:eastAsia="Times New Roman"/>
          <w:b/>
          <w:iCs/>
          <w:noProof/>
          <w:szCs w:val="24"/>
          <w:lang w:val="et-EE"/>
        </w:rPr>
      </w:pPr>
    </w:p>
    <w:p w14:paraId="4065C020" w14:textId="69C20881" w:rsidR="004144EB" w:rsidRPr="008F6F06" w:rsidRDefault="000E6EF4" w:rsidP="0087179D">
      <w:pPr>
        <w:numPr>
          <w:ilvl w:val="0"/>
          <w:numId w:val="32"/>
        </w:numPr>
        <w:spacing w:before="0" w:after="0"/>
        <w:rPr>
          <w:rFonts w:eastAsia="Times New Roman"/>
          <w:b/>
          <w:iCs/>
          <w:noProof/>
          <w:szCs w:val="24"/>
          <w:lang w:val="et-EE"/>
        </w:rPr>
      </w:pPr>
      <w:r w:rsidRPr="008F6F06">
        <w:rPr>
          <w:rFonts w:eastAsia="Times New Roman"/>
          <w:b/>
          <w:iCs/>
          <w:noProof/>
          <w:szCs w:val="24"/>
          <w:lang w:val="et-EE"/>
        </w:rPr>
        <w:t>Partn</w:t>
      </w:r>
      <w:r w:rsidR="00EE2304" w:rsidRPr="008F6F06">
        <w:rPr>
          <w:rFonts w:eastAsia="Times New Roman"/>
          <w:b/>
          <w:iCs/>
          <w:noProof/>
          <w:szCs w:val="24"/>
          <w:lang w:val="et-EE"/>
        </w:rPr>
        <w:t>erlus</w:t>
      </w:r>
    </w:p>
    <w:p w14:paraId="030B0EE9" w14:textId="77777777" w:rsidR="0087179D" w:rsidRPr="008F6F06" w:rsidRDefault="0087179D" w:rsidP="0087179D">
      <w:pPr>
        <w:spacing w:before="0" w:after="0"/>
        <w:rPr>
          <w:rFonts w:eastAsia="Times New Roman"/>
          <w:i/>
          <w:noProof/>
          <w:sz w:val="20"/>
          <w:lang w:val="et-EE"/>
        </w:rPr>
      </w:pPr>
    </w:p>
    <w:p w14:paraId="1A88617F" w14:textId="42D86798" w:rsidR="004144EB" w:rsidRPr="008F6F06" w:rsidRDefault="00EE2304" w:rsidP="0087179D">
      <w:pPr>
        <w:spacing w:before="0" w:after="0"/>
        <w:rPr>
          <w:rFonts w:eastAsia="Times New Roman"/>
          <w:i/>
          <w:noProof/>
          <w:sz w:val="20"/>
          <w:lang w:val="et-EE"/>
        </w:rPr>
      </w:pPr>
      <w:r w:rsidRPr="008F6F06">
        <w:rPr>
          <w:rFonts w:eastAsia="Times New Roman"/>
          <w:i/>
          <w:noProof/>
          <w:sz w:val="20"/>
          <w:lang w:val="et-EE"/>
        </w:rPr>
        <w:t>Viide: ühissätete määruse artikli 22 lõike 3 punkt h</w:t>
      </w:r>
    </w:p>
    <w:p w14:paraId="29E49FEF" w14:textId="77777777" w:rsidR="0087179D" w:rsidRPr="008F6F06" w:rsidRDefault="0087179D" w:rsidP="0087179D">
      <w:pPr>
        <w:spacing w:before="0" w:after="0"/>
        <w:rPr>
          <w:rFonts w:eastAsia="Times New Roman"/>
          <w:i/>
          <w:noProof/>
          <w:sz w:val="20"/>
          <w:lang w:val="et-EE"/>
        </w:rPr>
      </w:pPr>
    </w:p>
    <w:tbl>
      <w:tblPr>
        <w:tblStyle w:val="TableGrid"/>
        <w:tblW w:w="0" w:type="auto"/>
        <w:tblLook w:val="04A0" w:firstRow="1" w:lastRow="0" w:firstColumn="1" w:lastColumn="0" w:noHBand="0" w:noVBand="1"/>
      </w:tblPr>
      <w:tblGrid>
        <w:gridCol w:w="9288"/>
      </w:tblGrid>
      <w:tr w:rsidR="004144EB" w:rsidRPr="000C343D" w14:paraId="100A261B" w14:textId="77777777">
        <w:tc>
          <w:tcPr>
            <w:tcW w:w="9288" w:type="dxa"/>
          </w:tcPr>
          <w:p w14:paraId="5F52781D" w14:textId="04BFCCD4" w:rsidR="004132BB" w:rsidRPr="008F6F06" w:rsidRDefault="000111E9" w:rsidP="004132BB">
            <w:pPr>
              <w:spacing w:before="0" w:after="0"/>
              <w:rPr>
                <w:rFonts w:eastAsia="Times New Roman"/>
                <w:iCs/>
                <w:noProof/>
                <w:lang w:val="et-EE"/>
              </w:rPr>
            </w:pPr>
            <w:r w:rsidRPr="008F6F06">
              <w:rPr>
                <w:rFonts w:eastAsia="Times New Roman"/>
                <w:iCs/>
                <w:noProof/>
                <w:lang w:val="et-EE"/>
              </w:rPr>
              <w:t>AMIFi</w:t>
            </w:r>
            <w:r w:rsidR="004132BB" w:rsidRPr="008F6F06">
              <w:rPr>
                <w:rFonts w:eastAsia="Times New Roman"/>
                <w:iCs/>
                <w:noProof/>
                <w:lang w:val="et-EE"/>
              </w:rPr>
              <w:t xml:space="preserve"> </w:t>
            </w:r>
            <w:r w:rsidRPr="008F6F06">
              <w:rPr>
                <w:rFonts w:eastAsia="Times New Roman"/>
                <w:iCs/>
                <w:noProof/>
                <w:lang w:val="et-EE"/>
              </w:rPr>
              <w:t>rakenduskava</w:t>
            </w:r>
            <w:r w:rsidR="004132BB" w:rsidRPr="008F6F06">
              <w:rPr>
                <w:rFonts w:eastAsia="Times New Roman"/>
                <w:iCs/>
                <w:noProof/>
                <w:lang w:val="et-EE"/>
              </w:rPr>
              <w:t xml:space="preserve"> </w:t>
            </w:r>
            <w:r w:rsidR="00D34746">
              <w:rPr>
                <w:rFonts w:eastAsia="Times New Roman"/>
                <w:iCs/>
                <w:noProof/>
                <w:lang w:val="et-EE"/>
              </w:rPr>
              <w:t>koostamine</w:t>
            </w:r>
            <w:r w:rsidR="00D34746" w:rsidRPr="008F6F06">
              <w:rPr>
                <w:rFonts w:eastAsia="Times New Roman"/>
                <w:iCs/>
                <w:noProof/>
                <w:lang w:val="et-EE"/>
              </w:rPr>
              <w:t xml:space="preserve"> </w:t>
            </w:r>
            <w:r w:rsidR="004132BB" w:rsidRPr="008F6F06">
              <w:rPr>
                <w:rFonts w:eastAsia="Times New Roman"/>
                <w:iCs/>
                <w:noProof/>
                <w:lang w:val="et-EE"/>
              </w:rPr>
              <w:t>põhineb avatuse</w:t>
            </w:r>
            <w:r w:rsidR="0087179D" w:rsidRPr="008F6F06">
              <w:rPr>
                <w:rFonts w:eastAsia="Times New Roman"/>
                <w:iCs/>
                <w:noProof/>
                <w:lang w:val="et-EE"/>
              </w:rPr>
              <w:t>l</w:t>
            </w:r>
            <w:r w:rsidR="004132BB" w:rsidRPr="008F6F06">
              <w:rPr>
                <w:rFonts w:eastAsia="Times New Roman"/>
                <w:iCs/>
                <w:noProof/>
                <w:lang w:val="et-EE"/>
              </w:rPr>
              <w:t xml:space="preserve">. Eesti </w:t>
            </w:r>
            <w:r w:rsidR="0087179D" w:rsidRPr="008F6F06">
              <w:rPr>
                <w:rFonts w:eastAsia="Times New Roman"/>
                <w:iCs/>
                <w:noProof/>
                <w:lang w:val="et-EE"/>
              </w:rPr>
              <w:t xml:space="preserve">varjupaiga-, integratsiooni- ja tagasisaatmispoliitika </w:t>
            </w:r>
            <w:r w:rsidR="004132BB" w:rsidRPr="008F6F06">
              <w:rPr>
                <w:rFonts w:eastAsia="Times New Roman"/>
                <w:iCs/>
                <w:noProof/>
                <w:lang w:val="et-EE"/>
              </w:rPr>
              <w:t xml:space="preserve">praeguste ja tulevaste </w:t>
            </w:r>
            <w:r w:rsidR="00D34746">
              <w:rPr>
                <w:rFonts w:eastAsia="Times New Roman"/>
                <w:iCs/>
                <w:noProof/>
                <w:lang w:val="et-EE"/>
              </w:rPr>
              <w:t>katsumuste</w:t>
            </w:r>
            <w:r w:rsidR="00D34746" w:rsidRPr="008F6F06">
              <w:rPr>
                <w:rFonts w:eastAsia="Times New Roman"/>
                <w:iCs/>
                <w:noProof/>
                <w:lang w:val="et-EE"/>
              </w:rPr>
              <w:t xml:space="preserve"> </w:t>
            </w:r>
            <w:r w:rsidR="00D34746">
              <w:rPr>
                <w:rFonts w:eastAsia="Times New Roman"/>
                <w:iCs/>
                <w:noProof/>
                <w:lang w:val="et-EE"/>
              </w:rPr>
              <w:t>väljaselgitamisse</w:t>
            </w:r>
            <w:r w:rsidR="0087179D" w:rsidRPr="008F6F06">
              <w:rPr>
                <w:rFonts w:eastAsia="Times New Roman"/>
                <w:iCs/>
                <w:noProof/>
                <w:lang w:val="et-EE"/>
              </w:rPr>
              <w:t xml:space="preserve"> ja</w:t>
            </w:r>
            <w:r w:rsidR="004132BB" w:rsidRPr="008F6F06">
              <w:rPr>
                <w:rFonts w:eastAsia="Times New Roman"/>
                <w:iCs/>
                <w:noProof/>
                <w:lang w:val="et-EE"/>
              </w:rPr>
              <w:t xml:space="preserve"> lahend</w:t>
            </w:r>
            <w:r w:rsidR="005B27C7">
              <w:rPr>
                <w:rFonts w:eastAsia="Times New Roman"/>
                <w:iCs/>
                <w:noProof/>
                <w:lang w:val="et-EE"/>
              </w:rPr>
              <w:t>uste</w:t>
            </w:r>
            <w:r w:rsidR="0087179D" w:rsidRPr="008F6F06">
              <w:rPr>
                <w:rFonts w:eastAsia="Times New Roman"/>
                <w:iCs/>
                <w:noProof/>
                <w:lang w:val="et-EE"/>
              </w:rPr>
              <w:t xml:space="preserve"> pakkumis</w:t>
            </w:r>
            <w:r w:rsidR="005B27C7">
              <w:rPr>
                <w:rFonts w:eastAsia="Times New Roman"/>
                <w:iCs/>
                <w:noProof/>
                <w:lang w:val="et-EE"/>
              </w:rPr>
              <w:t>se</w:t>
            </w:r>
            <w:r w:rsidR="0087179D" w:rsidRPr="008F6F06">
              <w:rPr>
                <w:rFonts w:eastAsia="Times New Roman"/>
                <w:iCs/>
                <w:noProof/>
                <w:lang w:val="et-EE"/>
              </w:rPr>
              <w:t xml:space="preserve"> kaasati kõik</w:t>
            </w:r>
            <w:r w:rsidR="004132BB" w:rsidRPr="008F6F06">
              <w:rPr>
                <w:rFonts w:eastAsia="Times New Roman"/>
                <w:iCs/>
                <w:noProof/>
                <w:lang w:val="et-EE"/>
              </w:rPr>
              <w:t xml:space="preserve"> </w:t>
            </w:r>
            <w:r w:rsidR="0087179D" w:rsidRPr="008F6F06">
              <w:rPr>
                <w:rFonts w:eastAsia="Times New Roman"/>
                <w:iCs/>
                <w:noProof/>
                <w:lang w:val="et-EE"/>
              </w:rPr>
              <w:t>asjaomased sidusrühm</w:t>
            </w:r>
            <w:r w:rsidR="000B19AB">
              <w:rPr>
                <w:rFonts w:eastAsia="Times New Roman"/>
                <w:iCs/>
                <w:noProof/>
                <w:lang w:val="et-EE"/>
              </w:rPr>
              <w:t>ad</w:t>
            </w:r>
            <w:r w:rsidR="004132BB" w:rsidRPr="008F6F06">
              <w:rPr>
                <w:rFonts w:eastAsia="Times New Roman"/>
                <w:iCs/>
                <w:noProof/>
                <w:lang w:val="et-EE"/>
              </w:rPr>
              <w:t>.</w:t>
            </w:r>
          </w:p>
          <w:p w14:paraId="6AB2EBF8" w14:textId="77777777" w:rsidR="004132BB" w:rsidRPr="008F6F06" w:rsidRDefault="004132BB" w:rsidP="004132BB">
            <w:pPr>
              <w:spacing w:before="0" w:after="0"/>
              <w:rPr>
                <w:rFonts w:eastAsia="Times New Roman"/>
                <w:iCs/>
                <w:noProof/>
                <w:lang w:val="et-EE"/>
              </w:rPr>
            </w:pPr>
          </w:p>
          <w:p w14:paraId="17100898" w14:textId="1C4D5752" w:rsidR="00A532D5" w:rsidRPr="008F6F06" w:rsidRDefault="00A532D5" w:rsidP="00A532D5">
            <w:pPr>
              <w:spacing w:before="0" w:after="0"/>
              <w:rPr>
                <w:rFonts w:eastAsia="Times New Roman"/>
                <w:iCs/>
                <w:noProof/>
                <w:lang w:val="et-EE"/>
              </w:rPr>
            </w:pPr>
            <w:r w:rsidRPr="008F6F06">
              <w:rPr>
                <w:rFonts w:eastAsia="Times New Roman"/>
                <w:iCs/>
                <w:noProof/>
                <w:lang w:val="et-EE"/>
              </w:rPr>
              <w:t>ELi vahendite kavandamiseks ei ole eraldi protsessi</w:t>
            </w:r>
            <w:r w:rsidR="0087179D" w:rsidRPr="008F6F06">
              <w:rPr>
                <w:rFonts w:eastAsia="Times New Roman"/>
                <w:iCs/>
                <w:noProof/>
                <w:lang w:val="et-EE"/>
              </w:rPr>
              <w:t xml:space="preserve"> </w:t>
            </w:r>
            <w:r w:rsidR="000B19AB">
              <w:rPr>
                <w:rFonts w:eastAsia="Times New Roman"/>
                <w:iCs/>
                <w:noProof/>
                <w:lang w:val="et-EE"/>
              </w:rPr>
              <w:t>ja</w:t>
            </w:r>
            <w:r w:rsidR="000B19AB" w:rsidRPr="008F6F06">
              <w:rPr>
                <w:rFonts w:eastAsia="Times New Roman"/>
                <w:iCs/>
                <w:noProof/>
                <w:lang w:val="et-EE"/>
              </w:rPr>
              <w:t xml:space="preserve"> </w:t>
            </w:r>
            <w:r w:rsidR="0087179D" w:rsidRPr="008F6F06">
              <w:rPr>
                <w:rFonts w:eastAsia="Times New Roman"/>
                <w:iCs/>
                <w:noProof/>
                <w:lang w:val="et-EE"/>
              </w:rPr>
              <w:t>p</w:t>
            </w:r>
            <w:r w:rsidRPr="008F6F06">
              <w:rPr>
                <w:rFonts w:eastAsia="Times New Roman"/>
                <w:iCs/>
                <w:noProof/>
                <w:lang w:val="et-EE"/>
              </w:rPr>
              <w:t>laneerimine on allikaneutraalne. Riiklike vajaduste ja nende rahastamise strateegiline planeerimine toimub keskselt (sh partnerite ja sidusrühmade kaasamine).</w:t>
            </w:r>
          </w:p>
          <w:p w14:paraId="213F1D84" w14:textId="77777777" w:rsidR="004132BB" w:rsidRPr="008F6F06" w:rsidRDefault="004132BB" w:rsidP="004132BB">
            <w:pPr>
              <w:spacing w:before="0" w:after="0"/>
              <w:rPr>
                <w:rFonts w:eastAsia="Times New Roman"/>
                <w:iCs/>
                <w:noProof/>
                <w:lang w:val="et-EE"/>
              </w:rPr>
            </w:pPr>
          </w:p>
          <w:p w14:paraId="5A132D79" w14:textId="089E7A13" w:rsidR="00A532D5" w:rsidRPr="008F6F06" w:rsidRDefault="00A532D5" w:rsidP="00A532D5">
            <w:pPr>
              <w:spacing w:before="0" w:after="0"/>
              <w:rPr>
                <w:rFonts w:eastAsia="Times New Roman"/>
                <w:iCs/>
                <w:noProof/>
                <w:lang w:val="et-EE"/>
              </w:rPr>
            </w:pPr>
            <w:r w:rsidRPr="008F6F06">
              <w:rPr>
                <w:rFonts w:eastAsia="Times New Roman"/>
                <w:iCs/>
                <w:noProof/>
                <w:lang w:val="et-EE"/>
              </w:rPr>
              <w:t xml:space="preserve">ELi </w:t>
            </w:r>
            <w:r w:rsidR="00AA3BB0">
              <w:rPr>
                <w:rFonts w:eastAsia="Times New Roman"/>
                <w:iCs/>
                <w:noProof/>
                <w:lang w:val="et-EE"/>
              </w:rPr>
              <w:t>eelarve</w:t>
            </w:r>
            <w:r w:rsidRPr="008F6F06">
              <w:rPr>
                <w:rFonts w:eastAsia="Times New Roman"/>
                <w:iCs/>
                <w:noProof/>
                <w:lang w:val="et-EE"/>
              </w:rPr>
              <w:t xml:space="preserve">perioodi 2021–2027 </w:t>
            </w:r>
            <w:r w:rsidR="000B19AB" w:rsidRPr="008F6F06">
              <w:rPr>
                <w:rFonts w:eastAsia="Times New Roman"/>
                <w:iCs/>
                <w:noProof/>
                <w:lang w:val="et-EE"/>
              </w:rPr>
              <w:t xml:space="preserve">on </w:t>
            </w:r>
            <w:r w:rsidR="00D34746">
              <w:rPr>
                <w:rFonts w:eastAsia="Times New Roman"/>
                <w:iCs/>
                <w:noProof/>
                <w:lang w:val="et-EE"/>
              </w:rPr>
              <w:t>kavandatud</w:t>
            </w:r>
            <w:r w:rsidR="00D34746" w:rsidRPr="008F6F06">
              <w:rPr>
                <w:rFonts w:eastAsia="Times New Roman"/>
                <w:iCs/>
                <w:noProof/>
                <w:lang w:val="et-EE"/>
              </w:rPr>
              <w:t xml:space="preserve"> </w:t>
            </w:r>
            <w:r w:rsidRPr="008F6F06">
              <w:rPr>
                <w:rFonts w:eastAsia="Times New Roman"/>
                <w:iCs/>
                <w:noProof/>
                <w:lang w:val="et-EE"/>
              </w:rPr>
              <w:t>käsikäes pikaajalise riikliku katusstrateegia „</w:t>
            </w:r>
            <w:r>
              <w:fldChar w:fldCharType="begin"/>
            </w:r>
            <w:r w:rsidRPr="00155786">
              <w:rPr>
                <w:lang w:val="et-EE"/>
                <w:rPrChange w:id="1289" w:author="Merje Joll" w:date="2025-07-23T11:20:00Z" w16du:dateUtc="2025-07-23T08:20:00Z">
                  <w:rPr/>
                </w:rPrChange>
              </w:rPr>
              <w:instrText>HYPERLINK "https://valitsus.ee/strateegia-eesti-2035-arengukavad-ja-planeering/strateegia"</w:instrText>
            </w:r>
            <w:r>
              <w:fldChar w:fldCharType="separate"/>
            </w:r>
            <w:r w:rsidRPr="00297D18">
              <w:rPr>
                <w:rStyle w:val="Hyperlink"/>
                <w:rFonts w:eastAsia="Times New Roman"/>
                <w:iCs/>
                <w:noProof/>
                <w:lang w:val="et-EE"/>
              </w:rPr>
              <w:t>Eesti 2035</w:t>
            </w:r>
            <w:r>
              <w:fldChar w:fldCharType="end"/>
            </w:r>
            <w:r w:rsidRPr="008F6F06">
              <w:rPr>
                <w:rFonts w:eastAsia="Times New Roman"/>
                <w:iCs/>
                <w:noProof/>
                <w:lang w:val="et-EE"/>
              </w:rPr>
              <w:t>“</w:t>
            </w:r>
            <w:r w:rsidR="00C37E8B">
              <w:rPr>
                <w:rFonts w:eastAsia="Times New Roman"/>
                <w:iCs/>
                <w:noProof/>
                <w:lang w:val="et-EE"/>
              </w:rPr>
              <w:t>,</w:t>
            </w:r>
            <w:r w:rsidR="009F1FEC">
              <w:rPr>
                <w:rFonts w:eastAsia="Times New Roman"/>
                <w:iCs/>
                <w:noProof/>
                <w:lang w:val="et-EE"/>
              </w:rPr>
              <w:t xml:space="preserve"> </w:t>
            </w:r>
            <w:r w:rsidR="009F1FEC">
              <w:fldChar w:fldCharType="begin"/>
            </w:r>
            <w:r w:rsidR="009F1FEC" w:rsidRPr="00155786">
              <w:rPr>
                <w:lang w:val="et-EE"/>
                <w:rPrChange w:id="1290" w:author="Merje Joll" w:date="2025-07-23T11:20:00Z" w16du:dateUtc="2025-07-23T08:20:00Z">
                  <w:rPr/>
                </w:rPrChange>
              </w:rPr>
              <w:instrText>HYPERLINK "https://siseministeerium.ee/stak2030"</w:instrText>
            </w:r>
            <w:r w:rsidR="009F1FEC">
              <w:fldChar w:fldCharType="separate"/>
            </w:r>
            <w:r w:rsidR="009F1FEC" w:rsidRPr="00297D18">
              <w:rPr>
                <w:rStyle w:val="Hyperlink"/>
                <w:rFonts w:eastAsia="Times New Roman"/>
                <w:iCs/>
                <w:noProof/>
                <w:lang w:val="et-EE"/>
              </w:rPr>
              <w:t>STAK</w:t>
            </w:r>
            <w:r w:rsidR="00AA3BB0" w:rsidRPr="00297D18">
              <w:rPr>
                <w:rStyle w:val="Hyperlink"/>
                <w:rFonts w:eastAsia="Times New Roman"/>
                <w:iCs/>
                <w:noProof/>
                <w:lang w:val="et-EE"/>
              </w:rPr>
              <w:t>i</w:t>
            </w:r>
            <w:r w:rsidR="009F1FEC">
              <w:fldChar w:fldCharType="end"/>
            </w:r>
            <w:r w:rsidR="00C37E8B">
              <w:rPr>
                <w:rFonts w:eastAsia="Times New Roman"/>
                <w:iCs/>
                <w:noProof/>
                <w:lang w:val="et-EE"/>
              </w:rPr>
              <w:t xml:space="preserve"> j</w:t>
            </w:r>
            <w:r w:rsidR="00C37E8B" w:rsidRPr="00EA7E56">
              <w:rPr>
                <w:bCs/>
                <w:lang w:val="et-EE" w:eastAsia="en-US"/>
              </w:rPr>
              <w:t xml:space="preserve">a </w:t>
            </w:r>
            <w:r w:rsidR="00297D18">
              <w:fldChar w:fldCharType="begin"/>
            </w:r>
            <w:r w:rsidR="00297D18" w:rsidRPr="00155786">
              <w:rPr>
                <w:lang w:val="et-EE"/>
                <w:rPrChange w:id="1291" w:author="Merje Joll" w:date="2025-07-23T11:20:00Z" w16du:dateUtc="2025-07-23T08:20:00Z">
                  <w:rPr/>
                </w:rPrChange>
              </w:rPr>
              <w:instrText>HYPERLINK "https://www.kul.ee/siduseesti2030"</w:instrText>
            </w:r>
            <w:r w:rsidR="00297D18">
              <w:fldChar w:fldCharType="separate"/>
            </w:r>
            <w:r w:rsidR="00297D18" w:rsidRPr="00EA7E56">
              <w:rPr>
                <w:rStyle w:val="Hyperlink"/>
                <w:bCs/>
                <w:lang w:val="et-EE" w:eastAsia="en-US"/>
              </w:rPr>
              <w:t>sidusa Eesti arengukava</w:t>
            </w:r>
            <w:r w:rsidR="00297D18">
              <w:fldChar w:fldCharType="end"/>
            </w:r>
            <w:r w:rsidR="00C37E8B" w:rsidRPr="00EA7E56">
              <w:rPr>
                <w:bCs/>
                <w:lang w:val="et-EE" w:eastAsia="en-US"/>
              </w:rPr>
              <w:t xml:space="preserve"> koostamisega.</w:t>
            </w:r>
            <w:r w:rsidRPr="008F6F06">
              <w:rPr>
                <w:rFonts w:eastAsia="Times New Roman"/>
                <w:iCs/>
                <w:noProof/>
                <w:lang w:val="et-EE"/>
              </w:rPr>
              <w:t xml:space="preserve"> </w:t>
            </w:r>
          </w:p>
          <w:p w14:paraId="220554E3" w14:textId="77777777" w:rsidR="004132BB" w:rsidRPr="008F6F06" w:rsidRDefault="004132BB" w:rsidP="004132BB">
            <w:pPr>
              <w:spacing w:before="0" w:after="0"/>
              <w:rPr>
                <w:rFonts w:eastAsia="Times New Roman"/>
                <w:iCs/>
                <w:noProof/>
                <w:lang w:val="et-EE"/>
              </w:rPr>
            </w:pPr>
          </w:p>
          <w:p w14:paraId="136157AA" w14:textId="2CE49CA5" w:rsidR="0087179D" w:rsidRPr="008F6F06" w:rsidRDefault="00BD738B" w:rsidP="004132BB">
            <w:pPr>
              <w:spacing w:before="0" w:after="0"/>
              <w:rPr>
                <w:rFonts w:eastAsia="Times New Roman"/>
                <w:iCs/>
                <w:noProof/>
                <w:lang w:val="et-EE"/>
              </w:rPr>
            </w:pPr>
            <w:bookmarkStart w:id="1292" w:name="_Hlk93412468"/>
            <w:r>
              <w:rPr>
                <w:rFonts w:eastAsia="Times New Roman"/>
                <w:iCs/>
                <w:noProof/>
                <w:lang w:val="et-EE"/>
              </w:rPr>
              <w:t>STAKi koostami</w:t>
            </w:r>
            <w:r w:rsidR="00AA3BB0">
              <w:rPr>
                <w:rFonts w:eastAsia="Times New Roman"/>
                <w:iCs/>
                <w:noProof/>
                <w:lang w:val="et-EE"/>
              </w:rPr>
              <w:t>n</w:t>
            </w:r>
            <w:r>
              <w:rPr>
                <w:rFonts w:eastAsia="Times New Roman"/>
                <w:iCs/>
                <w:noProof/>
                <w:lang w:val="et-EE"/>
              </w:rPr>
              <w:t xml:space="preserve">e </w:t>
            </w:r>
            <w:r w:rsidR="004132BB" w:rsidRPr="008F6F06">
              <w:rPr>
                <w:rFonts w:eastAsia="Times New Roman"/>
                <w:iCs/>
                <w:noProof/>
                <w:lang w:val="et-EE"/>
              </w:rPr>
              <w:t>algas 2018. aasta kevadel. 2018. aasta lõpus ja 2019. aasta alguses konsult</w:t>
            </w:r>
            <w:r w:rsidR="0004407F">
              <w:rPr>
                <w:rFonts w:eastAsia="Times New Roman"/>
                <w:iCs/>
                <w:noProof/>
                <w:lang w:val="et-EE"/>
              </w:rPr>
              <w:t>eeriti</w:t>
            </w:r>
            <w:r w:rsidR="004132BB" w:rsidRPr="008F6F06">
              <w:rPr>
                <w:rFonts w:eastAsia="Times New Roman"/>
                <w:iCs/>
                <w:noProof/>
                <w:lang w:val="et-EE"/>
              </w:rPr>
              <w:t xml:space="preserve"> teiste ministeeriumide ja katusorganisatsioonidega. Lisaks peeti arutelusid kõigis maakondades. Aruteludele kutsuti maakondlikud turvalisus</w:t>
            </w:r>
            <w:r w:rsidR="0004407F">
              <w:rPr>
                <w:rFonts w:eastAsia="Times New Roman"/>
                <w:iCs/>
                <w:noProof/>
                <w:lang w:val="et-EE"/>
              </w:rPr>
              <w:t xml:space="preserve">e </w:t>
            </w:r>
            <w:r w:rsidR="004132BB" w:rsidRPr="008F6F06">
              <w:rPr>
                <w:rFonts w:eastAsia="Times New Roman"/>
                <w:iCs/>
                <w:noProof/>
                <w:lang w:val="et-EE"/>
              </w:rPr>
              <w:t xml:space="preserve">nõukogud, muud maakondade turvalisusega seotud institutsioonid, huvirühmad ja kodanikuühiskonna organisatsioonide esindajad, linna- ja vallajuhid ning maakonna arenduskeskused. Aruteludest tehti kokkuvõte ja neid kasutati </w:t>
            </w:r>
            <w:r w:rsidR="009F1FEC">
              <w:rPr>
                <w:rFonts w:eastAsia="Times New Roman"/>
                <w:iCs/>
                <w:noProof/>
                <w:lang w:val="et-EE"/>
              </w:rPr>
              <w:t>STAKi</w:t>
            </w:r>
            <w:r w:rsidR="004132BB" w:rsidRPr="008F6F06">
              <w:rPr>
                <w:rFonts w:eastAsia="Times New Roman"/>
                <w:iCs/>
                <w:noProof/>
                <w:lang w:val="et-EE"/>
              </w:rPr>
              <w:t xml:space="preserve"> </w:t>
            </w:r>
            <w:r w:rsidR="000B19AB">
              <w:rPr>
                <w:rFonts w:eastAsia="Times New Roman"/>
                <w:iCs/>
                <w:noProof/>
                <w:lang w:val="et-EE"/>
              </w:rPr>
              <w:t>koostamise</w:t>
            </w:r>
            <w:r w:rsidR="00D34746">
              <w:rPr>
                <w:rFonts w:eastAsia="Times New Roman"/>
                <w:iCs/>
                <w:noProof/>
                <w:lang w:val="et-EE"/>
              </w:rPr>
              <w:t>l</w:t>
            </w:r>
            <w:r w:rsidR="004132BB" w:rsidRPr="008F6F06">
              <w:rPr>
                <w:rFonts w:eastAsia="Times New Roman"/>
                <w:iCs/>
                <w:noProof/>
                <w:lang w:val="et-EE"/>
              </w:rPr>
              <w:t>. Arengukava esitati avalikuks aruteluks spetsiaalse veebiplatvormi kaudu. Sama süsteemi kasutati</w:t>
            </w:r>
            <w:r w:rsidR="000B19AB">
              <w:rPr>
                <w:rFonts w:eastAsia="Times New Roman"/>
                <w:iCs/>
                <w:noProof/>
                <w:lang w:val="et-EE"/>
              </w:rPr>
              <w:t>, et saada</w:t>
            </w:r>
            <w:r w:rsidR="004132BB" w:rsidRPr="008F6F06">
              <w:rPr>
                <w:rFonts w:eastAsia="Times New Roman"/>
                <w:iCs/>
                <w:noProof/>
                <w:lang w:val="et-EE"/>
              </w:rPr>
              <w:t xml:space="preserve"> kõigi ministeeriumide ja Riigikantselei heakskii</w:t>
            </w:r>
            <w:r w:rsidR="000B19AB">
              <w:rPr>
                <w:rFonts w:eastAsia="Times New Roman"/>
                <w:iCs/>
                <w:noProof/>
                <w:lang w:val="et-EE"/>
              </w:rPr>
              <w:t>t</w:t>
            </w:r>
            <w:r w:rsidR="004132BB" w:rsidRPr="008F6F06">
              <w:rPr>
                <w:rFonts w:eastAsia="Times New Roman"/>
                <w:iCs/>
                <w:noProof/>
                <w:lang w:val="et-EE"/>
              </w:rPr>
              <w:t xml:space="preserve"> ning Eesti Linnade ja </w:t>
            </w:r>
            <w:r w:rsidR="00F61F39">
              <w:rPr>
                <w:rFonts w:eastAsia="Times New Roman"/>
                <w:iCs/>
                <w:noProof/>
                <w:lang w:val="et-EE"/>
              </w:rPr>
              <w:t>Valdade</w:t>
            </w:r>
            <w:r w:rsidR="004132BB" w:rsidRPr="008F6F06">
              <w:rPr>
                <w:rFonts w:eastAsia="Times New Roman"/>
                <w:iCs/>
                <w:noProof/>
                <w:lang w:val="et-EE"/>
              </w:rPr>
              <w:t xml:space="preserve"> Liidu arvamus.</w:t>
            </w:r>
          </w:p>
          <w:bookmarkEnd w:id="1292"/>
          <w:p w14:paraId="1F42035E" w14:textId="77777777" w:rsidR="0087179D" w:rsidRPr="008F6F06" w:rsidRDefault="0087179D" w:rsidP="004132BB">
            <w:pPr>
              <w:spacing w:before="0" w:after="0"/>
              <w:rPr>
                <w:rFonts w:eastAsia="Times New Roman"/>
                <w:iCs/>
                <w:noProof/>
                <w:lang w:val="et-EE"/>
              </w:rPr>
            </w:pPr>
          </w:p>
          <w:p w14:paraId="0C7DAA6B" w14:textId="0618A4C7" w:rsidR="004132BB" w:rsidRPr="008F6F06" w:rsidRDefault="004132BB" w:rsidP="004132BB">
            <w:pPr>
              <w:spacing w:before="0" w:after="0"/>
              <w:rPr>
                <w:rFonts w:eastAsia="Times New Roman"/>
                <w:iCs/>
                <w:noProof/>
                <w:lang w:val="et-EE"/>
              </w:rPr>
            </w:pPr>
            <w:r w:rsidRPr="008F6F06">
              <w:rPr>
                <w:rFonts w:eastAsia="Times New Roman"/>
                <w:iCs/>
                <w:noProof/>
                <w:lang w:val="et-EE"/>
              </w:rPr>
              <w:t>S</w:t>
            </w:r>
            <w:r w:rsidR="00D34746">
              <w:rPr>
                <w:rFonts w:eastAsia="Times New Roman"/>
                <w:iCs/>
                <w:noProof/>
                <w:lang w:val="et-EE"/>
              </w:rPr>
              <w:t>ee, kuidas s</w:t>
            </w:r>
            <w:r w:rsidRPr="008F6F06">
              <w:rPr>
                <w:rFonts w:eastAsia="Times New Roman"/>
                <w:iCs/>
                <w:noProof/>
                <w:lang w:val="et-EE"/>
              </w:rPr>
              <w:t xml:space="preserve">trateegiates seatud eesmärkide </w:t>
            </w:r>
            <w:r w:rsidRPr="00D34746">
              <w:rPr>
                <w:rFonts w:eastAsia="Times New Roman"/>
                <w:iCs/>
                <w:noProof/>
                <w:lang w:val="et-EE"/>
              </w:rPr>
              <w:t>saavutamis</w:t>
            </w:r>
            <w:r w:rsidR="00D34746">
              <w:rPr>
                <w:rFonts w:eastAsia="Times New Roman"/>
                <w:iCs/>
                <w:noProof/>
                <w:lang w:val="et-EE"/>
              </w:rPr>
              <w:t>t</w:t>
            </w:r>
            <w:r w:rsidRPr="008F6F06">
              <w:rPr>
                <w:rFonts w:eastAsia="Times New Roman"/>
                <w:iCs/>
                <w:noProof/>
                <w:lang w:val="et-EE"/>
              </w:rPr>
              <w:t xml:space="preserve"> rahasta</w:t>
            </w:r>
            <w:r w:rsidR="00D34746">
              <w:rPr>
                <w:rFonts w:eastAsia="Times New Roman"/>
                <w:iCs/>
                <w:noProof/>
                <w:lang w:val="et-EE"/>
              </w:rPr>
              <w:t>takse,</w:t>
            </w:r>
            <w:r w:rsidRPr="008F6F06">
              <w:rPr>
                <w:rFonts w:eastAsia="Times New Roman"/>
                <w:iCs/>
                <w:noProof/>
                <w:lang w:val="et-EE"/>
              </w:rPr>
              <w:t xml:space="preserve"> otsustatakse iga-aastasel riigieelarve arutelul, mis tagab </w:t>
            </w:r>
            <w:r w:rsidR="000B19AB">
              <w:rPr>
                <w:rFonts w:eastAsia="Times New Roman"/>
                <w:iCs/>
                <w:noProof/>
                <w:lang w:val="et-EE"/>
              </w:rPr>
              <w:t>koostoime</w:t>
            </w:r>
            <w:r w:rsidR="000B19AB" w:rsidRPr="008F6F06">
              <w:rPr>
                <w:rFonts w:eastAsia="Times New Roman"/>
                <w:iCs/>
                <w:noProof/>
                <w:lang w:val="et-EE"/>
              </w:rPr>
              <w:t xml:space="preserve"> </w:t>
            </w:r>
            <w:r w:rsidRPr="008F6F06">
              <w:rPr>
                <w:rFonts w:eastAsia="Times New Roman"/>
                <w:iCs/>
                <w:noProof/>
                <w:lang w:val="et-EE"/>
              </w:rPr>
              <w:t>riiklike ja muude vahenditega ning võimaldab vältida topeltrahastamist. STAKi rakendamist jälgib valdkondlik komitee, mis koosneb asjaomaste asutuste ja partnerite esindajatest.</w:t>
            </w:r>
          </w:p>
          <w:p w14:paraId="403DA7E8" w14:textId="77777777" w:rsidR="004132BB" w:rsidRPr="008F6F06" w:rsidRDefault="004132BB" w:rsidP="004132BB">
            <w:pPr>
              <w:spacing w:before="0" w:after="0"/>
              <w:rPr>
                <w:rFonts w:eastAsia="Times New Roman"/>
                <w:iCs/>
                <w:noProof/>
                <w:lang w:val="et-EE"/>
              </w:rPr>
            </w:pPr>
          </w:p>
          <w:p w14:paraId="50AE5A57" w14:textId="787F05D3" w:rsidR="004132BB" w:rsidRPr="008F6F06" w:rsidRDefault="004132BB" w:rsidP="004132BB">
            <w:pPr>
              <w:spacing w:before="0" w:after="0"/>
              <w:rPr>
                <w:rFonts w:eastAsia="Times New Roman"/>
                <w:iCs/>
                <w:noProof/>
                <w:lang w:val="et-EE"/>
              </w:rPr>
            </w:pPr>
            <w:r w:rsidRPr="008F6F06">
              <w:rPr>
                <w:rFonts w:eastAsia="Times New Roman"/>
                <w:iCs/>
                <w:noProof/>
                <w:lang w:val="et-EE"/>
              </w:rPr>
              <w:t xml:space="preserve">2018. aastal </w:t>
            </w:r>
            <w:r w:rsidR="000B19AB">
              <w:rPr>
                <w:rFonts w:eastAsia="Times New Roman"/>
                <w:iCs/>
                <w:noProof/>
                <w:lang w:val="et-EE"/>
              </w:rPr>
              <w:t>hakati koostama</w:t>
            </w:r>
            <w:r w:rsidR="000B19AB" w:rsidRPr="008F6F06">
              <w:rPr>
                <w:rFonts w:eastAsia="Times New Roman"/>
                <w:iCs/>
                <w:noProof/>
                <w:lang w:val="et-EE"/>
              </w:rPr>
              <w:t xml:space="preserve"> </w:t>
            </w:r>
            <w:r w:rsidRPr="008F6F06">
              <w:rPr>
                <w:rFonts w:eastAsia="Times New Roman"/>
                <w:iCs/>
                <w:noProof/>
                <w:lang w:val="et-EE"/>
              </w:rPr>
              <w:t xml:space="preserve">ka </w:t>
            </w:r>
            <w:r w:rsidR="000B19AB">
              <w:rPr>
                <w:rFonts w:eastAsia="Times New Roman"/>
                <w:iCs/>
                <w:noProof/>
                <w:lang w:val="et-EE"/>
              </w:rPr>
              <w:t>s</w:t>
            </w:r>
            <w:r w:rsidR="001C252C" w:rsidRPr="008F6F06">
              <w:rPr>
                <w:rFonts w:eastAsia="Times New Roman"/>
                <w:iCs/>
                <w:noProof/>
                <w:lang w:val="et-EE"/>
              </w:rPr>
              <w:t>idusa Eesti arengukava</w:t>
            </w:r>
            <w:r w:rsidRPr="008F6F06">
              <w:rPr>
                <w:rFonts w:eastAsia="Times New Roman"/>
                <w:iCs/>
                <w:noProof/>
                <w:lang w:val="et-EE"/>
              </w:rPr>
              <w:t xml:space="preserve">. Arengukava koostamise eeltööna </w:t>
            </w:r>
            <w:r w:rsidR="000B19AB">
              <w:rPr>
                <w:rFonts w:eastAsia="Times New Roman"/>
                <w:iCs/>
                <w:noProof/>
                <w:lang w:val="et-EE"/>
              </w:rPr>
              <w:t>tegid</w:t>
            </w:r>
            <w:r w:rsidR="000B19AB" w:rsidRPr="008F6F06">
              <w:rPr>
                <w:rFonts w:eastAsia="Times New Roman"/>
                <w:iCs/>
                <w:noProof/>
                <w:lang w:val="et-EE"/>
              </w:rPr>
              <w:t xml:space="preserve"> </w:t>
            </w:r>
            <w:r w:rsidR="000B19AB">
              <w:rPr>
                <w:rFonts w:eastAsia="Times New Roman"/>
                <w:iCs/>
                <w:noProof/>
                <w:lang w:val="et-EE"/>
              </w:rPr>
              <w:t>S</w:t>
            </w:r>
            <w:r w:rsidRPr="008F6F06">
              <w:rPr>
                <w:rFonts w:eastAsia="Times New Roman"/>
                <w:iCs/>
                <w:noProof/>
                <w:lang w:val="et-EE"/>
              </w:rPr>
              <w:t xml:space="preserve">iseministeeriumi ja </w:t>
            </w:r>
            <w:r w:rsidR="000B19AB">
              <w:rPr>
                <w:rFonts w:eastAsia="Times New Roman"/>
                <w:iCs/>
                <w:noProof/>
                <w:lang w:val="et-EE"/>
              </w:rPr>
              <w:t>K</w:t>
            </w:r>
            <w:r w:rsidRPr="008F6F06">
              <w:rPr>
                <w:rFonts w:eastAsia="Times New Roman"/>
                <w:iCs/>
                <w:noProof/>
                <w:lang w:val="et-EE"/>
              </w:rPr>
              <w:t xml:space="preserve">ultuuriministeeriumi eksperdid analüüse, et teha kindlaks </w:t>
            </w:r>
            <w:r w:rsidRPr="008F6F06">
              <w:rPr>
                <w:rFonts w:eastAsia="Times New Roman"/>
                <w:iCs/>
                <w:noProof/>
                <w:lang w:val="et-EE"/>
              </w:rPr>
              <w:lastRenderedPageBreak/>
              <w:t>valdkonna peamised probleemid ja võimalused. Aastatel 2019–2020 korraldati eri piirkondades mit</w:t>
            </w:r>
            <w:r w:rsidR="00F84B16" w:rsidRPr="008F6F06">
              <w:rPr>
                <w:rFonts w:eastAsia="Times New Roman"/>
                <w:iCs/>
                <w:noProof/>
                <w:lang w:val="et-EE"/>
              </w:rPr>
              <w:t>u</w:t>
            </w:r>
            <w:r w:rsidRPr="008F6F06">
              <w:rPr>
                <w:rFonts w:eastAsia="Times New Roman"/>
                <w:iCs/>
                <w:noProof/>
                <w:lang w:val="et-EE"/>
              </w:rPr>
              <w:t xml:space="preserve"> seminar</w:t>
            </w:r>
            <w:r w:rsidR="00F84B16" w:rsidRPr="008F6F06">
              <w:rPr>
                <w:rFonts w:eastAsia="Times New Roman"/>
                <w:iCs/>
                <w:noProof/>
                <w:lang w:val="et-EE"/>
              </w:rPr>
              <w:t>i ja</w:t>
            </w:r>
            <w:r w:rsidRPr="008F6F06">
              <w:rPr>
                <w:rFonts w:eastAsia="Times New Roman"/>
                <w:iCs/>
                <w:noProof/>
                <w:lang w:val="et-EE"/>
              </w:rPr>
              <w:t xml:space="preserve"> õpikoda </w:t>
            </w:r>
            <w:r w:rsidR="00F84B16" w:rsidRPr="008F6F06">
              <w:rPr>
                <w:rFonts w:eastAsia="Times New Roman"/>
                <w:iCs/>
                <w:noProof/>
                <w:lang w:val="et-EE"/>
              </w:rPr>
              <w:t>ning</w:t>
            </w:r>
            <w:r w:rsidRPr="008F6F06">
              <w:rPr>
                <w:rFonts w:eastAsia="Times New Roman"/>
                <w:iCs/>
                <w:noProof/>
                <w:lang w:val="et-EE"/>
              </w:rPr>
              <w:t xml:space="preserve"> muid kaasamisüritusi, kus osalesid teadlased, eksperdid ja sidusrühmad. Arengukava eesmärke, peamisi probleeme ning kõige olulisemaid </w:t>
            </w:r>
            <w:r w:rsidRPr="006C1876">
              <w:rPr>
                <w:rFonts w:eastAsia="Times New Roman"/>
                <w:iCs/>
                <w:noProof/>
                <w:lang w:val="et-EE"/>
              </w:rPr>
              <w:t>sekkumis</w:t>
            </w:r>
            <w:r w:rsidR="00E17B1E" w:rsidRPr="006C1876">
              <w:rPr>
                <w:rFonts w:eastAsia="Times New Roman"/>
                <w:iCs/>
                <w:noProof/>
                <w:lang w:val="et-EE"/>
              </w:rPr>
              <w:t>e liike</w:t>
            </w:r>
            <w:r w:rsidRPr="008F6F06">
              <w:rPr>
                <w:rFonts w:eastAsia="Times New Roman"/>
                <w:iCs/>
                <w:noProof/>
                <w:lang w:val="et-EE"/>
              </w:rPr>
              <w:t xml:space="preserve"> ja tegevussuundi arutati üksikasjalikumalt ministeeriumide, muude riiklike organisatsioonide ja kõigi asjaomaste sotsiaalpartneritega (nt huvirühmad ja kodanikuühiskonna organisatsioonide esindajad). Spetsiaalse veebiplatvormi kaudu esitati arengukava avalikuks aruteluks </w:t>
            </w:r>
            <w:r w:rsidR="00E17B1E" w:rsidRPr="006C1876">
              <w:rPr>
                <w:rFonts w:eastAsia="Times New Roman"/>
                <w:iCs/>
                <w:noProof/>
                <w:lang w:val="et-EE"/>
              </w:rPr>
              <w:t>ning</w:t>
            </w:r>
            <w:r w:rsidR="00E17B1E" w:rsidRPr="008F6F06">
              <w:rPr>
                <w:rFonts w:eastAsia="Times New Roman"/>
                <w:iCs/>
                <w:noProof/>
                <w:lang w:val="et-EE"/>
              </w:rPr>
              <w:t xml:space="preserve"> </w:t>
            </w:r>
            <w:r w:rsidRPr="008F6F06">
              <w:rPr>
                <w:rFonts w:eastAsia="Times New Roman"/>
                <w:iCs/>
                <w:noProof/>
                <w:lang w:val="et-EE"/>
              </w:rPr>
              <w:t>Eesti Linnade ja Omavalitsuste Liidu</w:t>
            </w:r>
            <w:r w:rsidR="00A532D5" w:rsidRPr="008F6F06">
              <w:rPr>
                <w:rFonts w:eastAsia="Times New Roman"/>
                <w:iCs/>
                <w:noProof/>
                <w:lang w:val="et-EE"/>
              </w:rPr>
              <w:t>lt</w:t>
            </w:r>
            <w:r w:rsidRPr="008F6F06">
              <w:rPr>
                <w:rFonts w:eastAsia="Times New Roman"/>
                <w:iCs/>
                <w:noProof/>
                <w:lang w:val="et-EE"/>
              </w:rPr>
              <w:t xml:space="preserve"> arvamuse saamiseks.</w:t>
            </w:r>
          </w:p>
          <w:p w14:paraId="4BCC8E1A" w14:textId="77777777" w:rsidR="004132BB" w:rsidRPr="008F6F06" w:rsidRDefault="004132BB" w:rsidP="004132BB">
            <w:pPr>
              <w:spacing w:before="0" w:after="0"/>
              <w:rPr>
                <w:ins w:id="1293" w:author="Ave Osman" w:date="2025-07-18T11:09:00Z" w16du:dateUtc="2025-07-18T08:09:00Z"/>
                <w:rFonts w:eastAsia="Times New Roman"/>
                <w:iCs/>
                <w:noProof/>
                <w:lang w:val="et-EE"/>
              </w:rPr>
            </w:pPr>
          </w:p>
          <w:p w14:paraId="76C4C862" w14:textId="0DA71B6C" w:rsidR="00795934" w:rsidRDefault="00795934" w:rsidP="00795934">
            <w:pPr>
              <w:spacing w:before="0" w:after="0"/>
              <w:rPr>
                <w:ins w:id="1294" w:author="Martin Eber" w:date="2025-07-18T17:13:00Z" w16du:dateUtc="2025-07-18T14:13:00Z"/>
                <w:iCs/>
                <w:noProof/>
                <w:lang w:val="et-EE"/>
              </w:rPr>
            </w:pPr>
            <w:ins w:id="1295" w:author="Ave Osman" w:date="2025-07-18T11:09:00Z" w16du:dateUtc="2025-07-18T08:09:00Z">
              <w:r>
                <w:rPr>
                  <w:rFonts w:eastAsia="Times New Roman"/>
                  <w:iCs/>
                  <w:noProof/>
                  <w:lang w:val="et-EE"/>
                </w:rPr>
                <w:t xml:space="preserve">Varjupaiga- ja rändereformi </w:t>
              </w:r>
            </w:ins>
            <w:ins w:id="1296" w:author="Ave Osman" w:date="2025-07-18T11:13:00Z" w16du:dateUtc="2025-07-18T08:13:00Z">
              <w:r>
                <w:rPr>
                  <w:rFonts w:eastAsia="Times New Roman"/>
                  <w:iCs/>
                  <w:noProof/>
                  <w:lang w:val="et-EE"/>
                </w:rPr>
                <w:t xml:space="preserve">riikliku rakenduskava </w:t>
              </w:r>
            </w:ins>
            <w:ins w:id="1297" w:author="Ave Osman" w:date="2025-07-18T11:13:00Z">
              <w:r w:rsidRPr="00795934">
                <w:rPr>
                  <w:iCs/>
                  <w:noProof/>
                  <w:lang w:val="et-EE"/>
                </w:rPr>
                <w:t xml:space="preserve">jaoks moodustati 2024. aasta juunis </w:t>
              </w:r>
            </w:ins>
            <w:ins w:id="1298" w:author="Ave Osman" w:date="2025-07-21T11:50:00Z" w16du:dateUtc="2025-07-21T08:50:00Z">
              <w:r w:rsidR="0046272E">
                <w:rPr>
                  <w:iCs/>
                  <w:noProof/>
                  <w:lang w:val="et-EE"/>
                </w:rPr>
                <w:t>s</w:t>
              </w:r>
            </w:ins>
            <w:ins w:id="1299" w:author="Ave Osman" w:date="2025-07-18T11:13:00Z">
              <w:r w:rsidRPr="00795934">
                <w:rPr>
                  <w:iCs/>
                  <w:noProof/>
                  <w:lang w:val="et-EE"/>
                </w:rPr>
                <w:t xml:space="preserve">iseministri käskkirjaga ministeeriumidevaheline töörühm. Kõik </w:t>
              </w:r>
            </w:ins>
            <w:ins w:id="1300" w:author="Ave Osman" w:date="2025-07-18T11:14:00Z" w16du:dateUtc="2025-07-18T08:14:00Z">
              <w:r>
                <w:rPr>
                  <w:iCs/>
                  <w:noProof/>
                  <w:lang w:val="et-EE"/>
                </w:rPr>
                <w:t xml:space="preserve">seotud </w:t>
              </w:r>
            </w:ins>
            <w:ins w:id="1301" w:author="Ave Osman" w:date="2025-07-18T11:13:00Z">
              <w:r w:rsidRPr="00795934">
                <w:rPr>
                  <w:iCs/>
                  <w:noProof/>
                  <w:lang w:val="et-EE"/>
                </w:rPr>
                <w:t>ministeeriumid vastutasid oma valdkonna asjakohaste sidusrühmade kaasamise eest. Töörühma koosolekud toimusid kord kuus, mille tulemusel koostati prioriseeritud tegevuste ja rahastamisvajaduste nimekiri. Lisaks korraldati 2025. aasta aprillis sidusrühmadele veebiseminar.</w:t>
              </w:r>
            </w:ins>
          </w:p>
          <w:p w14:paraId="66FB7EFC" w14:textId="77777777" w:rsidR="00DA1D3F" w:rsidRPr="00795934" w:rsidRDefault="00DA1D3F" w:rsidP="00795934">
            <w:pPr>
              <w:spacing w:before="0" w:after="0"/>
              <w:rPr>
                <w:ins w:id="1302" w:author="Ave Osman" w:date="2025-07-18T11:13:00Z"/>
                <w:iCs/>
                <w:noProof/>
                <w:lang w:val="et-EE"/>
              </w:rPr>
            </w:pPr>
          </w:p>
          <w:p w14:paraId="7648612B" w14:textId="1F8D1B46" w:rsidR="00795934" w:rsidRPr="00795934" w:rsidRDefault="00795934" w:rsidP="00795934">
            <w:pPr>
              <w:spacing w:before="0" w:after="0"/>
              <w:rPr>
                <w:ins w:id="1303" w:author="Ave Osman" w:date="2025-07-18T11:13:00Z"/>
                <w:rFonts w:eastAsia="Times New Roman"/>
                <w:iCs/>
                <w:noProof/>
                <w:lang w:val="et-EE"/>
              </w:rPr>
            </w:pPr>
            <w:ins w:id="1304" w:author="Ave Osman" w:date="2025-07-18T11:13:00Z">
              <w:r w:rsidRPr="00795934">
                <w:rPr>
                  <w:rFonts w:eastAsia="Times New Roman"/>
                  <w:iCs/>
                  <w:noProof/>
                  <w:lang w:val="et-EE"/>
                </w:rPr>
                <w:t xml:space="preserve">ELi </w:t>
              </w:r>
            </w:ins>
            <w:ins w:id="1305" w:author="Ave Osman" w:date="2025-07-18T11:15:00Z" w16du:dateUtc="2025-07-18T08:15:00Z">
              <w:r w:rsidR="00FF4FAC">
                <w:rPr>
                  <w:rFonts w:eastAsia="Times New Roman"/>
                  <w:iCs/>
                  <w:noProof/>
                  <w:lang w:val="et-EE"/>
                </w:rPr>
                <w:t>r</w:t>
              </w:r>
              <w:r w:rsidR="00FF4FAC" w:rsidRPr="00795934">
                <w:rPr>
                  <w:rFonts w:eastAsia="Times New Roman"/>
                  <w:iCs/>
                  <w:noProof/>
                  <w:lang w:val="et-EE"/>
                </w:rPr>
                <w:t xml:space="preserve">eformitud </w:t>
              </w:r>
            </w:ins>
            <w:ins w:id="1306" w:author="Ave Osman" w:date="2025-07-18T11:13:00Z">
              <w:r w:rsidRPr="00795934">
                <w:rPr>
                  <w:rFonts w:eastAsia="Times New Roman"/>
                  <w:iCs/>
                  <w:noProof/>
                  <w:lang w:val="et-EE"/>
                </w:rPr>
                <w:t>ühise varjupaiga- ja rändepoliitika rakendamiseks valmistumise koordineerimist juhib Siseministeerium ning see toimub mitmel tasandil. Rakendamise juhtimist ja seiret riiklikul tasandil toetab ministeeriumidevaheline töörühm. See töörühm koondab kõik peamised varjupaiga- ja rändekorralduses osalevad osapooled Eestis. Püsiliikmeteks on Siseministeerium, Riigikantselei, Politsei- ja Piirivalveamet, Kultuuriministeerium, Haridus- ja Teadusministeerium, Riigi Tugiteenuste Keskus, Justiits</w:t>
              </w:r>
            </w:ins>
            <w:ins w:id="1307" w:author="Merje Joll" w:date="2025-07-23T13:42:00Z" w16du:dateUtc="2025-07-23T10:42:00Z">
              <w:r w:rsidR="00AD5431">
                <w:rPr>
                  <w:rFonts w:eastAsia="Times New Roman"/>
                  <w:iCs/>
                  <w:noProof/>
                  <w:lang w:val="et-EE"/>
                </w:rPr>
                <w:t>- ja Digi</w:t>
              </w:r>
            </w:ins>
            <w:ins w:id="1308" w:author="Ave Osman" w:date="2025-07-18T11:13:00Z">
              <w:r w:rsidRPr="00795934">
                <w:rPr>
                  <w:rFonts w:eastAsia="Times New Roman"/>
                  <w:iCs/>
                  <w:noProof/>
                  <w:lang w:val="et-EE"/>
                </w:rPr>
                <w:t xml:space="preserve">ministeerium, Sotsiaalministeerium ja Sotsiaalkindlustusamet. Vajadusel kaasatakse ka teisi asjakohaseid sidusrühmi. Kolmanda sektori sotsiaalpartnereid ning rahvusvahelisi organisatsioone, nagu IOM ja UNHCR, </w:t>
              </w:r>
            </w:ins>
            <w:ins w:id="1309" w:author="Ave Osman" w:date="2025-07-18T11:17:00Z" w16du:dateUtc="2025-07-18T08:17:00Z">
              <w:r w:rsidR="00FF4FAC">
                <w:rPr>
                  <w:rFonts w:eastAsia="Times New Roman"/>
                  <w:iCs/>
                  <w:noProof/>
                  <w:lang w:val="et-EE"/>
                </w:rPr>
                <w:t xml:space="preserve">on </w:t>
              </w:r>
            </w:ins>
            <w:ins w:id="1310" w:author="Ave Osman" w:date="2025-07-18T11:13:00Z">
              <w:r w:rsidRPr="00795934">
                <w:rPr>
                  <w:rFonts w:eastAsia="Times New Roman"/>
                  <w:iCs/>
                  <w:noProof/>
                  <w:lang w:val="et-EE"/>
                </w:rPr>
                <w:t>kaasat</w:t>
              </w:r>
            </w:ins>
            <w:ins w:id="1311" w:author="Ave Osman" w:date="2025-07-18T11:17:00Z" w16du:dateUtc="2025-07-18T08:17:00Z">
              <w:r w:rsidR="00FF4FAC">
                <w:rPr>
                  <w:rFonts w:eastAsia="Times New Roman"/>
                  <w:iCs/>
                  <w:noProof/>
                  <w:lang w:val="et-EE"/>
                </w:rPr>
                <w:t>ud</w:t>
              </w:r>
            </w:ins>
            <w:ins w:id="1312" w:author="Ave Osman" w:date="2025-07-18T11:13:00Z">
              <w:r w:rsidRPr="00795934">
                <w:rPr>
                  <w:rFonts w:eastAsia="Times New Roman"/>
                  <w:iCs/>
                  <w:noProof/>
                  <w:lang w:val="et-EE"/>
                </w:rPr>
                <w:t xml:space="preserve"> koordineerimisprotsessi ning </w:t>
              </w:r>
            </w:ins>
            <w:ins w:id="1313" w:author="Ave Osman" w:date="2025-07-18T11:17:00Z" w16du:dateUtc="2025-07-18T08:17:00Z">
              <w:r w:rsidR="00FF4FAC">
                <w:rPr>
                  <w:rFonts w:eastAsia="Times New Roman"/>
                  <w:iCs/>
                  <w:noProof/>
                  <w:lang w:val="et-EE"/>
                </w:rPr>
                <w:t xml:space="preserve">neid </w:t>
              </w:r>
            </w:ins>
            <w:ins w:id="1314" w:author="Ave Osman" w:date="2025-07-18T11:13:00Z">
              <w:r w:rsidRPr="00795934">
                <w:rPr>
                  <w:rFonts w:eastAsia="Times New Roman"/>
                  <w:iCs/>
                  <w:noProof/>
                  <w:lang w:val="et-EE"/>
                </w:rPr>
                <w:t>hoitakse kursis regulaarsete kohtumiste kaudu.</w:t>
              </w:r>
            </w:ins>
          </w:p>
          <w:p w14:paraId="0D8603F8" w14:textId="51C49B57" w:rsidR="00795934" w:rsidRPr="008F6F06" w:rsidRDefault="00795934" w:rsidP="004132BB">
            <w:pPr>
              <w:spacing w:before="0" w:after="0"/>
              <w:rPr>
                <w:rFonts w:eastAsia="Times New Roman"/>
                <w:iCs/>
                <w:noProof/>
                <w:lang w:val="et-EE"/>
              </w:rPr>
            </w:pPr>
          </w:p>
          <w:p w14:paraId="3CC3EC02" w14:textId="683CAA9A" w:rsidR="004132BB" w:rsidRPr="008F6F06" w:rsidRDefault="00103F57" w:rsidP="004132BB">
            <w:pPr>
              <w:spacing w:before="0" w:after="0"/>
              <w:rPr>
                <w:rFonts w:eastAsia="Times New Roman"/>
                <w:iCs/>
                <w:noProof/>
                <w:lang w:val="et-EE"/>
              </w:rPr>
            </w:pPr>
            <w:r>
              <w:rPr>
                <w:rFonts w:eastAsia="Times New Roman"/>
                <w:iCs/>
                <w:noProof/>
                <w:lang w:val="et-EE"/>
              </w:rPr>
              <w:t>E</w:t>
            </w:r>
            <w:r w:rsidR="000B19AB">
              <w:rPr>
                <w:rFonts w:eastAsia="Times New Roman"/>
                <w:iCs/>
                <w:noProof/>
                <w:lang w:val="et-EE"/>
              </w:rPr>
              <w:t xml:space="preserve">t </w:t>
            </w:r>
            <w:r w:rsidR="00A532D5" w:rsidRPr="008F6F06">
              <w:rPr>
                <w:rFonts w:eastAsia="Times New Roman"/>
                <w:iCs/>
                <w:noProof/>
                <w:lang w:val="et-EE"/>
              </w:rPr>
              <w:t>AMIFi, BMVI ja ISFi rakendamis</w:t>
            </w:r>
            <w:r w:rsidR="000B19AB">
              <w:rPr>
                <w:rFonts w:eastAsia="Times New Roman"/>
                <w:iCs/>
                <w:noProof/>
                <w:lang w:val="et-EE"/>
              </w:rPr>
              <w:t>t</w:t>
            </w:r>
            <w:r w:rsidR="00A532D5" w:rsidRPr="008F6F06">
              <w:rPr>
                <w:rFonts w:eastAsia="Times New Roman"/>
                <w:iCs/>
                <w:noProof/>
                <w:lang w:val="et-EE"/>
              </w:rPr>
              <w:t xml:space="preserve"> jälgi</w:t>
            </w:r>
            <w:r w:rsidR="000B19AB">
              <w:rPr>
                <w:rFonts w:eastAsia="Times New Roman"/>
                <w:iCs/>
                <w:noProof/>
                <w:lang w:val="et-EE"/>
              </w:rPr>
              <w:t>da,</w:t>
            </w:r>
            <w:r w:rsidR="00A532D5" w:rsidRPr="008F6F06">
              <w:rPr>
                <w:rFonts w:eastAsia="Times New Roman"/>
                <w:iCs/>
                <w:noProof/>
                <w:lang w:val="et-EE"/>
              </w:rPr>
              <w:t xml:space="preserve"> </w:t>
            </w:r>
            <w:r w:rsidR="00FE59F0">
              <w:rPr>
                <w:rFonts w:eastAsia="Times New Roman"/>
                <w:iCs/>
                <w:noProof/>
                <w:lang w:val="et-EE"/>
              </w:rPr>
              <w:t>luuakse</w:t>
            </w:r>
            <w:r w:rsidR="00A532D5" w:rsidRPr="008F6F06">
              <w:rPr>
                <w:rFonts w:eastAsia="Times New Roman"/>
                <w:iCs/>
                <w:noProof/>
                <w:lang w:val="et-EE"/>
              </w:rPr>
              <w:t xml:space="preserve"> ühine </w:t>
            </w:r>
            <w:r w:rsidR="0087179D" w:rsidRPr="008F6F06">
              <w:rPr>
                <w:rFonts w:eastAsia="Times New Roman"/>
                <w:iCs/>
                <w:noProof/>
                <w:lang w:val="et-EE"/>
              </w:rPr>
              <w:t>seirekomisjon, mis</w:t>
            </w:r>
            <w:r w:rsidR="00A532D5" w:rsidRPr="008F6F06">
              <w:rPr>
                <w:rFonts w:eastAsia="Times New Roman"/>
                <w:iCs/>
                <w:noProof/>
                <w:lang w:val="et-EE"/>
              </w:rPr>
              <w:t xml:space="preserve"> koosneb samadest osalejatest, kes on STAKi valdkondlike komiteede liikmed. Lisaks on </w:t>
            </w:r>
            <w:r w:rsidR="0087477A" w:rsidRPr="008F6F06">
              <w:rPr>
                <w:rFonts w:eastAsia="Times New Roman"/>
                <w:iCs/>
                <w:noProof/>
                <w:lang w:val="et-EE"/>
              </w:rPr>
              <w:t>hõlmatud</w:t>
            </w:r>
            <w:r w:rsidR="00A532D5" w:rsidRPr="008F6F06">
              <w:rPr>
                <w:rFonts w:eastAsia="Times New Roman"/>
                <w:iCs/>
                <w:noProof/>
                <w:lang w:val="et-EE"/>
              </w:rPr>
              <w:t xml:space="preserve"> sotsiaalse kaasatuse, põhiõiguste, puuetega inimeste õiguste, soolise võrdõiguslikkuse ja mittediskrimineerimise edendamise eest vastutavad asutused.</w:t>
            </w:r>
          </w:p>
          <w:p w14:paraId="7D10FEC1" w14:textId="1E304496" w:rsidR="00A532D5" w:rsidRPr="008F6F06" w:rsidRDefault="00A532D5" w:rsidP="004132BB">
            <w:pPr>
              <w:spacing w:before="0" w:after="0"/>
              <w:rPr>
                <w:rFonts w:eastAsia="Times New Roman"/>
                <w:iCs/>
                <w:noProof/>
                <w:lang w:val="et-EE"/>
              </w:rPr>
            </w:pPr>
          </w:p>
        </w:tc>
      </w:tr>
    </w:tbl>
    <w:p w14:paraId="7064942D" w14:textId="77777777" w:rsidR="004144EB" w:rsidRPr="008F6F06" w:rsidRDefault="004144EB" w:rsidP="00171F2D">
      <w:pPr>
        <w:spacing w:before="0" w:after="0"/>
        <w:rPr>
          <w:noProof/>
          <w:lang w:val="et-EE"/>
        </w:rPr>
      </w:pPr>
    </w:p>
    <w:p w14:paraId="5D956F4B" w14:textId="4EBDA8B2" w:rsidR="004144EB" w:rsidRPr="008F6F06" w:rsidRDefault="00EE2304" w:rsidP="00171F2D">
      <w:pPr>
        <w:numPr>
          <w:ilvl w:val="0"/>
          <w:numId w:val="32"/>
        </w:numPr>
        <w:spacing w:before="0" w:after="0"/>
        <w:rPr>
          <w:rFonts w:eastAsia="Times New Roman"/>
          <w:b/>
          <w:iCs/>
          <w:noProof/>
          <w:szCs w:val="24"/>
          <w:lang w:val="et-EE"/>
        </w:rPr>
      </w:pPr>
      <w:r w:rsidRPr="008F6F06">
        <w:rPr>
          <w:rFonts w:eastAsia="Times New Roman"/>
          <w:b/>
          <w:iCs/>
          <w:noProof/>
          <w:szCs w:val="24"/>
          <w:lang w:val="et-EE"/>
        </w:rPr>
        <w:t>Teabevahetus ja nähtavus</w:t>
      </w:r>
    </w:p>
    <w:p w14:paraId="7F7C932D" w14:textId="77777777" w:rsidR="00171F2D" w:rsidRPr="008F6F06" w:rsidRDefault="00171F2D" w:rsidP="00171F2D">
      <w:pPr>
        <w:spacing w:before="0" w:after="0"/>
        <w:rPr>
          <w:i/>
          <w:iCs/>
          <w:sz w:val="20"/>
          <w:lang w:val="et-EE"/>
        </w:rPr>
      </w:pPr>
    </w:p>
    <w:p w14:paraId="48DB6E48" w14:textId="49ACA682" w:rsidR="004144EB" w:rsidRPr="008F6F06" w:rsidRDefault="00EE2304" w:rsidP="00171F2D">
      <w:pPr>
        <w:spacing w:before="0" w:after="0"/>
        <w:rPr>
          <w:i/>
          <w:iCs/>
          <w:sz w:val="20"/>
          <w:lang w:val="et-EE"/>
        </w:rPr>
      </w:pPr>
      <w:r w:rsidRPr="008F6F06">
        <w:rPr>
          <w:i/>
          <w:iCs/>
          <w:sz w:val="20"/>
          <w:lang w:val="et-EE"/>
        </w:rPr>
        <w:t xml:space="preserve">Viide: </w:t>
      </w:r>
      <w:proofErr w:type="spellStart"/>
      <w:r w:rsidRPr="008F6F06">
        <w:rPr>
          <w:i/>
          <w:iCs/>
          <w:sz w:val="20"/>
          <w:lang w:val="et-EE"/>
        </w:rPr>
        <w:t>ühissätete</w:t>
      </w:r>
      <w:proofErr w:type="spellEnd"/>
      <w:r w:rsidRPr="008F6F06">
        <w:rPr>
          <w:i/>
          <w:iCs/>
          <w:sz w:val="20"/>
          <w:lang w:val="et-EE"/>
        </w:rPr>
        <w:t xml:space="preserve"> määruse artikli 22 lõike 3 punkt j</w:t>
      </w:r>
    </w:p>
    <w:p w14:paraId="713C6E5C" w14:textId="77777777" w:rsidR="0087477A" w:rsidRPr="008F6F06" w:rsidRDefault="0087477A" w:rsidP="00171F2D">
      <w:pPr>
        <w:spacing w:before="0" w:after="0"/>
        <w:rPr>
          <w:rFonts w:eastAsia="Times New Roman"/>
          <w:i/>
          <w:iCs/>
          <w:noProof/>
          <w:sz w:val="20"/>
          <w:lang w:val="et-EE"/>
        </w:rPr>
      </w:pPr>
    </w:p>
    <w:tbl>
      <w:tblPr>
        <w:tblStyle w:val="TableGrid"/>
        <w:tblW w:w="0" w:type="auto"/>
        <w:tblLook w:val="04A0" w:firstRow="1" w:lastRow="0" w:firstColumn="1" w:lastColumn="0" w:noHBand="0" w:noVBand="1"/>
      </w:tblPr>
      <w:tblGrid>
        <w:gridCol w:w="9288"/>
      </w:tblGrid>
      <w:tr w:rsidR="004144EB" w:rsidRPr="008F6F06" w14:paraId="3B3E4006" w14:textId="77777777">
        <w:tc>
          <w:tcPr>
            <w:tcW w:w="9288" w:type="dxa"/>
          </w:tcPr>
          <w:p w14:paraId="076087D9" w14:textId="3F529F6B" w:rsidR="004132BB" w:rsidRPr="008F6F06" w:rsidRDefault="004132BB" w:rsidP="00A532D5">
            <w:pPr>
              <w:spacing w:before="0" w:after="0"/>
              <w:rPr>
                <w:lang w:val="et-EE"/>
              </w:rPr>
            </w:pPr>
            <w:r w:rsidRPr="008F6F06">
              <w:rPr>
                <w:lang w:val="et-EE"/>
              </w:rPr>
              <w:t>ELi fondidest teavitamise eesmärk on tagada avatud ja asjakohase teabevahetuse kaudu</w:t>
            </w:r>
            <w:r w:rsidR="00A670D2" w:rsidRPr="008F6F06">
              <w:rPr>
                <w:lang w:val="et-EE"/>
              </w:rPr>
              <w:t xml:space="preserve"> avalikkuse teadlikkus ELi toetusest</w:t>
            </w:r>
            <w:r w:rsidRPr="008F6F06">
              <w:rPr>
                <w:lang w:val="et-EE"/>
              </w:rPr>
              <w:t>.</w:t>
            </w:r>
          </w:p>
          <w:p w14:paraId="05513800" w14:textId="77777777" w:rsidR="00A532D5" w:rsidRPr="008F6F06" w:rsidRDefault="00A532D5" w:rsidP="00A532D5">
            <w:pPr>
              <w:spacing w:before="0" w:after="0"/>
              <w:rPr>
                <w:lang w:val="et-EE"/>
              </w:rPr>
            </w:pPr>
          </w:p>
          <w:p w14:paraId="1D484286" w14:textId="7A732504" w:rsidR="004132BB" w:rsidRPr="008F6F06" w:rsidRDefault="004132BB" w:rsidP="00A532D5">
            <w:pPr>
              <w:spacing w:before="0" w:after="0"/>
              <w:rPr>
                <w:lang w:val="et-EE"/>
              </w:rPr>
            </w:pPr>
            <w:r w:rsidRPr="008F6F06">
              <w:rPr>
                <w:lang w:val="et-EE"/>
              </w:rPr>
              <w:t>Riigi Tugiteenuste Keskus (</w:t>
            </w:r>
            <w:r w:rsidR="00E916AF">
              <w:rPr>
                <w:lang w:val="et-EE"/>
              </w:rPr>
              <w:t xml:space="preserve">edaspidi </w:t>
            </w:r>
            <w:r w:rsidRPr="00297D18">
              <w:rPr>
                <w:i/>
                <w:iCs/>
                <w:lang w:val="et-EE"/>
              </w:rPr>
              <w:t>RTK</w:t>
            </w:r>
            <w:r w:rsidRPr="008F6F06">
              <w:rPr>
                <w:lang w:val="et-EE"/>
              </w:rPr>
              <w:t xml:space="preserve">) on loonud ühtse veebiportaali, mis võimaldab juurdepääsu kõigile </w:t>
            </w:r>
            <w:proofErr w:type="spellStart"/>
            <w:r w:rsidRPr="008F6F06">
              <w:rPr>
                <w:lang w:val="et-EE"/>
              </w:rPr>
              <w:t>ühissätete</w:t>
            </w:r>
            <w:proofErr w:type="spellEnd"/>
            <w:r w:rsidRPr="008F6F06">
              <w:rPr>
                <w:lang w:val="et-EE"/>
              </w:rPr>
              <w:t xml:space="preserve"> määrusega hõlmatud programmidele. Veebiportaal tehakse kättesaadavaks ka inglise ja vene keeles, kuna uuringud näitavad, et vene keelt kõnelev elanikkond on toetusmeetmetest vähem teadlik.</w:t>
            </w:r>
          </w:p>
          <w:p w14:paraId="3B122883" w14:textId="77777777" w:rsidR="00A532D5" w:rsidRPr="008F6F06" w:rsidRDefault="00A532D5" w:rsidP="00A532D5">
            <w:pPr>
              <w:spacing w:before="0" w:after="0"/>
              <w:rPr>
                <w:lang w:val="et-EE"/>
              </w:rPr>
            </w:pPr>
          </w:p>
          <w:p w14:paraId="6A50610C" w14:textId="67A16403" w:rsidR="004132BB" w:rsidRPr="008F6F06" w:rsidRDefault="00103F57" w:rsidP="00A532D5">
            <w:pPr>
              <w:spacing w:before="0" w:after="0"/>
              <w:rPr>
                <w:lang w:val="et-EE"/>
              </w:rPr>
            </w:pPr>
            <w:r>
              <w:rPr>
                <w:lang w:val="et-EE"/>
              </w:rPr>
              <w:t>E</w:t>
            </w:r>
            <w:r w:rsidR="00A670D2">
              <w:rPr>
                <w:lang w:val="et-EE"/>
              </w:rPr>
              <w:t>t tagada r</w:t>
            </w:r>
            <w:r w:rsidR="004132BB" w:rsidRPr="008F6F06">
              <w:rPr>
                <w:lang w:val="et-EE"/>
              </w:rPr>
              <w:t>akenduskava elluviimise läbipaistvus</w:t>
            </w:r>
            <w:r w:rsidR="00A670D2">
              <w:rPr>
                <w:lang w:val="et-EE"/>
              </w:rPr>
              <w:t>,</w:t>
            </w:r>
            <w:r w:rsidR="004132BB" w:rsidRPr="008F6F06">
              <w:rPr>
                <w:lang w:val="et-EE"/>
              </w:rPr>
              <w:t xml:space="preserve"> on </w:t>
            </w:r>
            <w:r w:rsidR="00A670D2">
              <w:rPr>
                <w:lang w:val="et-EE"/>
              </w:rPr>
              <w:t>S</w:t>
            </w:r>
            <w:r w:rsidR="004132BB" w:rsidRPr="008F6F06">
              <w:rPr>
                <w:lang w:val="et-EE"/>
              </w:rPr>
              <w:t xml:space="preserve">iseministeerium loonud siseturvalisuspoliitika fondidele pühendatud veebilehe, kus avaldatakse rakenduskava eesmärgid, tegevused ja tulemused. Ühtne veebiportaal ja siseturvalisuspoliitika fondide veebileht vastab WCAG 2.0 AA juurdepääsetavuse suunistele. See tähendab, et on rakendatud </w:t>
            </w:r>
            <w:r w:rsidR="004132BB" w:rsidRPr="008F6F06">
              <w:rPr>
                <w:lang w:val="et-EE"/>
              </w:rPr>
              <w:lastRenderedPageBreak/>
              <w:t>tehnilisi lahendusi ja sisuloome põhimõtteid, mis aitavad kasutada veebilehte nägemis-, kuulmis-, füüsilise, kõne-, kognitiivse, keele-, õppimis- ja neuroloogilise puu</w:t>
            </w:r>
            <w:r w:rsidR="00D34746">
              <w:rPr>
                <w:lang w:val="et-EE"/>
              </w:rPr>
              <w:t>de</w:t>
            </w:r>
            <w:r w:rsidR="004132BB" w:rsidRPr="008F6F06">
              <w:rPr>
                <w:lang w:val="et-EE"/>
              </w:rPr>
              <w:t>ga inimestel.</w:t>
            </w:r>
          </w:p>
          <w:p w14:paraId="5D56D02D" w14:textId="77777777" w:rsidR="00A532D5" w:rsidRPr="008F6F06" w:rsidRDefault="00A532D5" w:rsidP="00A532D5">
            <w:pPr>
              <w:spacing w:before="0" w:after="0"/>
              <w:rPr>
                <w:lang w:val="et-EE"/>
              </w:rPr>
            </w:pPr>
          </w:p>
          <w:p w14:paraId="28A7FA21" w14:textId="3586A5CD" w:rsidR="004132BB" w:rsidRPr="008F6F06" w:rsidRDefault="004132BB" w:rsidP="00A532D5">
            <w:pPr>
              <w:spacing w:before="0" w:after="0"/>
              <w:rPr>
                <w:lang w:val="et-EE"/>
              </w:rPr>
            </w:pPr>
            <w:r w:rsidRPr="008F6F06">
              <w:rPr>
                <w:lang w:val="et-EE"/>
              </w:rPr>
              <w:t>Siseturvalisuspoliitika fondide taotlusvoorude ja projektide tulemuste edastamiseks kasutatakse ka sotsiaalmeediat.</w:t>
            </w:r>
          </w:p>
          <w:p w14:paraId="7ECA0830" w14:textId="77777777" w:rsidR="00A532D5" w:rsidRPr="008F6F06" w:rsidRDefault="00A532D5" w:rsidP="00A532D5">
            <w:pPr>
              <w:spacing w:before="0" w:after="0"/>
              <w:rPr>
                <w:lang w:val="et-EE"/>
              </w:rPr>
            </w:pPr>
          </w:p>
          <w:p w14:paraId="069A2977" w14:textId="099373BB" w:rsidR="004132BB" w:rsidRPr="008F6F06" w:rsidRDefault="004132BB" w:rsidP="00A532D5">
            <w:pPr>
              <w:spacing w:before="0" w:after="0"/>
              <w:rPr>
                <w:lang w:val="et-EE"/>
              </w:rPr>
            </w:pPr>
            <w:r w:rsidRPr="008F6F06">
              <w:rPr>
                <w:lang w:val="et-EE"/>
              </w:rPr>
              <w:t>RTK teabevahetuskoordinaator juhib ELi fondide riiklikku kommunikatsioonivõrgustikku. Siseministeeriumis nimetatakse siseturvalisuspoliitika fondide kommunikatsiooniametnik. Kommunikat</w:t>
            </w:r>
            <w:r w:rsidR="00A532D5" w:rsidRPr="008F6F06">
              <w:rPr>
                <w:lang w:val="et-EE"/>
              </w:rPr>
              <w:t>s</w:t>
            </w:r>
            <w:r w:rsidRPr="008F6F06">
              <w:rPr>
                <w:lang w:val="et-EE"/>
              </w:rPr>
              <w:t>ioonitegevusteks kasutatakse tehnilist abi.</w:t>
            </w:r>
          </w:p>
          <w:p w14:paraId="1F3DA3D3" w14:textId="77777777" w:rsidR="00A532D5" w:rsidRPr="008F6F06" w:rsidRDefault="00A532D5" w:rsidP="00A532D5">
            <w:pPr>
              <w:spacing w:before="0" w:after="0"/>
              <w:jc w:val="left"/>
              <w:rPr>
                <w:lang w:val="et-EE"/>
              </w:rPr>
            </w:pPr>
          </w:p>
          <w:p w14:paraId="633561A4" w14:textId="78CB80A2" w:rsidR="004132BB" w:rsidRPr="008F6F06" w:rsidRDefault="004132BB" w:rsidP="00A532D5">
            <w:pPr>
              <w:spacing w:before="0" w:after="0"/>
              <w:jc w:val="left"/>
              <w:rPr>
                <w:lang w:val="et-EE"/>
              </w:rPr>
            </w:pPr>
            <w:r w:rsidRPr="008F6F06">
              <w:rPr>
                <w:lang w:val="et-EE"/>
              </w:rPr>
              <w:t>Näitajad</w:t>
            </w:r>
          </w:p>
          <w:p w14:paraId="11EFBF40" w14:textId="7AEB9620" w:rsidR="004132BB" w:rsidRPr="008F6F06" w:rsidRDefault="004132BB" w:rsidP="00CE39DE">
            <w:pPr>
              <w:numPr>
                <w:ilvl w:val="0"/>
                <w:numId w:val="34"/>
              </w:numPr>
              <w:spacing w:before="0" w:after="0"/>
              <w:ind w:left="714" w:hanging="357"/>
              <w:contextualSpacing/>
              <w:rPr>
                <w:lang w:val="et-EE"/>
              </w:rPr>
            </w:pPr>
            <w:r w:rsidRPr="008F6F06">
              <w:rPr>
                <w:lang w:val="et-EE"/>
              </w:rPr>
              <w:t xml:space="preserve">Audiolugude jutustamine viie taskuringhäälingu kaudu, et suurendada teadlikkust </w:t>
            </w:r>
            <w:r w:rsidR="00D34746" w:rsidRPr="008F6F06">
              <w:rPr>
                <w:lang w:val="et-EE"/>
              </w:rPr>
              <w:t>projektidest</w:t>
            </w:r>
            <w:r w:rsidR="00D34746">
              <w:rPr>
                <w:lang w:val="et-EE"/>
              </w:rPr>
              <w:t>, mida rahastatakse</w:t>
            </w:r>
            <w:r w:rsidR="00D34746" w:rsidRPr="008F6F06">
              <w:rPr>
                <w:lang w:val="et-EE"/>
              </w:rPr>
              <w:t xml:space="preserve"> </w:t>
            </w:r>
            <w:r w:rsidRPr="008F6F06">
              <w:rPr>
                <w:lang w:val="et-EE"/>
              </w:rPr>
              <w:t>siseturvalisuspol</w:t>
            </w:r>
            <w:r w:rsidR="00D8545A" w:rsidRPr="008F6F06">
              <w:rPr>
                <w:lang w:val="et-EE"/>
              </w:rPr>
              <w:t>i</w:t>
            </w:r>
            <w:r w:rsidRPr="008F6F06">
              <w:rPr>
                <w:lang w:val="et-EE"/>
              </w:rPr>
              <w:t xml:space="preserve">itika fondidest. Netisaated on osa </w:t>
            </w:r>
            <w:r w:rsidR="00A670D2">
              <w:rPr>
                <w:lang w:val="et-EE"/>
              </w:rPr>
              <w:t>S</w:t>
            </w:r>
            <w:r w:rsidRPr="008F6F06">
              <w:rPr>
                <w:lang w:val="et-EE"/>
              </w:rPr>
              <w:t>iseministeeriumi avaldatud regulaarsetest netisaadetest.</w:t>
            </w:r>
          </w:p>
          <w:p w14:paraId="3588B897" w14:textId="3AEB536B" w:rsidR="004132BB" w:rsidRPr="008F6F06" w:rsidRDefault="004132BB" w:rsidP="00CE39DE">
            <w:pPr>
              <w:numPr>
                <w:ilvl w:val="0"/>
                <w:numId w:val="34"/>
              </w:numPr>
              <w:spacing w:before="0" w:after="0"/>
              <w:ind w:left="714" w:hanging="357"/>
              <w:contextualSpacing/>
              <w:rPr>
                <w:lang w:val="et-EE"/>
              </w:rPr>
            </w:pPr>
            <w:r w:rsidRPr="008F6F06">
              <w:rPr>
                <w:lang w:val="et-EE"/>
              </w:rPr>
              <w:t>Vähemalt neli olulist teavitustegevust, et tutvustada saavutusi sihtrühmale.</w:t>
            </w:r>
          </w:p>
          <w:p w14:paraId="6C36EDC4" w14:textId="472D366D" w:rsidR="00297D18" w:rsidRPr="00297D18" w:rsidRDefault="00297D18" w:rsidP="00CE39DE">
            <w:pPr>
              <w:pStyle w:val="ListParagraph"/>
              <w:numPr>
                <w:ilvl w:val="0"/>
                <w:numId w:val="34"/>
              </w:numPr>
              <w:spacing w:after="0" w:line="240" w:lineRule="auto"/>
              <w:ind w:left="714" w:hanging="357"/>
              <w:jc w:val="both"/>
              <w:rPr>
                <w:rFonts w:ascii="Times New Roman" w:eastAsia="Calibri" w:hAnsi="Times New Roman" w:cs="Times New Roman"/>
                <w:sz w:val="24"/>
                <w:szCs w:val="20"/>
                <w:lang w:val="et-EE" w:eastAsia="en-GB"/>
              </w:rPr>
            </w:pPr>
            <w:r w:rsidRPr="00297D18">
              <w:rPr>
                <w:rFonts w:ascii="Times New Roman" w:eastAsia="Calibri" w:hAnsi="Times New Roman" w:cs="Times New Roman"/>
                <w:sz w:val="24"/>
                <w:szCs w:val="20"/>
                <w:lang w:val="et-EE" w:eastAsia="en-GB"/>
              </w:rPr>
              <w:t xml:space="preserve">Digitaalse meediasisu, sealhulgas visuaalsisu, näiteks </w:t>
            </w:r>
            <w:del w:id="1315" w:author="Martin Eber" w:date="2025-07-18T17:15:00Z" w16du:dateUtc="2025-07-18T14:15:00Z">
              <w:r w:rsidRPr="00297D18" w:rsidDel="00DA1D3F">
                <w:rPr>
                  <w:rFonts w:ascii="Times New Roman" w:eastAsia="Calibri" w:hAnsi="Times New Roman" w:cs="Times New Roman"/>
                  <w:sz w:val="24"/>
                  <w:szCs w:val="20"/>
                  <w:lang w:val="et-EE" w:eastAsia="en-GB"/>
                </w:rPr>
                <w:delText xml:space="preserve">illustratsioonide </w:delText>
              </w:r>
            </w:del>
            <w:ins w:id="1316" w:author="Martin Eber" w:date="2025-07-18T17:15:00Z" w16du:dateUtc="2025-07-18T14:15:00Z">
              <w:r w:rsidR="00DA1D3F">
                <w:rPr>
                  <w:rFonts w:ascii="Times New Roman" w:eastAsia="Calibri" w:hAnsi="Times New Roman" w:cs="Times New Roman"/>
                  <w:sz w:val="24"/>
                  <w:szCs w:val="20"/>
                  <w:lang w:val="et-EE" w:eastAsia="en-GB"/>
                </w:rPr>
                <w:t>fotode</w:t>
              </w:r>
              <w:r w:rsidR="00DA1D3F" w:rsidRPr="00297D18">
                <w:rPr>
                  <w:rFonts w:ascii="Times New Roman" w:eastAsia="Calibri" w:hAnsi="Times New Roman" w:cs="Times New Roman"/>
                  <w:sz w:val="24"/>
                  <w:szCs w:val="20"/>
                  <w:lang w:val="et-EE" w:eastAsia="en-GB"/>
                </w:rPr>
                <w:t xml:space="preserve"> </w:t>
              </w:r>
            </w:ins>
            <w:r w:rsidRPr="00297D18">
              <w:rPr>
                <w:rFonts w:ascii="Times New Roman" w:eastAsia="Calibri" w:hAnsi="Times New Roman" w:cs="Times New Roman"/>
                <w:sz w:val="24"/>
                <w:szCs w:val="20"/>
                <w:lang w:val="et-EE" w:eastAsia="en-GB"/>
              </w:rPr>
              <w:t>ja videomaterjalide loomine vähemalt neli korda. Kogu avalikustatav meediasisu on esitatud ja kättesaadav ligipääsetaval moel. Sõltuvalt digitaalse meediasisu olemusest kasutatakse teabe edastamiseks kirjeldustõlget, sisule lisatakse subtiitrid ja/või viipetõlge.</w:t>
            </w:r>
          </w:p>
          <w:p w14:paraId="0068CB09" w14:textId="01238E50" w:rsidR="004144EB" w:rsidRPr="008F6F06" w:rsidRDefault="004132BB" w:rsidP="00CE39DE">
            <w:pPr>
              <w:numPr>
                <w:ilvl w:val="0"/>
                <w:numId w:val="34"/>
              </w:numPr>
              <w:spacing w:before="0" w:after="0"/>
              <w:ind w:left="714" w:hanging="357"/>
              <w:contextualSpacing/>
              <w:rPr>
                <w:lang w:val="et-EE"/>
              </w:rPr>
            </w:pPr>
            <w:r w:rsidRPr="006C1876">
              <w:rPr>
                <w:lang w:val="et-EE"/>
              </w:rPr>
              <w:t>Eesti siseturvalisuspoliitika fondide jaoks sotsiaalmeediakanal</w:t>
            </w:r>
            <w:r w:rsidR="00775874" w:rsidRPr="006C1876">
              <w:rPr>
                <w:lang w:val="et-EE"/>
              </w:rPr>
              <w:t>ite</w:t>
            </w:r>
            <w:r w:rsidRPr="006C1876">
              <w:rPr>
                <w:lang w:val="et-EE"/>
              </w:rPr>
              <w:t xml:space="preserve"> (nt Facebook</w:t>
            </w:r>
            <w:ins w:id="1317" w:author="Ave Osman" w:date="2025-07-18T11:18:00Z" w16du:dateUtc="2025-07-18T08:18:00Z">
              <w:r w:rsidR="00EA1FE1">
                <w:rPr>
                  <w:lang w:val="et-EE"/>
                </w:rPr>
                <w:t>, X</w:t>
              </w:r>
            </w:ins>
            <w:r w:rsidR="00775874" w:rsidRPr="006C1876">
              <w:rPr>
                <w:lang w:val="et-EE"/>
              </w:rPr>
              <w:t xml:space="preserve"> ja</w:t>
            </w:r>
            <w:r w:rsidRPr="006C1876">
              <w:rPr>
                <w:lang w:val="et-EE"/>
              </w:rPr>
              <w:t xml:space="preserve"> </w:t>
            </w:r>
            <w:proofErr w:type="spellStart"/>
            <w:r w:rsidRPr="006C1876">
              <w:rPr>
                <w:lang w:val="et-EE"/>
              </w:rPr>
              <w:t>Youtube</w:t>
            </w:r>
            <w:proofErr w:type="spellEnd"/>
            <w:r w:rsidRPr="006C1876">
              <w:rPr>
                <w:lang w:val="et-EE"/>
              </w:rPr>
              <w:t>)</w:t>
            </w:r>
            <w:r w:rsidR="00775874" w:rsidRPr="006C1876">
              <w:rPr>
                <w:lang w:val="et-EE"/>
              </w:rPr>
              <w:t xml:space="preserve"> kasutamine</w:t>
            </w:r>
            <w:r w:rsidRPr="008F6F06">
              <w:rPr>
                <w:lang w:val="et-EE"/>
              </w:rPr>
              <w:t>, et jõuda laiema publikuni. Sisu loomine ja ristviitamine sotsiaalmeediakontodel.</w:t>
            </w:r>
          </w:p>
          <w:p w14:paraId="2522986C" w14:textId="7072D52B" w:rsidR="00A532D5" w:rsidRPr="008F6F06" w:rsidRDefault="00A532D5" w:rsidP="00A532D5">
            <w:pPr>
              <w:spacing w:before="0" w:after="0"/>
              <w:ind w:left="720"/>
              <w:contextualSpacing/>
              <w:jc w:val="left"/>
              <w:rPr>
                <w:lang w:val="et-EE"/>
              </w:rPr>
            </w:pPr>
          </w:p>
        </w:tc>
      </w:tr>
    </w:tbl>
    <w:p w14:paraId="4DC00263" w14:textId="77777777" w:rsidR="004144EB" w:rsidRDefault="004144EB">
      <w:pPr>
        <w:rPr>
          <w:noProof/>
          <w:sz w:val="20"/>
          <w:lang w:val="et-EE"/>
        </w:rPr>
      </w:pPr>
    </w:p>
    <w:p w14:paraId="7BE9C862" w14:textId="77777777" w:rsidR="00B04EFA" w:rsidRDefault="00B04EFA">
      <w:pPr>
        <w:rPr>
          <w:noProof/>
          <w:sz w:val="20"/>
          <w:lang w:val="et-EE"/>
        </w:rPr>
      </w:pPr>
    </w:p>
    <w:p w14:paraId="61F02C84" w14:textId="77777777" w:rsidR="004A6E0A" w:rsidRDefault="0098043C" w:rsidP="0098043C">
      <w:pPr>
        <w:spacing w:before="240" w:after="240"/>
        <w:ind w:left="2160" w:firstLine="720"/>
        <w:rPr>
          <w:ins w:id="1318" w:author="Ave Osman" w:date="2025-07-21T12:19:00Z" w16du:dateUtc="2025-07-21T09:19:00Z"/>
          <w:b/>
          <w:iCs/>
          <w:noProof/>
        </w:rPr>
        <w:sectPr w:rsidR="004A6E0A" w:rsidSect="004A6E0A">
          <w:type w:val="continuous"/>
          <w:pgSz w:w="11906" w:h="16838" w:orient="portrait" w:code="9"/>
          <w:pgMar w:top="567" w:right="1134" w:bottom="567" w:left="1134" w:header="709" w:footer="709" w:gutter="0"/>
          <w:cols w:space="708"/>
          <w:titlePg/>
          <w:docGrid w:linePitch="360"/>
          <w:sectPrChange w:id="1319" w:author="Ave Osman" w:date="2025-07-21T12:19:00Z" w16du:dateUtc="2025-07-21T09:19:00Z">
            <w:sectPr w:rsidR="004A6E0A" w:rsidSect="004A6E0A">
              <w:type w:val="nextPage"/>
              <w:pgSz w:w="16838" w:h="11906" w:orient="landscape"/>
              <w:pgMar w:top="1134" w:right="567" w:bottom="1134" w:left="567" w:header="709" w:footer="709" w:gutter="0"/>
            </w:sectPr>
          </w:sectPrChange>
        </w:sectPr>
      </w:pPr>
      <w:ins w:id="1320" w:author="Ave Osman" w:date="2025-07-21T12:16:00Z" w16du:dateUtc="2025-07-21T09:16:00Z">
        <w:r>
          <w:rPr>
            <w:b/>
            <w:iCs/>
            <w:noProof/>
          </w:rPr>
          <w:t xml:space="preserve">     </w:t>
        </w:r>
      </w:ins>
    </w:p>
    <w:p w14:paraId="7A06D07B" w14:textId="73B92CAA" w:rsidR="00B8246D" w:rsidRDefault="00B8246D" w:rsidP="0026652F">
      <w:pPr>
        <w:spacing w:before="240" w:after="240"/>
        <w:ind w:firstLine="720"/>
        <w:rPr>
          <w:ins w:id="1321" w:author="Ave Osman" w:date="2025-07-18T19:07:00Z" w16du:dateUtc="2025-07-18T16:07:00Z"/>
          <w:b/>
          <w:iCs/>
          <w:noProof/>
        </w:rPr>
      </w:pPr>
      <w:ins w:id="1322" w:author="Ave Osman" w:date="2025-07-18T19:04:00Z" w16du:dateUtc="2025-07-18T16:04:00Z">
        <w:r w:rsidRPr="00B46B1A">
          <w:rPr>
            <w:b/>
            <w:iCs/>
            <w:noProof/>
          </w:rPr>
          <w:lastRenderedPageBreak/>
          <w:t xml:space="preserve">Lisa </w:t>
        </w:r>
      </w:ins>
      <w:ins w:id="1323" w:author="Ave Osman" w:date="2025-07-21T13:25:00Z" w16du:dateUtc="2025-07-21T10:25:00Z">
        <w:r w:rsidR="00117DD1">
          <w:rPr>
            <w:b/>
            <w:iCs/>
            <w:noProof/>
          </w:rPr>
          <w:t>1</w:t>
        </w:r>
      </w:ins>
      <w:ins w:id="1324" w:author="Ave Osman" w:date="2025-07-18T19:04:00Z" w16du:dateUtc="2025-07-18T16:04:00Z">
        <w:r w:rsidRPr="00B46B1A">
          <w:rPr>
            <w:b/>
            <w:iCs/>
            <w:noProof/>
          </w:rPr>
          <w:t>. Temaatiline rahastu</w:t>
        </w:r>
      </w:ins>
    </w:p>
    <w:tbl>
      <w:tblPr>
        <w:tblStyle w:val="TableGrid"/>
        <w:tblW w:w="14458" w:type="dxa"/>
        <w:tblInd w:w="279" w:type="dxa"/>
        <w:tblLook w:val="04A0" w:firstRow="1" w:lastRow="0" w:firstColumn="1" w:lastColumn="0" w:noHBand="0" w:noVBand="1"/>
      </w:tblPr>
      <w:tblGrid>
        <w:gridCol w:w="983"/>
        <w:gridCol w:w="997"/>
        <w:gridCol w:w="1366"/>
        <w:gridCol w:w="11112"/>
      </w:tblGrid>
      <w:tr w:rsidR="00B8246D" w14:paraId="239D5D25" w14:textId="77777777" w:rsidTr="0098043C">
        <w:trPr>
          <w:ins w:id="1325" w:author="Ave Osman" w:date="2025-07-18T19:08:00Z"/>
        </w:trPr>
        <w:tc>
          <w:tcPr>
            <w:tcW w:w="704" w:type="dxa"/>
          </w:tcPr>
          <w:p w14:paraId="24A11E82" w14:textId="737DA1A2" w:rsidR="00B8246D" w:rsidRDefault="00B8246D" w:rsidP="0098043C">
            <w:pPr>
              <w:rPr>
                <w:ins w:id="1326" w:author="Ave Osman" w:date="2025-07-18T19:08:00Z" w16du:dateUtc="2025-07-18T16:08:00Z"/>
                <w:b/>
                <w:iCs/>
                <w:noProof/>
              </w:rPr>
            </w:pPr>
            <w:ins w:id="1327" w:author="Ave Osman" w:date="2025-07-18T19:08:00Z" w16du:dateUtc="2025-07-18T16:08:00Z">
              <w:r w:rsidRPr="00B46B1A">
                <w:rPr>
                  <w:rFonts w:eastAsia="Times New Roman"/>
                  <w:b/>
                  <w:iCs/>
                  <w:noProof/>
                  <w:sz w:val="20"/>
                </w:rPr>
                <w:t>Eri</w:t>
              </w:r>
            </w:ins>
            <w:ins w:id="1328" w:author="Ave Osman" w:date="2025-07-21T08:09:00Z" w16du:dateUtc="2025-07-21T05:09:00Z">
              <w:r w:rsidR="00F04374">
                <w:rPr>
                  <w:rFonts w:eastAsia="Times New Roman"/>
                  <w:b/>
                  <w:iCs/>
                  <w:noProof/>
                  <w:sz w:val="20"/>
                </w:rPr>
                <w:t>-</w:t>
              </w:r>
            </w:ins>
            <w:ins w:id="1329" w:author="Ave Osman" w:date="2025-07-18T19:08:00Z" w16du:dateUtc="2025-07-18T16:08:00Z">
              <w:r w:rsidRPr="00B46B1A">
                <w:rPr>
                  <w:rFonts w:eastAsia="Times New Roman"/>
                  <w:b/>
                  <w:iCs/>
                  <w:noProof/>
                  <w:sz w:val="20"/>
                </w:rPr>
                <w:t>eesmärk</w:t>
              </w:r>
            </w:ins>
          </w:p>
        </w:tc>
        <w:tc>
          <w:tcPr>
            <w:tcW w:w="997" w:type="dxa"/>
          </w:tcPr>
          <w:p w14:paraId="541C35F8" w14:textId="7552D3DF" w:rsidR="00B8246D" w:rsidRDefault="00B8246D" w:rsidP="0098043C">
            <w:pPr>
              <w:rPr>
                <w:ins w:id="1330" w:author="Ave Osman" w:date="2025-07-18T19:08:00Z" w16du:dateUtc="2025-07-18T16:08:00Z"/>
                <w:b/>
                <w:iCs/>
                <w:noProof/>
              </w:rPr>
            </w:pPr>
            <w:ins w:id="1331" w:author="Ave Osman" w:date="2025-07-18T19:08:00Z" w16du:dateUtc="2025-07-18T16:08:00Z">
              <w:r w:rsidRPr="00B46B1A">
                <w:rPr>
                  <w:rFonts w:eastAsia="Times New Roman"/>
                  <w:b/>
                  <w:iCs/>
                  <w:noProof/>
                  <w:sz w:val="20"/>
                </w:rPr>
                <w:t>Liik</w:t>
              </w:r>
            </w:ins>
          </w:p>
        </w:tc>
        <w:tc>
          <w:tcPr>
            <w:tcW w:w="1366" w:type="dxa"/>
          </w:tcPr>
          <w:p w14:paraId="594F55A4" w14:textId="600F3CDA" w:rsidR="00B8246D" w:rsidRDefault="00B8246D" w:rsidP="0098043C">
            <w:pPr>
              <w:rPr>
                <w:ins w:id="1332" w:author="Ave Osman" w:date="2025-07-18T19:08:00Z" w16du:dateUtc="2025-07-18T16:08:00Z"/>
                <w:b/>
                <w:iCs/>
                <w:noProof/>
              </w:rPr>
            </w:pPr>
            <w:ins w:id="1333" w:author="Ave Osman" w:date="2025-07-18T19:08:00Z" w16du:dateUtc="2025-07-18T16:08:00Z">
              <w:r w:rsidRPr="00B46B1A">
                <w:rPr>
                  <w:rFonts w:eastAsia="Times New Roman"/>
                  <w:b/>
                  <w:iCs/>
                  <w:noProof/>
                  <w:sz w:val="20"/>
                </w:rPr>
                <w:t>ELi toetus</w:t>
              </w:r>
            </w:ins>
            <w:ins w:id="1334" w:author="Ave Osman" w:date="2025-07-18T19:15:00Z" w16du:dateUtc="2025-07-18T16:15:00Z">
              <w:r w:rsidR="004A4D43">
                <w:rPr>
                  <w:rFonts w:eastAsia="Times New Roman"/>
                  <w:b/>
                  <w:iCs/>
                  <w:noProof/>
                  <w:sz w:val="20"/>
                </w:rPr>
                <w:t xml:space="preserve"> (EUR)</w:t>
              </w:r>
            </w:ins>
          </w:p>
        </w:tc>
        <w:tc>
          <w:tcPr>
            <w:tcW w:w="11391" w:type="dxa"/>
          </w:tcPr>
          <w:p w14:paraId="539559A8" w14:textId="0CA03C64" w:rsidR="00B8246D" w:rsidRDefault="00B8246D" w:rsidP="0098043C">
            <w:pPr>
              <w:rPr>
                <w:ins w:id="1335" w:author="Ave Osman" w:date="2025-07-18T19:08:00Z" w16du:dateUtc="2025-07-18T16:08:00Z"/>
                <w:b/>
                <w:iCs/>
                <w:noProof/>
              </w:rPr>
            </w:pPr>
            <w:ins w:id="1336" w:author="Ave Osman" w:date="2025-07-18T19:08:00Z" w16du:dateUtc="2025-07-18T16:08:00Z">
              <w:r w:rsidRPr="00B46B1A">
                <w:rPr>
                  <w:rFonts w:eastAsia="Times New Roman"/>
                  <w:b/>
                  <w:iCs/>
                  <w:noProof/>
                  <w:sz w:val="20"/>
                </w:rPr>
                <w:t>Kirjeldus</w:t>
              </w:r>
            </w:ins>
          </w:p>
        </w:tc>
      </w:tr>
      <w:tr w:rsidR="00F04374" w14:paraId="5AFA4C83" w14:textId="77777777" w:rsidTr="0098043C">
        <w:trPr>
          <w:ins w:id="1337" w:author="Ave Osman" w:date="2025-07-21T08:05:00Z"/>
        </w:trPr>
        <w:tc>
          <w:tcPr>
            <w:tcW w:w="704" w:type="dxa"/>
          </w:tcPr>
          <w:p w14:paraId="5E014BC1" w14:textId="77777777" w:rsidR="00F04374" w:rsidRPr="00B8246D" w:rsidRDefault="00F04374" w:rsidP="0098043C">
            <w:pPr>
              <w:rPr>
                <w:ins w:id="1338" w:author="Ave Osman" w:date="2025-07-21T08:05:00Z" w16du:dateUtc="2025-07-21T05:05:00Z"/>
                <w:rFonts w:eastAsia="Times New Roman"/>
                <w:iCs/>
                <w:noProof/>
                <w:sz w:val="20"/>
              </w:rPr>
            </w:pPr>
          </w:p>
        </w:tc>
        <w:tc>
          <w:tcPr>
            <w:tcW w:w="997" w:type="dxa"/>
          </w:tcPr>
          <w:p w14:paraId="72C4259E" w14:textId="77777777" w:rsidR="00F04374" w:rsidRPr="00B8246D" w:rsidRDefault="00F04374" w:rsidP="0098043C">
            <w:pPr>
              <w:rPr>
                <w:ins w:id="1339" w:author="Ave Osman" w:date="2025-07-21T08:05:00Z" w16du:dateUtc="2025-07-21T05:05:00Z"/>
                <w:rFonts w:eastAsia="Times New Roman"/>
                <w:iCs/>
                <w:noProof/>
                <w:sz w:val="20"/>
              </w:rPr>
            </w:pPr>
          </w:p>
        </w:tc>
        <w:tc>
          <w:tcPr>
            <w:tcW w:w="1366" w:type="dxa"/>
          </w:tcPr>
          <w:p w14:paraId="69E41DED" w14:textId="77777777" w:rsidR="00F04374" w:rsidRPr="00B8246D" w:rsidRDefault="00F04374" w:rsidP="0098043C">
            <w:pPr>
              <w:rPr>
                <w:ins w:id="1340" w:author="Ave Osman" w:date="2025-07-21T08:05:00Z" w16du:dateUtc="2025-07-21T05:05:00Z"/>
                <w:rFonts w:ascii="TimesNewRoman" w:eastAsia="TimesNewRoman" w:hAnsi="TimesNewRoman" w:cs="TimesNewRoman"/>
                <w:b/>
                <w:bCs/>
                <w:color w:val="000000"/>
                <w:sz w:val="20"/>
              </w:rPr>
            </w:pPr>
          </w:p>
        </w:tc>
        <w:tc>
          <w:tcPr>
            <w:tcW w:w="11391" w:type="dxa"/>
          </w:tcPr>
          <w:p w14:paraId="6F5CECEE" w14:textId="3A1D2502" w:rsidR="00F04374" w:rsidRPr="00B8246D" w:rsidRDefault="00F04374" w:rsidP="0098043C">
            <w:pPr>
              <w:rPr>
                <w:ins w:id="1341" w:author="Ave Osman" w:date="2025-07-21T08:05:00Z" w16du:dateUtc="2025-07-21T05:05:00Z"/>
                <w:sz w:val="20"/>
                <w:lang w:val="et-EE"/>
              </w:rPr>
            </w:pPr>
            <w:ins w:id="1342" w:author="Ave Osman" w:date="2025-07-21T08:06:00Z" w16du:dateUtc="2025-07-21T05:06:00Z">
              <w:r w:rsidRPr="00F04374">
                <w:rPr>
                  <w:b/>
                  <w:bCs/>
                  <w:sz w:val="20"/>
                  <w:lang w:val="et-EE"/>
                </w:rPr>
                <w:t>Erimeede liikmesriikide toetamiseks rände- ja varjupaigapakti rakendamisel</w:t>
              </w:r>
            </w:ins>
          </w:p>
        </w:tc>
      </w:tr>
      <w:tr w:rsidR="00B8246D" w14:paraId="44DE37DD" w14:textId="77777777" w:rsidTr="0098043C">
        <w:trPr>
          <w:ins w:id="1343" w:author="Ave Osman" w:date="2025-07-18T19:08:00Z"/>
        </w:trPr>
        <w:tc>
          <w:tcPr>
            <w:tcW w:w="704" w:type="dxa"/>
          </w:tcPr>
          <w:p w14:paraId="670B297C" w14:textId="2C1C4AD4" w:rsidR="00B8246D" w:rsidRPr="00B8246D" w:rsidRDefault="00B8246D" w:rsidP="0098043C">
            <w:pPr>
              <w:rPr>
                <w:ins w:id="1344" w:author="Ave Osman" w:date="2025-07-18T19:08:00Z" w16du:dateUtc="2025-07-18T16:08:00Z"/>
                <w:b/>
                <w:iCs/>
                <w:noProof/>
                <w:sz w:val="20"/>
              </w:rPr>
            </w:pPr>
            <w:ins w:id="1345" w:author="Ave Osman" w:date="2025-07-18T19:09:00Z" w16du:dateUtc="2025-07-18T16:09:00Z">
              <w:r w:rsidRPr="00B8246D">
                <w:rPr>
                  <w:rFonts w:eastAsia="Times New Roman"/>
                  <w:iCs/>
                  <w:noProof/>
                  <w:sz w:val="20"/>
                </w:rPr>
                <w:t>SO1</w:t>
              </w:r>
            </w:ins>
          </w:p>
        </w:tc>
        <w:tc>
          <w:tcPr>
            <w:tcW w:w="997" w:type="dxa"/>
          </w:tcPr>
          <w:p w14:paraId="32435A1B" w14:textId="546F61FC" w:rsidR="00B8246D" w:rsidRPr="00B8246D" w:rsidRDefault="00B8246D" w:rsidP="0098043C">
            <w:pPr>
              <w:rPr>
                <w:ins w:id="1346" w:author="Ave Osman" w:date="2025-07-18T19:08:00Z" w16du:dateUtc="2025-07-18T16:08:00Z"/>
                <w:b/>
                <w:iCs/>
                <w:noProof/>
                <w:sz w:val="20"/>
              </w:rPr>
            </w:pPr>
            <w:ins w:id="1347" w:author="Ave Osman" w:date="2025-07-18T19:09:00Z" w16du:dateUtc="2025-07-18T16:09:00Z">
              <w:r w:rsidRPr="00B8246D">
                <w:rPr>
                  <w:rFonts w:eastAsia="Times New Roman"/>
                  <w:iCs/>
                  <w:noProof/>
                  <w:sz w:val="20"/>
                </w:rPr>
                <w:t>Erimeede</w:t>
              </w:r>
            </w:ins>
          </w:p>
        </w:tc>
        <w:tc>
          <w:tcPr>
            <w:tcW w:w="1366" w:type="dxa"/>
          </w:tcPr>
          <w:p w14:paraId="5CE49267" w14:textId="500ED883" w:rsidR="00B8246D" w:rsidRPr="00B8246D" w:rsidRDefault="00B8246D" w:rsidP="0098043C">
            <w:pPr>
              <w:rPr>
                <w:ins w:id="1348" w:author="Ave Osman" w:date="2025-07-18T19:08:00Z" w16du:dateUtc="2025-07-18T16:08:00Z"/>
                <w:b/>
                <w:iCs/>
                <w:noProof/>
                <w:sz w:val="20"/>
              </w:rPr>
            </w:pPr>
            <w:ins w:id="1349" w:author="Ave Osman" w:date="2025-07-18T19:09:00Z" w16du:dateUtc="2025-07-18T16:09:00Z">
              <w:r w:rsidRPr="00B8246D">
                <w:rPr>
                  <w:rFonts w:ascii="TimesNewRoman" w:eastAsia="TimesNewRoman" w:hAnsi="TimesNewRoman" w:cs="TimesNewRoman"/>
                  <w:b/>
                  <w:bCs/>
                  <w:color w:val="000000"/>
                  <w:sz w:val="20"/>
                </w:rPr>
                <w:t>18 791 672,64</w:t>
              </w:r>
            </w:ins>
          </w:p>
        </w:tc>
        <w:tc>
          <w:tcPr>
            <w:tcW w:w="11391" w:type="dxa"/>
          </w:tcPr>
          <w:p w14:paraId="18B58F1D" w14:textId="17828984" w:rsidR="00B8246D" w:rsidRDefault="00B8246D" w:rsidP="0098043C">
            <w:pPr>
              <w:rPr>
                <w:ins w:id="1350" w:author="Ave Osman" w:date="2025-07-18T19:13:00Z" w16du:dateUtc="2025-07-18T16:13:00Z"/>
                <w:sz w:val="20"/>
                <w:lang w:val="et-EE"/>
              </w:rPr>
            </w:pPr>
            <w:ins w:id="1351" w:author="Ave Osman" w:date="2025-07-18T19:09:00Z" w16du:dateUtc="2025-07-18T16:09:00Z">
              <w:r w:rsidRPr="00B8246D">
                <w:rPr>
                  <w:sz w:val="20"/>
                  <w:lang w:val="et-EE"/>
                </w:rPr>
                <w:t>Erimeetme</w:t>
              </w:r>
            </w:ins>
            <w:ins w:id="1352" w:author="Ave Osman" w:date="2025-07-21T08:03:00Z" w16du:dateUtc="2025-07-21T05:03:00Z">
              <w:r w:rsidR="00F04374">
                <w:rPr>
                  <w:sz w:val="20"/>
                  <w:lang w:val="et-EE"/>
                </w:rPr>
                <w:t>st toetatavad tegevused seoses</w:t>
              </w:r>
            </w:ins>
            <w:ins w:id="1353" w:author="Ave Osman" w:date="2025-07-18T19:09:00Z" w16du:dateUtc="2025-07-18T16:09:00Z">
              <w:r w:rsidRPr="00B8246D">
                <w:rPr>
                  <w:sz w:val="20"/>
                  <w:lang w:val="et-EE"/>
                </w:rPr>
                <w:t xml:space="preserve"> </w:t>
              </w:r>
            </w:ins>
            <w:ins w:id="1354" w:author="Ave Osman" w:date="2025-07-18T19:12:00Z" w16du:dateUtc="2025-07-18T16:12:00Z">
              <w:r>
                <w:rPr>
                  <w:sz w:val="20"/>
                  <w:lang w:val="et-EE"/>
                </w:rPr>
                <w:t>erieesmärgi</w:t>
              </w:r>
            </w:ins>
            <w:ins w:id="1355" w:author="Ave Osman" w:date="2025-07-21T08:03:00Z" w16du:dateUtc="2025-07-21T05:03:00Z">
              <w:r w:rsidR="00F04374">
                <w:rPr>
                  <w:sz w:val="20"/>
                  <w:lang w:val="et-EE"/>
                </w:rPr>
                <w:t>ga</w:t>
              </w:r>
            </w:ins>
            <w:ins w:id="1356" w:author="Ave Osman" w:date="2025-07-18T19:12:00Z" w16du:dateUtc="2025-07-18T16:12:00Z">
              <w:r>
                <w:rPr>
                  <w:sz w:val="20"/>
                  <w:lang w:val="et-EE"/>
                </w:rPr>
                <w:t xml:space="preserve"> SO1 </w:t>
              </w:r>
            </w:ins>
            <w:ins w:id="1357" w:author="Ave Osman" w:date="2025-07-21T08:03:00Z" w16du:dateUtc="2025-07-21T05:03:00Z">
              <w:r w:rsidR="00F04374">
                <w:rPr>
                  <w:sz w:val="20"/>
                  <w:lang w:val="et-EE"/>
                </w:rPr>
                <w:t>panustavad</w:t>
              </w:r>
            </w:ins>
            <w:ins w:id="1358" w:author="Ave Osman" w:date="2025-07-20T23:28:00Z" w16du:dateUtc="2025-07-20T20:28:00Z">
              <w:r w:rsidR="002628CC">
                <w:rPr>
                  <w:sz w:val="20"/>
                  <w:lang w:val="et-EE"/>
                </w:rPr>
                <w:t xml:space="preserve"> </w:t>
              </w:r>
            </w:ins>
            <w:ins w:id="1359" w:author="Ave Osman" w:date="2025-07-18T19:09:00Z" w16du:dateUtc="2025-07-18T16:09:00Z">
              <w:r w:rsidRPr="00B8246D">
                <w:rPr>
                  <w:sz w:val="20"/>
                  <w:lang w:val="et-EE"/>
                </w:rPr>
                <w:t xml:space="preserve">rände- ja varjupaigapakti ühise rakenduskava </w:t>
              </w:r>
            </w:ins>
            <w:ins w:id="1360" w:author="Ave Osman" w:date="2025-07-18T19:13:00Z" w16du:dateUtc="2025-07-18T16:13:00Z">
              <w:r>
                <w:rPr>
                  <w:sz w:val="20"/>
                  <w:lang w:val="et-EE"/>
                </w:rPr>
                <w:t>erineva</w:t>
              </w:r>
            </w:ins>
            <w:ins w:id="1361" w:author="Ave Osman" w:date="2025-07-20T23:33:00Z" w16du:dateUtc="2025-07-20T20:33:00Z">
              <w:r w:rsidR="002628CC">
                <w:rPr>
                  <w:sz w:val="20"/>
                  <w:lang w:val="et-EE"/>
                </w:rPr>
                <w:t>te</w:t>
              </w:r>
            </w:ins>
            <w:ins w:id="1362" w:author="Ave Osman" w:date="2025-07-18T19:13:00Z" w16du:dateUtc="2025-07-18T16:13:00Z">
              <w:r>
                <w:rPr>
                  <w:sz w:val="20"/>
                  <w:lang w:val="et-EE"/>
                </w:rPr>
                <w:t xml:space="preserve"> plok</w:t>
              </w:r>
            </w:ins>
            <w:ins w:id="1363" w:author="Ave Osman" w:date="2025-07-20T23:33:00Z" w16du:dateUtc="2025-07-20T20:33:00Z">
              <w:r w:rsidR="002628CC">
                <w:rPr>
                  <w:sz w:val="20"/>
                  <w:lang w:val="et-EE"/>
                </w:rPr>
                <w:t>kide rakendamis</w:t>
              </w:r>
            </w:ins>
            <w:ins w:id="1364" w:author="Ave Osman" w:date="2025-07-21T08:03:00Z" w16du:dateUtc="2025-07-21T05:03:00Z">
              <w:r w:rsidR="00F04374">
                <w:rPr>
                  <w:sz w:val="20"/>
                  <w:lang w:val="et-EE"/>
                </w:rPr>
                <w:t>esse</w:t>
              </w:r>
            </w:ins>
            <w:ins w:id="1365" w:author="Ave Osman" w:date="2025-07-18T19:13:00Z" w16du:dateUtc="2025-07-18T16:13:00Z">
              <w:r>
                <w:rPr>
                  <w:sz w:val="20"/>
                  <w:lang w:val="et-EE"/>
                </w:rPr>
                <w:t>, eelkõige</w:t>
              </w:r>
            </w:ins>
            <w:ins w:id="1366" w:author="Ave Osman" w:date="2025-07-20T23:34:00Z" w16du:dateUtc="2025-07-20T20:34:00Z">
              <w:r w:rsidR="007047A4">
                <w:rPr>
                  <w:sz w:val="20"/>
                  <w:lang w:val="et-EE"/>
                </w:rPr>
                <w:t>:</w:t>
              </w:r>
            </w:ins>
          </w:p>
          <w:p w14:paraId="42B5C456" w14:textId="340B6298" w:rsidR="00B8246D" w:rsidRPr="00B8246D" w:rsidRDefault="00B8246D" w:rsidP="0098043C">
            <w:pPr>
              <w:rPr>
                <w:ins w:id="1367" w:author="Ave Osman" w:date="2025-07-18T19:09:00Z" w16du:dateUtc="2025-07-18T16:09:00Z"/>
                <w:sz w:val="20"/>
                <w:lang w:val="et-EE"/>
              </w:rPr>
            </w:pPr>
            <w:ins w:id="1368" w:author="Ave Osman" w:date="2025-07-18T19:09:00Z" w16du:dateUtc="2025-07-18T16:09:00Z">
              <w:r w:rsidRPr="00B8246D">
                <w:rPr>
                  <w:sz w:val="20"/>
                  <w:lang w:val="et-EE"/>
                </w:rPr>
                <w:t>2. plok</w:t>
              </w:r>
            </w:ins>
            <w:ins w:id="1369" w:author="Ave Osman" w:date="2025-07-20T23:34:00Z" w16du:dateUtc="2025-07-20T20:34:00Z">
              <w:r w:rsidR="007047A4">
                <w:rPr>
                  <w:sz w:val="20"/>
                  <w:lang w:val="et-EE"/>
                </w:rPr>
                <w:t>k</w:t>
              </w:r>
            </w:ins>
            <w:ins w:id="1370" w:author="Ave Osman" w:date="2025-07-18T19:09:00Z" w16du:dateUtc="2025-07-18T16:09:00Z">
              <w:r w:rsidRPr="00B8246D">
                <w:rPr>
                  <w:sz w:val="20"/>
                  <w:lang w:val="et-EE"/>
                </w:rPr>
                <w:t xml:space="preserve"> „Uus süsteem rändevoogude juhtimiseks ELi välispiiridel“:</w:t>
              </w:r>
            </w:ins>
          </w:p>
          <w:p w14:paraId="7FD8E251" w14:textId="29752944" w:rsidR="00D438E8" w:rsidRPr="00D438E8" w:rsidRDefault="00117DD1" w:rsidP="0098043C">
            <w:pPr>
              <w:numPr>
                <w:ilvl w:val="0"/>
                <w:numId w:val="46"/>
              </w:numPr>
              <w:ind w:left="714" w:hanging="357"/>
              <w:rPr>
                <w:ins w:id="1371" w:author="Ave Osman" w:date="2025-07-18T19:19:00Z"/>
                <w:bCs/>
                <w:iCs/>
                <w:noProof/>
                <w:sz w:val="20"/>
                <w:lang w:val="et-EE"/>
              </w:rPr>
            </w:pPr>
            <w:ins w:id="1372" w:author="Ave Osman" w:date="2025-07-21T13:26:00Z" w16du:dateUtc="2025-07-21T10:26:00Z">
              <w:r>
                <w:rPr>
                  <w:bCs/>
                  <w:iCs/>
                  <w:noProof/>
                  <w:sz w:val="20"/>
                  <w:lang w:val="et-EE"/>
                </w:rPr>
                <w:t>Politsei- ja Piirivalveameti</w:t>
              </w:r>
            </w:ins>
            <w:ins w:id="1373" w:author="Ave Osman" w:date="2025-07-18T19:19:00Z">
              <w:r w:rsidR="00D438E8" w:rsidRPr="00D438E8">
                <w:rPr>
                  <w:bCs/>
                  <w:iCs/>
                  <w:noProof/>
                  <w:sz w:val="20"/>
                  <w:lang w:val="et-EE"/>
                </w:rPr>
                <w:t xml:space="preserve"> (PPA) </w:t>
              </w:r>
            </w:ins>
            <w:ins w:id="1374" w:author="Ave Osman" w:date="2025-07-21T10:37:00Z" w16du:dateUtc="2025-07-21T07:37:00Z">
              <w:r w:rsidR="00135CA7">
                <w:rPr>
                  <w:bCs/>
                  <w:iCs/>
                  <w:noProof/>
                  <w:sz w:val="20"/>
                  <w:lang w:val="et-EE"/>
                </w:rPr>
                <w:t>personali</w:t>
              </w:r>
            </w:ins>
            <w:ins w:id="1375" w:author="Ave Osman" w:date="2025-07-18T19:19:00Z">
              <w:r w:rsidR="00D438E8" w:rsidRPr="00D438E8">
                <w:rPr>
                  <w:bCs/>
                  <w:iCs/>
                  <w:noProof/>
                  <w:sz w:val="20"/>
                  <w:lang w:val="et-EE"/>
                </w:rPr>
                <w:t xml:space="preserve"> palkamine ning piirimenetlusega seotud asutuste personali koolitamine;</w:t>
              </w:r>
            </w:ins>
          </w:p>
          <w:p w14:paraId="3E6F2859" w14:textId="48441601" w:rsidR="00D438E8" w:rsidRPr="00D438E8" w:rsidRDefault="002628CC" w:rsidP="0098043C">
            <w:pPr>
              <w:numPr>
                <w:ilvl w:val="0"/>
                <w:numId w:val="46"/>
              </w:numPr>
              <w:ind w:left="714" w:hanging="357"/>
              <w:rPr>
                <w:ins w:id="1376" w:author="Ave Osman" w:date="2025-07-18T19:19:00Z"/>
                <w:bCs/>
                <w:iCs/>
                <w:noProof/>
                <w:sz w:val="20"/>
                <w:lang w:val="et-EE"/>
              </w:rPr>
            </w:pPr>
            <w:ins w:id="1377" w:author="Ave Osman" w:date="2025-07-20T23:31:00Z" w16du:dateUtc="2025-07-20T20:31:00Z">
              <w:r>
                <w:rPr>
                  <w:bCs/>
                  <w:iCs/>
                  <w:noProof/>
                  <w:sz w:val="20"/>
                  <w:lang w:val="et-EE"/>
                </w:rPr>
                <w:t xml:space="preserve">rahvusvahelise kaitse </w:t>
              </w:r>
            </w:ins>
            <w:ins w:id="1378" w:author="Ave Osman" w:date="2025-07-18T19:19:00Z">
              <w:r w:rsidR="00D438E8" w:rsidRPr="00D438E8">
                <w:rPr>
                  <w:bCs/>
                  <w:iCs/>
                  <w:noProof/>
                  <w:sz w:val="20"/>
                  <w:lang w:val="et-EE"/>
                </w:rPr>
                <w:t>taotlejate, eelkõige piirimenetluse</w:t>
              </w:r>
            </w:ins>
            <w:ins w:id="1379" w:author="Ave Osman" w:date="2025-07-21T10:46:00Z" w16du:dateUtc="2025-07-21T07:46:00Z">
              <w:r w:rsidR="00684959">
                <w:rPr>
                  <w:bCs/>
                  <w:iCs/>
                  <w:noProof/>
                  <w:sz w:val="20"/>
                  <w:lang w:val="et-EE"/>
                </w:rPr>
                <w:t xml:space="preserve"> subjektide</w:t>
              </w:r>
            </w:ins>
            <w:ins w:id="1380" w:author="Ave Osman" w:date="2025-07-18T19:19:00Z">
              <w:r w:rsidR="00D438E8" w:rsidRPr="00D438E8">
                <w:rPr>
                  <w:bCs/>
                  <w:iCs/>
                  <w:noProof/>
                  <w:sz w:val="20"/>
                  <w:lang w:val="et-EE"/>
                </w:rPr>
                <w:t xml:space="preserve">, </w:t>
              </w:r>
            </w:ins>
            <w:ins w:id="1381" w:author="Ave Osman" w:date="2025-07-20T23:31:00Z" w16du:dateUtc="2025-07-20T20:31:00Z">
              <w:r>
                <w:rPr>
                  <w:bCs/>
                  <w:iCs/>
                  <w:noProof/>
                  <w:sz w:val="20"/>
                  <w:lang w:val="et-EE"/>
                </w:rPr>
                <w:t>toetamine</w:t>
              </w:r>
            </w:ins>
            <w:ins w:id="1382" w:author="Ave Osman" w:date="2025-07-18T19:19:00Z">
              <w:r w:rsidR="00D438E8" w:rsidRPr="00D438E8">
                <w:rPr>
                  <w:bCs/>
                  <w:iCs/>
                  <w:noProof/>
                  <w:sz w:val="20"/>
                  <w:lang w:val="et-EE"/>
                </w:rPr>
                <w:t xml:space="preserve">, sealhulgas </w:t>
              </w:r>
            </w:ins>
            <w:ins w:id="1383" w:author="Ave Osman" w:date="2025-07-20T23:31:00Z" w16du:dateUtc="2025-07-20T20:31:00Z">
              <w:r>
                <w:rPr>
                  <w:bCs/>
                  <w:iCs/>
                  <w:noProof/>
                  <w:sz w:val="20"/>
                  <w:lang w:val="et-EE"/>
                </w:rPr>
                <w:t>ülalpidami</w:t>
              </w:r>
            </w:ins>
            <w:ins w:id="1384" w:author="Ave Osman" w:date="2025-07-21T08:14:00Z" w16du:dateUtc="2025-07-21T05:14:00Z">
              <w:r w:rsidR="00C4618B">
                <w:rPr>
                  <w:bCs/>
                  <w:iCs/>
                  <w:noProof/>
                  <w:sz w:val="20"/>
                  <w:lang w:val="et-EE"/>
                </w:rPr>
                <w:t>s</w:t>
              </w:r>
            </w:ins>
            <w:ins w:id="1385" w:author="Ave Osman" w:date="2025-07-20T23:31:00Z" w16du:dateUtc="2025-07-20T20:31:00Z">
              <w:r>
                <w:rPr>
                  <w:bCs/>
                  <w:iCs/>
                  <w:noProof/>
                  <w:sz w:val="20"/>
                  <w:lang w:val="et-EE"/>
                </w:rPr>
                <w:t>e</w:t>
              </w:r>
            </w:ins>
            <w:ins w:id="1386" w:author="Ave Osman" w:date="2025-07-18T19:19:00Z">
              <w:r w:rsidR="00D438E8" w:rsidRPr="00D438E8">
                <w:rPr>
                  <w:bCs/>
                  <w:iCs/>
                  <w:noProof/>
                  <w:sz w:val="20"/>
                  <w:lang w:val="et-EE"/>
                </w:rPr>
                <w:t xml:space="preserve"> (nt majutus, toit ja esmatarbekaubad) ja teenus</w:t>
              </w:r>
            </w:ins>
            <w:ins w:id="1387" w:author="Ave Osman" w:date="2025-07-20T23:31:00Z" w16du:dateUtc="2025-07-20T20:31:00Z">
              <w:r>
                <w:rPr>
                  <w:bCs/>
                  <w:iCs/>
                  <w:noProof/>
                  <w:sz w:val="20"/>
                  <w:lang w:val="et-EE"/>
                </w:rPr>
                <w:t>te</w:t>
              </w:r>
            </w:ins>
            <w:ins w:id="1388" w:author="Ave Osman" w:date="2025-07-18T19:19:00Z">
              <w:r w:rsidR="00D438E8" w:rsidRPr="00D438E8">
                <w:rPr>
                  <w:bCs/>
                  <w:iCs/>
                  <w:noProof/>
                  <w:sz w:val="20"/>
                  <w:lang w:val="et-EE"/>
                </w:rPr>
                <w:t xml:space="preserve"> (nt </w:t>
              </w:r>
            </w:ins>
            <w:ins w:id="1389" w:author="Ave Osman" w:date="2025-07-21T08:15:00Z" w16du:dateUtc="2025-07-21T05:15:00Z">
              <w:r w:rsidR="00C4618B">
                <w:rPr>
                  <w:bCs/>
                  <w:iCs/>
                  <w:noProof/>
                  <w:sz w:val="20"/>
                  <w:lang w:val="et-EE"/>
                </w:rPr>
                <w:t xml:space="preserve">suuline ja kirjalik </w:t>
              </w:r>
            </w:ins>
            <w:ins w:id="1390" w:author="Ave Osman" w:date="2025-07-18T19:19:00Z">
              <w:r w:rsidR="00D438E8" w:rsidRPr="00D438E8">
                <w:rPr>
                  <w:bCs/>
                  <w:iCs/>
                  <w:noProof/>
                  <w:sz w:val="20"/>
                  <w:lang w:val="et-EE"/>
                </w:rPr>
                <w:t>tõlge, esma</w:t>
              </w:r>
            </w:ins>
            <w:ins w:id="1391" w:author="Ave Osman" w:date="2025-07-21T08:18:00Z" w16du:dateUtc="2025-07-21T05:18:00Z">
              <w:r w:rsidR="00161C02">
                <w:rPr>
                  <w:bCs/>
                  <w:iCs/>
                  <w:noProof/>
                  <w:sz w:val="20"/>
                  <w:lang w:val="et-EE"/>
                </w:rPr>
                <w:t>n</w:t>
              </w:r>
            </w:ins>
            <w:ins w:id="1392" w:author="Ave Osman" w:date="2025-07-21T08:16:00Z" w16du:dateUtc="2025-07-21T05:16:00Z">
              <w:r w:rsidR="00047D72">
                <w:rPr>
                  <w:bCs/>
                  <w:iCs/>
                  <w:noProof/>
                  <w:sz w:val="20"/>
                  <w:lang w:val="et-EE"/>
                </w:rPr>
                <w:t>e</w:t>
              </w:r>
            </w:ins>
            <w:ins w:id="1393" w:author="Ave Osman" w:date="2025-07-18T19:19:00Z">
              <w:r w:rsidR="00D438E8" w:rsidRPr="00D438E8">
                <w:rPr>
                  <w:bCs/>
                  <w:iCs/>
                  <w:noProof/>
                  <w:sz w:val="20"/>
                  <w:lang w:val="et-EE"/>
                </w:rPr>
                <w:t xml:space="preserve"> arstiabi)</w:t>
              </w:r>
            </w:ins>
            <w:ins w:id="1394" w:author="Ave Osman" w:date="2025-07-20T23:32:00Z" w16du:dateUtc="2025-07-20T20:32:00Z">
              <w:r>
                <w:rPr>
                  <w:bCs/>
                  <w:iCs/>
                  <w:noProof/>
                  <w:sz w:val="20"/>
                  <w:lang w:val="et-EE"/>
                </w:rPr>
                <w:t xml:space="preserve"> tagamine</w:t>
              </w:r>
            </w:ins>
            <w:ins w:id="1395" w:author="Ave Osman" w:date="2025-07-18T19:19:00Z">
              <w:r w:rsidR="00D438E8" w:rsidRPr="00D438E8">
                <w:rPr>
                  <w:bCs/>
                  <w:iCs/>
                  <w:noProof/>
                  <w:sz w:val="20"/>
                  <w:lang w:val="et-EE"/>
                </w:rPr>
                <w:t>.</w:t>
              </w:r>
            </w:ins>
          </w:p>
          <w:p w14:paraId="496BBFF7" w14:textId="45D8FA9E" w:rsidR="00D438E8" w:rsidRPr="00D438E8" w:rsidRDefault="00D438E8" w:rsidP="0098043C">
            <w:pPr>
              <w:rPr>
                <w:ins w:id="1396" w:author="Ave Osman" w:date="2025-07-18T19:19:00Z"/>
                <w:bCs/>
                <w:iCs/>
                <w:noProof/>
                <w:sz w:val="20"/>
                <w:lang w:val="et-EE"/>
              </w:rPr>
            </w:pPr>
            <w:ins w:id="1397" w:author="Ave Osman" w:date="2025-07-18T19:19:00Z">
              <w:r w:rsidRPr="00D438E8">
                <w:rPr>
                  <w:bCs/>
                  <w:iCs/>
                  <w:noProof/>
                  <w:sz w:val="20"/>
                  <w:lang w:val="et-EE"/>
                </w:rPr>
                <w:t>3</w:t>
              </w:r>
            </w:ins>
            <w:ins w:id="1398" w:author="Ave Osman" w:date="2025-07-20T23:35:00Z" w16du:dateUtc="2025-07-20T20:35:00Z">
              <w:r w:rsidR="007047A4">
                <w:rPr>
                  <w:bCs/>
                  <w:iCs/>
                  <w:noProof/>
                  <w:sz w:val="20"/>
                  <w:lang w:val="et-EE"/>
                </w:rPr>
                <w:t>. plokk</w:t>
              </w:r>
            </w:ins>
            <w:ins w:id="1399" w:author="Ave Osman" w:date="2025-07-18T19:19:00Z">
              <w:r w:rsidRPr="00D438E8">
                <w:rPr>
                  <w:bCs/>
                  <w:iCs/>
                  <w:noProof/>
                  <w:sz w:val="20"/>
                  <w:lang w:val="et-EE"/>
                </w:rPr>
                <w:t xml:space="preserve"> „Vastuvõtu ümbermõtestamine“:</w:t>
              </w:r>
            </w:ins>
          </w:p>
          <w:p w14:paraId="45B03435" w14:textId="5A857571" w:rsidR="00D438E8" w:rsidRPr="00D438E8" w:rsidRDefault="00D438E8" w:rsidP="0098043C">
            <w:pPr>
              <w:numPr>
                <w:ilvl w:val="0"/>
                <w:numId w:val="47"/>
              </w:numPr>
              <w:rPr>
                <w:ins w:id="1400" w:author="Ave Osman" w:date="2025-07-18T19:19:00Z"/>
                <w:bCs/>
                <w:iCs/>
                <w:noProof/>
                <w:sz w:val="20"/>
                <w:lang w:val="et-EE"/>
              </w:rPr>
            </w:pPr>
            <w:ins w:id="1401" w:author="Ave Osman" w:date="2025-07-18T19:19:00Z">
              <w:r w:rsidRPr="00D438E8">
                <w:rPr>
                  <w:bCs/>
                  <w:iCs/>
                  <w:noProof/>
                  <w:sz w:val="20"/>
                  <w:lang w:val="et-EE"/>
                </w:rPr>
                <w:t xml:space="preserve">Vao majutuskeskuse (ja selle asjakohaste üksuste) kaasajastamine elamistingimuste parandamiseks eelkõige lastega peredele ja </w:t>
              </w:r>
            </w:ins>
            <w:ins w:id="1402" w:author="Ave Osman" w:date="2025-07-20T23:35:00Z" w16du:dateUtc="2025-07-20T20:35:00Z">
              <w:r w:rsidR="007047A4">
                <w:rPr>
                  <w:bCs/>
                  <w:iCs/>
                  <w:noProof/>
                  <w:sz w:val="20"/>
                  <w:lang w:val="et-EE"/>
                </w:rPr>
                <w:t>saatjata</w:t>
              </w:r>
            </w:ins>
            <w:ins w:id="1403" w:author="Ave Osman" w:date="2025-07-18T19:19:00Z">
              <w:r w:rsidRPr="00D438E8">
                <w:rPr>
                  <w:bCs/>
                  <w:iCs/>
                  <w:noProof/>
                  <w:sz w:val="20"/>
                  <w:lang w:val="et-EE"/>
                </w:rPr>
                <w:t xml:space="preserve"> alaealistele;</w:t>
              </w:r>
            </w:ins>
          </w:p>
          <w:p w14:paraId="13CFA80D" w14:textId="3CB8A7B4" w:rsidR="00D438E8" w:rsidRPr="00D438E8" w:rsidRDefault="00161C02" w:rsidP="0098043C">
            <w:pPr>
              <w:numPr>
                <w:ilvl w:val="0"/>
                <w:numId w:val="47"/>
              </w:numPr>
              <w:rPr>
                <w:ins w:id="1404" w:author="Ave Osman" w:date="2025-07-18T19:19:00Z"/>
                <w:bCs/>
                <w:iCs/>
                <w:noProof/>
                <w:sz w:val="20"/>
                <w:lang w:val="et-EE"/>
              </w:rPr>
            </w:pPr>
            <w:ins w:id="1405" w:author="Ave Osman" w:date="2025-07-21T08:20:00Z" w16du:dateUtc="2025-07-21T05:20:00Z">
              <w:r>
                <w:rPr>
                  <w:bCs/>
                  <w:iCs/>
                  <w:noProof/>
                  <w:sz w:val="20"/>
                  <w:lang w:val="et-EE"/>
                </w:rPr>
                <w:t>toetus</w:t>
              </w:r>
            </w:ins>
            <w:ins w:id="1406" w:author="Ave Osman" w:date="2025-07-21T08:19:00Z" w16du:dateUtc="2025-07-21T05:19:00Z">
              <w:r>
                <w:rPr>
                  <w:bCs/>
                  <w:iCs/>
                  <w:noProof/>
                  <w:sz w:val="20"/>
                  <w:lang w:val="et-EE"/>
                </w:rPr>
                <w:t xml:space="preserve">meetmed </w:t>
              </w:r>
            </w:ins>
            <w:ins w:id="1407" w:author="Ave Osman" w:date="2025-07-18T19:19:00Z">
              <w:r w:rsidR="00D438E8" w:rsidRPr="00D438E8">
                <w:rPr>
                  <w:bCs/>
                  <w:iCs/>
                  <w:noProof/>
                  <w:sz w:val="20"/>
                  <w:lang w:val="et-EE"/>
                </w:rPr>
                <w:t>kohalike</w:t>
              </w:r>
            </w:ins>
            <w:ins w:id="1408" w:author="Ave Osman" w:date="2025-07-21T08:19:00Z" w16du:dateUtc="2025-07-21T05:19:00Z">
              <w:r>
                <w:rPr>
                  <w:bCs/>
                  <w:iCs/>
                  <w:noProof/>
                  <w:sz w:val="20"/>
                  <w:lang w:val="et-EE"/>
                </w:rPr>
                <w:t>le</w:t>
              </w:r>
            </w:ins>
            <w:ins w:id="1409" w:author="Ave Osman" w:date="2025-07-18T19:19:00Z">
              <w:r w:rsidR="00D438E8" w:rsidRPr="00D438E8">
                <w:rPr>
                  <w:bCs/>
                  <w:iCs/>
                  <w:noProof/>
                  <w:sz w:val="20"/>
                  <w:lang w:val="et-EE"/>
                </w:rPr>
                <w:t xml:space="preserve"> omavalitsuste</w:t>
              </w:r>
            </w:ins>
            <w:ins w:id="1410" w:author="Ave Osman" w:date="2025-07-21T08:19:00Z" w16du:dateUtc="2025-07-21T05:19:00Z">
              <w:r>
                <w:rPr>
                  <w:bCs/>
                  <w:iCs/>
                  <w:noProof/>
                  <w:sz w:val="20"/>
                  <w:lang w:val="et-EE"/>
                </w:rPr>
                <w:t>le</w:t>
              </w:r>
            </w:ins>
            <w:ins w:id="1411" w:author="Ave Osman" w:date="2025-07-18T19:19:00Z">
              <w:r w:rsidR="00D438E8" w:rsidRPr="00D438E8">
                <w:rPr>
                  <w:bCs/>
                  <w:iCs/>
                  <w:noProof/>
                  <w:sz w:val="20"/>
                  <w:lang w:val="et-EE"/>
                </w:rPr>
                <w:t xml:space="preserve">, et tõsta nende suutlikkust ja kaasatust eestkoste ja muude vastuvõtuteenuste alal (nt eestkoste ja lastekaitseteenuste arendamine, laste kriisikodude parandamine, koolitused </w:t>
              </w:r>
            </w:ins>
            <w:ins w:id="1412" w:author="Ave Osman" w:date="2025-07-21T07:43:00Z" w16du:dateUtc="2025-07-21T04:43:00Z">
              <w:r w:rsidR="00C76D5A">
                <w:rPr>
                  <w:bCs/>
                  <w:iCs/>
                  <w:noProof/>
                  <w:sz w:val="20"/>
                  <w:lang w:val="et-EE"/>
                </w:rPr>
                <w:t>ning</w:t>
              </w:r>
            </w:ins>
            <w:ins w:id="1413" w:author="Ave Osman" w:date="2025-07-18T19:19:00Z">
              <w:r w:rsidR="00D438E8" w:rsidRPr="00D438E8">
                <w:rPr>
                  <w:bCs/>
                  <w:iCs/>
                  <w:noProof/>
                  <w:sz w:val="20"/>
                  <w:lang w:val="et-EE"/>
                </w:rPr>
                <w:t xml:space="preserve"> </w:t>
              </w:r>
            </w:ins>
            <w:ins w:id="1414" w:author="Ave Osman" w:date="2025-07-21T07:42:00Z" w16du:dateUtc="2025-07-21T04:42:00Z">
              <w:r w:rsidR="00C76D5A">
                <w:rPr>
                  <w:bCs/>
                  <w:iCs/>
                  <w:noProof/>
                  <w:sz w:val="20"/>
                  <w:lang w:val="et-EE"/>
                </w:rPr>
                <w:t>toimepid</w:t>
              </w:r>
            </w:ins>
            <w:ins w:id="1415" w:author="Ave Osman" w:date="2025-07-21T07:44:00Z" w16du:dateUtc="2025-07-21T04:44:00Z">
              <w:r w:rsidR="00C76D5A">
                <w:rPr>
                  <w:bCs/>
                  <w:iCs/>
                  <w:noProof/>
                  <w:sz w:val="20"/>
                  <w:lang w:val="et-EE"/>
                </w:rPr>
                <w:t>e</w:t>
              </w:r>
            </w:ins>
            <w:ins w:id="1416" w:author="Ave Osman" w:date="2025-07-21T07:43:00Z" w16du:dateUtc="2025-07-21T04:43:00Z">
              <w:r w:rsidR="00C76D5A">
                <w:rPr>
                  <w:bCs/>
                  <w:iCs/>
                  <w:noProof/>
                  <w:sz w:val="20"/>
                  <w:lang w:val="et-EE"/>
                </w:rPr>
                <w:t xml:space="preserve">vuse </w:t>
              </w:r>
            </w:ins>
            <w:ins w:id="1417" w:author="Ave Osman" w:date="2025-07-21T07:44:00Z" w16du:dateUtc="2025-07-21T04:44:00Z">
              <w:r w:rsidR="00C76D5A">
                <w:rPr>
                  <w:bCs/>
                  <w:iCs/>
                  <w:noProof/>
                  <w:sz w:val="20"/>
                  <w:lang w:val="et-EE"/>
                </w:rPr>
                <w:t>ja kriisikindluse arendamine</w:t>
              </w:r>
            </w:ins>
            <w:ins w:id="1418" w:author="Ave Osman" w:date="2025-07-18T19:19:00Z">
              <w:r w:rsidR="00D438E8" w:rsidRPr="00D438E8">
                <w:rPr>
                  <w:bCs/>
                  <w:iCs/>
                  <w:noProof/>
                  <w:sz w:val="20"/>
                  <w:lang w:val="et-EE"/>
                </w:rPr>
                <w:t>);</w:t>
              </w:r>
            </w:ins>
          </w:p>
          <w:p w14:paraId="206EC98D" w14:textId="77777777" w:rsidR="00D438E8" w:rsidRPr="00D438E8" w:rsidRDefault="00D438E8" w:rsidP="0098043C">
            <w:pPr>
              <w:numPr>
                <w:ilvl w:val="0"/>
                <w:numId w:val="47"/>
              </w:numPr>
              <w:rPr>
                <w:ins w:id="1419" w:author="Ave Osman" w:date="2025-07-18T19:19:00Z"/>
                <w:bCs/>
                <w:iCs/>
                <w:noProof/>
                <w:sz w:val="20"/>
                <w:lang w:val="et-EE"/>
              </w:rPr>
            </w:pPr>
            <w:ins w:id="1420" w:author="Ave Osman" w:date="2025-07-18T19:19:00Z">
              <w:r w:rsidRPr="00D438E8">
                <w:rPr>
                  <w:bCs/>
                  <w:iCs/>
                  <w:noProof/>
                  <w:sz w:val="20"/>
                  <w:lang w:val="et-EE"/>
                </w:rPr>
                <w:t>IT-süsteemide arendamine juhtumikorralduse paremaks koordineerimiseks vastuvõtusüsteemis;</w:t>
              </w:r>
            </w:ins>
          </w:p>
          <w:p w14:paraId="5536DCFF" w14:textId="2E2DD496" w:rsidR="00D438E8" w:rsidRPr="00D438E8" w:rsidRDefault="007047A4" w:rsidP="0098043C">
            <w:pPr>
              <w:numPr>
                <w:ilvl w:val="0"/>
                <w:numId w:val="47"/>
              </w:numPr>
              <w:rPr>
                <w:ins w:id="1421" w:author="Ave Osman" w:date="2025-07-18T19:19:00Z"/>
                <w:bCs/>
                <w:iCs/>
                <w:noProof/>
                <w:sz w:val="20"/>
                <w:lang w:val="et-EE"/>
              </w:rPr>
            </w:pPr>
            <w:ins w:id="1422" w:author="Ave Osman" w:date="2025-07-20T23:37:00Z" w16du:dateUtc="2025-07-20T20:37:00Z">
              <w:r>
                <w:rPr>
                  <w:bCs/>
                  <w:iCs/>
                  <w:noProof/>
                  <w:sz w:val="20"/>
                  <w:lang w:val="et-EE"/>
                </w:rPr>
                <w:t>töökordade</w:t>
              </w:r>
            </w:ins>
            <w:ins w:id="1423" w:author="Ave Osman" w:date="2025-07-18T19:19:00Z">
              <w:r w:rsidR="00D438E8" w:rsidRPr="00D438E8">
                <w:rPr>
                  <w:bCs/>
                  <w:iCs/>
                  <w:noProof/>
                  <w:sz w:val="20"/>
                  <w:lang w:val="et-EE"/>
                </w:rPr>
                <w:t xml:space="preserve"> ja juhiste koostamine (nt vastuvõtutingimuste </w:t>
              </w:r>
            </w:ins>
            <w:ins w:id="1424" w:author="Ave Osman" w:date="2025-07-21T07:08:00Z" w16du:dateUtc="2025-07-21T04:08:00Z">
              <w:r w:rsidR="00EC63A7">
                <w:rPr>
                  <w:bCs/>
                  <w:iCs/>
                  <w:noProof/>
                  <w:sz w:val="20"/>
                  <w:lang w:val="et-EE"/>
                </w:rPr>
                <w:t>piirami</w:t>
              </w:r>
            </w:ins>
            <w:ins w:id="1425" w:author="Ave Osman" w:date="2025-07-21T07:09:00Z" w16du:dateUtc="2025-07-21T04:09:00Z">
              <w:r w:rsidR="00EC63A7">
                <w:rPr>
                  <w:bCs/>
                  <w:iCs/>
                  <w:noProof/>
                  <w:sz w:val="20"/>
                  <w:lang w:val="et-EE"/>
                </w:rPr>
                <w:t>se</w:t>
              </w:r>
            </w:ins>
            <w:ins w:id="1426" w:author="Ave Osman" w:date="2025-07-18T19:19:00Z">
              <w:r w:rsidR="00D438E8" w:rsidRPr="00D438E8">
                <w:rPr>
                  <w:bCs/>
                  <w:iCs/>
                  <w:noProof/>
                  <w:sz w:val="20"/>
                  <w:lang w:val="et-EE"/>
                </w:rPr>
                <w:t xml:space="preserve">, </w:t>
              </w:r>
            </w:ins>
            <w:ins w:id="1427" w:author="Ave Osman" w:date="2025-07-20T23:41:00Z" w16du:dateUtc="2025-07-20T20:41:00Z">
              <w:r>
                <w:rPr>
                  <w:bCs/>
                  <w:iCs/>
                  <w:noProof/>
                  <w:sz w:val="20"/>
                  <w:lang w:val="et-EE"/>
                </w:rPr>
                <w:t>tõhustatud</w:t>
              </w:r>
            </w:ins>
            <w:ins w:id="1428" w:author="Ave Osman" w:date="2025-07-18T19:19:00Z">
              <w:r w:rsidR="00D438E8" w:rsidRPr="00D438E8">
                <w:rPr>
                  <w:bCs/>
                  <w:iCs/>
                  <w:noProof/>
                  <w:sz w:val="20"/>
                  <w:lang w:val="et-EE"/>
                </w:rPr>
                <w:t xml:space="preserve"> juhtumikorralduse, </w:t>
              </w:r>
            </w:ins>
            <w:ins w:id="1429" w:author="Ave Osman" w:date="2025-07-20T23:38:00Z" w16du:dateUtc="2025-07-20T20:38:00Z">
              <w:r>
                <w:rPr>
                  <w:bCs/>
                  <w:iCs/>
                  <w:noProof/>
                  <w:sz w:val="20"/>
                  <w:lang w:val="et-EE"/>
                </w:rPr>
                <w:t>saatjata</w:t>
              </w:r>
            </w:ins>
            <w:ins w:id="1430" w:author="Ave Osman" w:date="2025-07-18T19:19:00Z">
              <w:r w:rsidR="00D438E8" w:rsidRPr="00D438E8">
                <w:rPr>
                  <w:bCs/>
                  <w:iCs/>
                  <w:noProof/>
                  <w:sz w:val="20"/>
                  <w:lang w:val="et-EE"/>
                </w:rPr>
                <w:t xml:space="preserve"> alaealiste esindamise kohta);</w:t>
              </w:r>
            </w:ins>
          </w:p>
          <w:p w14:paraId="34C8F403" w14:textId="428C8778" w:rsidR="00D438E8" w:rsidRPr="00D438E8" w:rsidRDefault="00D438E8" w:rsidP="0098043C">
            <w:pPr>
              <w:numPr>
                <w:ilvl w:val="0"/>
                <w:numId w:val="47"/>
              </w:numPr>
              <w:rPr>
                <w:ins w:id="1431" w:author="Ave Osman" w:date="2025-07-18T19:19:00Z"/>
                <w:bCs/>
                <w:iCs/>
                <w:noProof/>
                <w:sz w:val="20"/>
                <w:lang w:val="et-EE"/>
              </w:rPr>
            </w:pPr>
            <w:ins w:id="1432" w:author="Ave Osman" w:date="2025-07-18T19:19:00Z">
              <w:r w:rsidRPr="00D438E8">
                <w:rPr>
                  <w:bCs/>
                  <w:iCs/>
                  <w:noProof/>
                  <w:sz w:val="20"/>
                  <w:lang w:val="et-EE"/>
                </w:rPr>
                <w:t xml:space="preserve">PPA ja teiste </w:t>
              </w:r>
            </w:ins>
            <w:ins w:id="1433" w:author="Ave Osman" w:date="2025-07-21T10:37:00Z" w16du:dateUtc="2025-07-21T07:37:00Z">
              <w:r w:rsidR="00684959">
                <w:rPr>
                  <w:bCs/>
                  <w:iCs/>
                  <w:noProof/>
                  <w:sz w:val="20"/>
                  <w:lang w:val="et-EE"/>
                </w:rPr>
                <w:t>asjakohaste</w:t>
              </w:r>
            </w:ins>
            <w:ins w:id="1434" w:author="Ave Osman" w:date="2025-07-20T23:41:00Z" w16du:dateUtc="2025-07-20T20:41:00Z">
              <w:r w:rsidR="007047A4">
                <w:rPr>
                  <w:bCs/>
                  <w:iCs/>
                  <w:noProof/>
                  <w:sz w:val="20"/>
                  <w:lang w:val="et-EE"/>
                </w:rPr>
                <w:t xml:space="preserve"> </w:t>
              </w:r>
            </w:ins>
            <w:ins w:id="1435" w:author="Ave Osman" w:date="2025-07-18T19:19:00Z">
              <w:r w:rsidRPr="00D438E8">
                <w:rPr>
                  <w:bCs/>
                  <w:iCs/>
                  <w:noProof/>
                  <w:sz w:val="20"/>
                  <w:lang w:val="et-EE"/>
                </w:rPr>
                <w:t>asutuste personali koolitamine</w:t>
              </w:r>
            </w:ins>
            <w:ins w:id="1436" w:author="Ave Osman" w:date="2025-07-20T23:42:00Z" w16du:dateUtc="2025-07-20T20:42:00Z">
              <w:r w:rsidR="007047A4">
                <w:rPr>
                  <w:bCs/>
                  <w:iCs/>
                  <w:noProof/>
                  <w:sz w:val="20"/>
                  <w:lang w:val="et-EE"/>
                </w:rPr>
                <w:t xml:space="preserve"> </w:t>
              </w:r>
              <w:r w:rsidR="007047A4" w:rsidRPr="00D438E8">
                <w:rPr>
                  <w:bCs/>
                  <w:iCs/>
                  <w:noProof/>
                  <w:sz w:val="20"/>
                  <w:lang w:val="et-EE"/>
                </w:rPr>
                <w:t>vastuvõtuteenuste</w:t>
              </w:r>
              <w:r w:rsidR="007047A4">
                <w:rPr>
                  <w:bCs/>
                  <w:iCs/>
                  <w:noProof/>
                  <w:sz w:val="20"/>
                  <w:lang w:val="et-EE"/>
                </w:rPr>
                <w:t xml:space="preserve"> teemadel</w:t>
              </w:r>
            </w:ins>
            <w:ins w:id="1437" w:author="Ave Osman" w:date="2025-07-18T19:19:00Z">
              <w:r w:rsidRPr="00D438E8">
                <w:rPr>
                  <w:bCs/>
                  <w:iCs/>
                  <w:noProof/>
                  <w:sz w:val="20"/>
                  <w:lang w:val="et-EE"/>
                </w:rPr>
                <w:t>.</w:t>
              </w:r>
            </w:ins>
          </w:p>
          <w:p w14:paraId="1C45D49C" w14:textId="22B37BB6" w:rsidR="00D438E8" w:rsidRPr="00D438E8" w:rsidRDefault="00D438E8" w:rsidP="0098043C">
            <w:pPr>
              <w:rPr>
                <w:ins w:id="1438" w:author="Ave Osman" w:date="2025-07-18T19:19:00Z"/>
                <w:bCs/>
                <w:iCs/>
                <w:noProof/>
                <w:sz w:val="20"/>
                <w:lang w:val="et-EE"/>
              </w:rPr>
            </w:pPr>
            <w:ins w:id="1439" w:author="Ave Osman" w:date="2025-07-18T19:19:00Z">
              <w:r w:rsidRPr="00D438E8">
                <w:rPr>
                  <w:bCs/>
                  <w:iCs/>
                  <w:noProof/>
                  <w:sz w:val="20"/>
                  <w:lang w:val="et-EE"/>
                </w:rPr>
                <w:t>4</w:t>
              </w:r>
            </w:ins>
            <w:ins w:id="1440" w:author="Ave Osman" w:date="2025-07-20T23:43:00Z" w16du:dateUtc="2025-07-20T20:43:00Z">
              <w:r w:rsidR="007047A4">
                <w:rPr>
                  <w:bCs/>
                  <w:iCs/>
                  <w:noProof/>
                  <w:sz w:val="20"/>
                  <w:lang w:val="et-EE"/>
                </w:rPr>
                <w:t>. plokk</w:t>
              </w:r>
            </w:ins>
            <w:ins w:id="1441" w:author="Ave Osman" w:date="2025-07-18T19:19:00Z">
              <w:r w:rsidRPr="00D438E8">
                <w:rPr>
                  <w:bCs/>
                  <w:iCs/>
                  <w:noProof/>
                  <w:sz w:val="20"/>
                  <w:lang w:val="et-EE"/>
                </w:rPr>
                <w:t xml:space="preserve"> „Õiglane, tõhus ja ühtlustatud varjupaigamenetlus“:</w:t>
              </w:r>
            </w:ins>
          </w:p>
          <w:p w14:paraId="3DFA1D05" w14:textId="4FC580D9" w:rsidR="00D438E8" w:rsidRPr="00D438E8" w:rsidRDefault="00D438E8" w:rsidP="0098043C">
            <w:pPr>
              <w:numPr>
                <w:ilvl w:val="0"/>
                <w:numId w:val="48"/>
              </w:numPr>
              <w:rPr>
                <w:ins w:id="1442" w:author="Ave Osman" w:date="2025-07-18T19:19:00Z"/>
                <w:bCs/>
                <w:iCs/>
                <w:noProof/>
                <w:sz w:val="20"/>
                <w:lang w:val="et-EE"/>
              </w:rPr>
            </w:pPr>
            <w:ins w:id="1443" w:author="Ave Osman" w:date="2025-07-18T19:19:00Z">
              <w:r w:rsidRPr="00D438E8">
                <w:rPr>
                  <w:bCs/>
                  <w:iCs/>
                  <w:noProof/>
                  <w:sz w:val="20"/>
                  <w:lang w:val="et-EE"/>
                </w:rPr>
                <w:t xml:space="preserve">PPA </w:t>
              </w:r>
            </w:ins>
            <w:ins w:id="1444" w:author="Ave Osman" w:date="2025-07-21T10:36:00Z" w16du:dateUtc="2025-07-21T07:36:00Z">
              <w:r w:rsidR="00135CA7">
                <w:rPr>
                  <w:bCs/>
                  <w:iCs/>
                  <w:noProof/>
                  <w:sz w:val="20"/>
                  <w:lang w:val="et-EE"/>
                </w:rPr>
                <w:t>ja</w:t>
              </w:r>
            </w:ins>
            <w:ins w:id="1445" w:author="Ave Osman" w:date="2025-07-18T19:19:00Z">
              <w:r w:rsidRPr="00D438E8">
                <w:rPr>
                  <w:bCs/>
                  <w:iCs/>
                  <w:noProof/>
                  <w:sz w:val="20"/>
                  <w:lang w:val="et-EE"/>
                </w:rPr>
                <w:t xml:space="preserve"> </w:t>
              </w:r>
            </w:ins>
            <w:ins w:id="1446" w:author="Ave Osman" w:date="2025-07-20T23:44:00Z" w16du:dateUtc="2025-07-20T20:44:00Z">
              <w:r w:rsidR="00AE470C">
                <w:rPr>
                  <w:bCs/>
                  <w:iCs/>
                  <w:noProof/>
                  <w:sz w:val="20"/>
                  <w:lang w:val="et-EE"/>
                </w:rPr>
                <w:t>teiste</w:t>
              </w:r>
            </w:ins>
            <w:ins w:id="1447" w:author="Ave Osman" w:date="2025-07-18T19:19:00Z">
              <w:r w:rsidRPr="00D438E8">
                <w:rPr>
                  <w:bCs/>
                  <w:iCs/>
                  <w:noProof/>
                  <w:sz w:val="20"/>
                  <w:lang w:val="et-EE"/>
                </w:rPr>
                <w:t xml:space="preserve"> asjakohaste asutuste </w:t>
              </w:r>
            </w:ins>
            <w:ins w:id="1448" w:author="Ave Osman" w:date="2025-07-20T23:44:00Z" w16du:dateUtc="2025-07-20T20:44:00Z">
              <w:r w:rsidR="00AE470C">
                <w:rPr>
                  <w:bCs/>
                  <w:iCs/>
                  <w:noProof/>
                  <w:sz w:val="20"/>
                  <w:lang w:val="et-EE"/>
                </w:rPr>
                <w:t>personali</w:t>
              </w:r>
            </w:ins>
            <w:ins w:id="1449" w:author="Ave Osman" w:date="2025-07-18T19:19:00Z">
              <w:r w:rsidRPr="00D438E8">
                <w:rPr>
                  <w:bCs/>
                  <w:iCs/>
                  <w:noProof/>
                  <w:sz w:val="20"/>
                  <w:lang w:val="et-EE"/>
                </w:rPr>
                <w:t xml:space="preserve"> palkamine ja koolitamine varjupaigamenetluse</w:t>
              </w:r>
            </w:ins>
            <w:ins w:id="1450" w:author="Ave Osman" w:date="2025-07-20T23:44:00Z" w16du:dateUtc="2025-07-20T20:44:00Z">
              <w:r w:rsidR="00AE470C">
                <w:rPr>
                  <w:bCs/>
                  <w:iCs/>
                  <w:noProof/>
                  <w:sz w:val="20"/>
                  <w:lang w:val="et-EE"/>
                </w:rPr>
                <w:t xml:space="preserve"> teemadel</w:t>
              </w:r>
            </w:ins>
            <w:ins w:id="1451" w:author="Ave Osman" w:date="2025-07-18T19:19:00Z">
              <w:r w:rsidRPr="00D438E8">
                <w:rPr>
                  <w:bCs/>
                  <w:iCs/>
                  <w:noProof/>
                  <w:sz w:val="20"/>
                  <w:lang w:val="et-EE"/>
                </w:rPr>
                <w:t>;</w:t>
              </w:r>
            </w:ins>
          </w:p>
          <w:p w14:paraId="3F381312" w14:textId="3FD91249" w:rsidR="00D438E8" w:rsidRPr="00D438E8" w:rsidRDefault="00161C02" w:rsidP="0098043C">
            <w:pPr>
              <w:numPr>
                <w:ilvl w:val="0"/>
                <w:numId w:val="48"/>
              </w:numPr>
              <w:rPr>
                <w:ins w:id="1452" w:author="Ave Osman" w:date="2025-07-18T19:19:00Z"/>
                <w:bCs/>
                <w:iCs/>
                <w:noProof/>
                <w:sz w:val="20"/>
                <w:lang w:val="et-EE"/>
              </w:rPr>
            </w:pPr>
            <w:ins w:id="1453" w:author="Ave Osman" w:date="2025-07-21T08:22:00Z" w16du:dateUtc="2025-07-21T05:22:00Z">
              <w:r>
                <w:rPr>
                  <w:bCs/>
                  <w:iCs/>
                  <w:noProof/>
                  <w:sz w:val="20"/>
                  <w:lang w:val="et-EE"/>
                </w:rPr>
                <w:t>justiitssüsteemi</w:t>
              </w:r>
            </w:ins>
            <w:ins w:id="1454" w:author="Ave Osman" w:date="2025-07-18T19:19:00Z">
              <w:r w:rsidR="00D438E8" w:rsidRPr="00D438E8">
                <w:rPr>
                  <w:bCs/>
                  <w:iCs/>
                  <w:noProof/>
                  <w:sz w:val="20"/>
                  <w:lang w:val="et-EE"/>
                </w:rPr>
                <w:t xml:space="preserve"> </w:t>
              </w:r>
            </w:ins>
            <w:ins w:id="1455" w:author="Ave Osman" w:date="2025-07-21T08:23:00Z" w16du:dateUtc="2025-07-21T05:23:00Z">
              <w:r>
                <w:rPr>
                  <w:bCs/>
                  <w:iCs/>
                  <w:noProof/>
                  <w:sz w:val="20"/>
                  <w:lang w:val="et-EE"/>
                </w:rPr>
                <w:t>personali</w:t>
              </w:r>
            </w:ins>
            <w:ins w:id="1456" w:author="Ave Osman" w:date="2025-07-18T19:19:00Z">
              <w:r w:rsidR="00D438E8" w:rsidRPr="00D438E8">
                <w:rPr>
                  <w:bCs/>
                  <w:iCs/>
                  <w:noProof/>
                  <w:sz w:val="20"/>
                  <w:lang w:val="et-EE"/>
                </w:rPr>
                <w:t xml:space="preserve"> (kohtunikud, õigusnõustajad, kohtusekretärid, advokaadid jne) koolitamine;</w:t>
              </w:r>
            </w:ins>
          </w:p>
          <w:p w14:paraId="6540739A" w14:textId="0E96BEBE" w:rsidR="00D438E8" w:rsidRPr="00D438E8" w:rsidRDefault="00D438E8" w:rsidP="0098043C">
            <w:pPr>
              <w:numPr>
                <w:ilvl w:val="0"/>
                <w:numId w:val="48"/>
              </w:numPr>
              <w:rPr>
                <w:ins w:id="1457" w:author="Ave Osman" w:date="2025-07-18T19:19:00Z"/>
                <w:bCs/>
                <w:iCs/>
                <w:noProof/>
                <w:sz w:val="20"/>
                <w:lang w:val="et-EE"/>
              </w:rPr>
            </w:pPr>
            <w:ins w:id="1458" w:author="Ave Osman" w:date="2025-07-18T19:19:00Z">
              <w:r w:rsidRPr="00D438E8">
                <w:rPr>
                  <w:bCs/>
                  <w:iCs/>
                  <w:noProof/>
                  <w:sz w:val="20"/>
                  <w:lang w:val="et-EE"/>
                </w:rPr>
                <w:t xml:space="preserve">kohtumenetluse </w:t>
              </w:r>
            </w:ins>
            <w:ins w:id="1459" w:author="Ave Osman" w:date="2025-07-21T07:16:00Z" w16du:dateUtc="2025-07-21T04:16:00Z">
              <w:r w:rsidR="007812E7" w:rsidRPr="00F04374">
                <w:rPr>
                  <w:bCs/>
                  <w:iCs/>
                  <w:noProof/>
                  <w:sz w:val="20"/>
                  <w:lang w:val="et-EE"/>
                </w:rPr>
                <w:t>tõhustamine</w:t>
              </w:r>
            </w:ins>
            <w:ins w:id="1460" w:author="Ave Osman" w:date="2025-07-18T19:19:00Z">
              <w:r w:rsidRPr="00D438E8">
                <w:rPr>
                  <w:bCs/>
                  <w:iCs/>
                  <w:noProof/>
                  <w:sz w:val="20"/>
                  <w:lang w:val="et-EE"/>
                </w:rPr>
                <w:t xml:space="preserve"> töökoormuse haldamiseks ja kohtumenetlusele juurdepääsu parandamiseks (nt video</w:t>
              </w:r>
            </w:ins>
            <w:ins w:id="1461" w:author="Ave Osman" w:date="2025-07-21T07:17:00Z" w16du:dateUtc="2025-07-21T04:17:00Z">
              <w:r w:rsidR="007812E7">
                <w:rPr>
                  <w:bCs/>
                  <w:iCs/>
                  <w:noProof/>
                  <w:sz w:val="20"/>
                  <w:lang w:val="et-EE"/>
                </w:rPr>
                <w:t>konverentsiseadmete</w:t>
              </w:r>
            </w:ins>
            <w:ins w:id="1462" w:author="Ave Osman" w:date="2025-07-18T19:19:00Z">
              <w:r w:rsidRPr="00D438E8">
                <w:rPr>
                  <w:bCs/>
                  <w:iCs/>
                  <w:noProof/>
                  <w:sz w:val="20"/>
                  <w:lang w:val="et-EE"/>
                </w:rPr>
                <w:t xml:space="preserve"> ja muu vajaliku </w:t>
              </w:r>
            </w:ins>
            <w:ins w:id="1463" w:author="Ave Osman" w:date="2025-07-21T07:18:00Z" w16du:dateUtc="2025-07-21T04:18:00Z">
              <w:r w:rsidR="007812E7">
                <w:rPr>
                  <w:bCs/>
                  <w:iCs/>
                  <w:noProof/>
                  <w:sz w:val="20"/>
                  <w:lang w:val="et-EE"/>
                </w:rPr>
                <w:t>tehnika</w:t>
              </w:r>
            </w:ins>
            <w:ins w:id="1464" w:author="Ave Osman" w:date="2025-07-18T19:19:00Z">
              <w:r w:rsidRPr="00D438E8">
                <w:rPr>
                  <w:bCs/>
                  <w:iCs/>
                  <w:noProof/>
                  <w:sz w:val="20"/>
                  <w:lang w:val="et-EE"/>
                </w:rPr>
                <w:t xml:space="preserve"> soetamise </w:t>
              </w:r>
            </w:ins>
            <w:ins w:id="1465" w:author="Ave Osman" w:date="2025-07-21T08:24:00Z" w16du:dateUtc="2025-07-21T05:24:00Z">
              <w:r w:rsidR="00161C02">
                <w:rPr>
                  <w:bCs/>
                  <w:iCs/>
                  <w:noProof/>
                  <w:sz w:val="20"/>
                  <w:lang w:val="et-EE"/>
                </w:rPr>
                <w:t>abil</w:t>
              </w:r>
            </w:ins>
            <w:ins w:id="1466" w:author="Ave Osman" w:date="2025-07-18T19:19:00Z">
              <w:r w:rsidRPr="00D438E8">
                <w:rPr>
                  <w:bCs/>
                  <w:iCs/>
                  <w:noProof/>
                  <w:sz w:val="20"/>
                  <w:lang w:val="et-EE"/>
                </w:rPr>
                <w:t>).</w:t>
              </w:r>
            </w:ins>
          </w:p>
          <w:p w14:paraId="228B4B88" w14:textId="1B449809" w:rsidR="00C31A0B" w:rsidRDefault="00D438E8" w:rsidP="0098043C">
            <w:pPr>
              <w:rPr>
                <w:ins w:id="1467" w:author="Ave Osman" w:date="2025-07-21T07:21:00Z" w16du:dateUtc="2025-07-21T04:21:00Z"/>
                <w:bCs/>
                <w:iCs/>
                <w:noProof/>
                <w:sz w:val="20"/>
                <w:lang w:val="et-EE"/>
              </w:rPr>
            </w:pPr>
            <w:ins w:id="1468" w:author="Ave Osman" w:date="2025-07-18T19:19:00Z">
              <w:r w:rsidRPr="00D438E8">
                <w:rPr>
                  <w:bCs/>
                  <w:iCs/>
                  <w:noProof/>
                  <w:sz w:val="20"/>
                  <w:lang w:val="et-EE"/>
                </w:rPr>
                <w:lastRenderedPageBreak/>
                <w:t>6</w:t>
              </w:r>
            </w:ins>
            <w:ins w:id="1469" w:author="Ave Osman" w:date="2025-07-20T23:46:00Z" w16du:dateUtc="2025-07-20T20:46:00Z">
              <w:r w:rsidR="00AE470C">
                <w:rPr>
                  <w:bCs/>
                  <w:iCs/>
                  <w:noProof/>
                  <w:sz w:val="20"/>
                  <w:lang w:val="et-EE"/>
                </w:rPr>
                <w:t>. plokk</w:t>
              </w:r>
            </w:ins>
            <w:ins w:id="1470" w:author="Ave Osman" w:date="2025-07-18T19:19:00Z">
              <w:r w:rsidRPr="00D438E8">
                <w:rPr>
                  <w:bCs/>
                  <w:iCs/>
                  <w:noProof/>
                  <w:sz w:val="20"/>
                  <w:lang w:val="et-EE"/>
                </w:rPr>
                <w:t xml:space="preserve"> „Õiglane ja tõhus süsteem: uute vastutuse jaotamise reeglite rakendamine“</w:t>
              </w:r>
            </w:ins>
            <w:ins w:id="1471" w:author="Ave Osman" w:date="2025-07-21T07:21:00Z" w16du:dateUtc="2025-07-21T04:21:00Z">
              <w:r w:rsidR="00C31A0B">
                <w:rPr>
                  <w:bCs/>
                  <w:iCs/>
                  <w:noProof/>
                  <w:sz w:val="20"/>
                  <w:lang w:val="et-EE"/>
                </w:rPr>
                <w:t>:</w:t>
              </w:r>
            </w:ins>
          </w:p>
          <w:p w14:paraId="749FC185" w14:textId="3BE2D6DE" w:rsidR="00D438E8" w:rsidRPr="00C31A0B" w:rsidRDefault="00D438E8" w:rsidP="0098043C">
            <w:pPr>
              <w:pStyle w:val="ListParagraph"/>
              <w:numPr>
                <w:ilvl w:val="0"/>
                <w:numId w:val="53"/>
              </w:numPr>
              <w:spacing w:before="120" w:after="120" w:line="240" w:lineRule="auto"/>
              <w:rPr>
                <w:ins w:id="1472" w:author="Ave Osman" w:date="2025-07-18T19:19:00Z"/>
                <w:rFonts w:ascii="Times New Roman" w:hAnsi="Times New Roman" w:cs="Times New Roman"/>
                <w:sz w:val="20"/>
                <w:lang w:val="et-EE"/>
              </w:rPr>
            </w:pPr>
            <w:proofErr w:type="spellStart"/>
            <w:ins w:id="1473" w:author="Ave Osman" w:date="2025-07-18T19:19:00Z">
              <w:r>
                <w:rPr>
                  <w:rFonts w:ascii="Times New Roman" w:hAnsi="Times New Roman" w:cs="Times New Roman"/>
                  <w:sz w:val="20"/>
                  <w:lang w:val="et-EE"/>
                </w:rPr>
                <w:t>PPA</w:t>
              </w:r>
            </w:ins>
            <w:ins w:id="1474" w:author="Ave Osman" w:date="2025-07-21T07:23:00Z" w16du:dateUtc="2025-07-21T04:23:00Z">
              <w:r w:rsidR="00C31A0B">
                <w:rPr>
                  <w:rFonts w:ascii="Times New Roman" w:hAnsi="Times New Roman" w:cs="Times New Roman"/>
                  <w:bCs/>
                  <w:iCs/>
                  <w:noProof/>
                  <w:sz w:val="20"/>
                  <w:lang w:val="et-EE"/>
                </w:rPr>
                <w:t>-sse</w:t>
              </w:r>
            </w:ins>
            <w:proofErr w:type="spellEnd"/>
            <w:ins w:id="1475" w:author="Ave Osman" w:date="2025-07-18T19:19:00Z">
              <w:r>
                <w:rPr>
                  <w:rFonts w:ascii="Times New Roman" w:hAnsi="Times New Roman" w:cs="Times New Roman"/>
                  <w:sz w:val="20"/>
                  <w:lang w:val="et-EE"/>
                </w:rPr>
                <w:t xml:space="preserve"> üksuse</w:t>
              </w:r>
            </w:ins>
            <w:ins w:id="1476" w:author="Ave Osman" w:date="2025-07-21T07:22:00Z" w16du:dateUtc="2025-07-21T04:22:00Z">
              <w:r w:rsidR="00C31A0B">
                <w:rPr>
                  <w:rFonts w:ascii="Times New Roman" w:hAnsi="Times New Roman" w:cs="Times New Roman"/>
                  <w:bCs/>
                  <w:iCs/>
                  <w:noProof/>
                  <w:sz w:val="20"/>
                  <w:lang w:val="et-EE"/>
                </w:rPr>
                <w:t xml:space="preserve"> loomine</w:t>
              </w:r>
            </w:ins>
            <w:ins w:id="1477" w:author="Ave Osman" w:date="2025-07-18T19:19:00Z">
              <w:r w:rsidRPr="00C31A0B">
                <w:rPr>
                  <w:rFonts w:ascii="Times New Roman" w:hAnsi="Times New Roman" w:cs="Times New Roman"/>
                  <w:sz w:val="20"/>
                  <w:lang w:val="et-EE"/>
                </w:rPr>
                <w:t xml:space="preserve">, mis vastutab </w:t>
              </w:r>
            </w:ins>
            <w:ins w:id="1478" w:author="Ave Osman" w:date="2025-07-20T23:51:00Z" w16du:dateUtc="2025-07-20T20:51:00Z">
              <w:r w:rsidR="004F6A19" w:rsidRPr="00C31A0B">
                <w:rPr>
                  <w:rFonts w:ascii="Times New Roman" w:hAnsi="Times New Roman" w:cs="Times New Roman"/>
                  <w:bCs/>
                  <w:iCs/>
                  <w:noProof/>
                  <w:sz w:val="20"/>
                  <w:lang w:val="et-EE"/>
                </w:rPr>
                <w:t xml:space="preserve">üleandmiste eest </w:t>
              </w:r>
            </w:ins>
            <w:ins w:id="1479" w:author="Ave Osman" w:date="2025-07-18T19:19:00Z">
              <w:r w:rsidRPr="00C31A0B">
                <w:rPr>
                  <w:rFonts w:ascii="Times New Roman" w:hAnsi="Times New Roman" w:cs="Times New Roman"/>
                  <w:sz w:val="20"/>
                  <w:lang w:val="et-EE"/>
                </w:rPr>
                <w:t>vastutavale liikmesriigile</w:t>
              </w:r>
            </w:ins>
            <w:ins w:id="1480" w:author="Ave Osman" w:date="2025-07-21T07:23:00Z" w16du:dateUtc="2025-07-21T04:23:00Z">
              <w:r w:rsidR="00C31A0B">
                <w:rPr>
                  <w:rFonts w:ascii="Times New Roman" w:hAnsi="Times New Roman" w:cs="Times New Roman"/>
                  <w:bCs/>
                  <w:iCs/>
                  <w:noProof/>
                  <w:sz w:val="20"/>
                  <w:lang w:val="et-EE"/>
                </w:rPr>
                <w:t>,</w:t>
              </w:r>
            </w:ins>
            <w:ins w:id="1481" w:author="Ave Osman" w:date="2025-07-18T19:19:00Z">
              <w:r w:rsidRPr="00C31A0B">
                <w:rPr>
                  <w:rFonts w:ascii="Times New Roman" w:hAnsi="Times New Roman" w:cs="Times New Roman"/>
                  <w:bCs/>
                  <w:iCs/>
                  <w:noProof/>
                  <w:sz w:val="20"/>
                  <w:lang w:val="et-EE"/>
                </w:rPr>
                <w:t xml:space="preserve"> </w:t>
              </w:r>
              <w:r w:rsidRPr="00C31A0B">
                <w:rPr>
                  <w:rFonts w:ascii="Times New Roman" w:hAnsi="Times New Roman" w:cs="Times New Roman"/>
                  <w:sz w:val="20"/>
                  <w:lang w:val="et-EE"/>
                </w:rPr>
                <w:t>selle personali palkamine ja koolitamine.</w:t>
              </w:r>
            </w:ins>
          </w:p>
          <w:p w14:paraId="4C933E1F" w14:textId="09FF2074" w:rsidR="00C31A0B" w:rsidRDefault="00D438E8" w:rsidP="0098043C">
            <w:pPr>
              <w:rPr>
                <w:ins w:id="1482" w:author="Ave Osman" w:date="2025-07-21T07:21:00Z" w16du:dateUtc="2025-07-21T04:21:00Z"/>
                <w:bCs/>
                <w:iCs/>
                <w:noProof/>
                <w:sz w:val="20"/>
                <w:lang w:val="et-EE"/>
              </w:rPr>
            </w:pPr>
            <w:ins w:id="1483" w:author="Ave Osman" w:date="2025-07-18T19:19:00Z">
              <w:r w:rsidRPr="00D438E8">
                <w:rPr>
                  <w:bCs/>
                  <w:iCs/>
                  <w:noProof/>
                  <w:sz w:val="20"/>
                  <w:lang w:val="et-EE"/>
                </w:rPr>
                <w:t>7</w:t>
              </w:r>
            </w:ins>
            <w:ins w:id="1484" w:author="Ave Osman" w:date="2025-07-20T23:52:00Z" w16du:dateUtc="2025-07-20T20:52:00Z">
              <w:r w:rsidR="004F6A19">
                <w:rPr>
                  <w:bCs/>
                  <w:iCs/>
                  <w:noProof/>
                  <w:sz w:val="20"/>
                  <w:lang w:val="et-EE"/>
                </w:rPr>
                <w:t>. plokk</w:t>
              </w:r>
            </w:ins>
            <w:ins w:id="1485" w:author="Ave Osman" w:date="2025-07-18T19:19:00Z">
              <w:r w:rsidRPr="00D438E8">
                <w:rPr>
                  <w:bCs/>
                  <w:iCs/>
                  <w:noProof/>
                  <w:sz w:val="20"/>
                  <w:lang w:val="et-EE"/>
                </w:rPr>
                <w:t xml:space="preserve"> „Solidaarsuse rakendamine“</w:t>
              </w:r>
            </w:ins>
            <w:ins w:id="1486" w:author="Ave Osman" w:date="2025-07-21T07:21:00Z" w16du:dateUtc="2025-07-21T04:21:00Z">
              <w:r w:rsidR="00C31A0B">
                <w:rPr>
                  <w:bCs/>
                  <w:iCs/>
                  <w:noProof/>
                  <w:sz w:val="20"/>
                  <w:lang w:val="et-EE"/>
                </w:rPr>
                <w:t>:</w:t>
              </w:r>
            </w:ins>
          </w:p>
          <w:p w14:paraId="2FCFFEB5" w14:textId="5D396F0C" w:rsidR="00D438E8" w:rsidRPr="00C31A0B" w:rsidRDefault="00D438E8" w:rsidP="0098043C">
            <w:pPr>
              <w:pStyle w:val="ListParagraph"/>
              <w:numPr>
                <w:ilvl w:val="0"/>
                <w:numId w:val="51"/>
              </w:numPr>
              <w:spacing w:before="120" w:after="120" w:line="240" w:lineRule="auto"/>
              <w:rPr>
                <w:ins w:id="1487" w:author="Ave Osman" w:date="2025-07-18T19:19:00Z"/>
                <w:rFonts w:ascii="Times New Roman" w:hAnsi="Times New Roman" w:cs="Times New Roman"/>
                <w:sz w:val="20"/>
                <w:lang w:val="et-EE"/>
              </w:rPr>
            </w:pPr>
            <w:ins w:id="1488" w:author="Ave Osman" w:date="2025-07-18T19:19:00Z">
              <w:r w:rsidRPr="00C31A0B">
                <w:rPr>
                  <w:rFonts w:ascii="Times New Roman" w:hAnsi="Times New Roman" w:cs="Times New Roman"/>
                  <w:sz w:val="20"/>
                  <w:lang w:val="et-EE"/>
                </w:rPr>
                <w:t>PPA</w:t>
              </w:r>
              <w:r>
                <w:rPr>
                  <w:rFonts w:ascii="Times New Roman" w:hAnsi="Times New Roman" w:cs="Times New Roman"/>
                  <w:sz w:val="20"/>
                  <w:lang w:val="et-EE"/>
                </w:rPr>
                <w:t xml:space="preserve"> </w:t>
              </w:r>
            </w:ins>
            <w:ins w:id="1489" w:author="Ave Osman" w:date="2025-07-21T10:36:00Z" w16du:dateUtc="2025-07-21T07:36:00Z">
              <w:r w:rsidR="00135CA7">
                <w:rPr>
                  <w:rFonts w:ascii="Times New Roman" w:hAnsi="Times New Roman" w:cs="Times New Roman"/>
                  <w:bCs/>
                  <w:iCs/>
                  <w:noProof/>
                  <w:sz w:val="20"/>
                  <w:lang w:val="et-EE"/>
                </w:rPr>
                <w:t>ja</w:t>
              </w:r>
            </w:ins>
            <w:ins w:id="1490" w:author="Ave Osman" w:date="2025-07-18T19:19:00Z">
              <w:r>
                <w:rPr>
                  <w:rFonts w:ascii="Times New Roman" w:hAnsi="Times New Roman" w:cs="Times New Roman"/>
                  <w:sz w:val="20"/>
                  <w:lang w:val="et-EE"/>
                </w:rPr>
                <w:t xml:space="preserve"> teiste </w:t>
              </w:r>
            </w:ins>
            <w:ins w:id="1491" w:author="Ave Osman" w:date="2025-07-21T08:28:00Z" w16du:dateUtc="2025-07-21T05:28:00Z">
              <w:r w:rsidR="00290E5B">
                <w:rPr>
                  <w:rFonts w:ascii="Times New Roman" w:hAnsi="Times New Roman" w:cs="Times New Roman"/>
                  <w:bCs/>
                  <w:iCs/>
                  <w:noProof/>
                  <w:sz w:val="20"/>
                  <w:lang w:val="et-EE"/>
                </w:rPr>
                <w:t>asjakohaste</w:t>
              </w:r>
            </w:ins>
            <w:ins w:id="1492" w:author="Ave Osman" w:date="2025-07-18T19:19:00Z">
              <w:r>
                <w:rPr>
                  <w:rFonts w:ascii="Times New Roman" w:hAnsi="Times New Roman" w:cs="Times New Roman"/>
                  <w:sz w:val="20"/>
                  <w:lang w:val="et-EE"/>
                </w:rPr>
                <w:t xml:space="preserve"> asutuste</w:t>
              </w:r>
              <w:r w:rsidRPr="00C31A0B">
                <w:rPr>
                  <w:rFonts w:ascii="Times New Roman" w:hAnsi="Times New Roman" w:cs="Times New Roman"/>
                  <w:bCs/>
                  <w:iCs/>
                  <w:noProof/>
                  <w:sz w:val="20"/>
                  <w:lang w:val="et-EE"/>
                </w:rPr>
                <w:t xml:space="preserve"> </w:t>
              </w:r>
            </w:ins>
            <w:ins w:id="1493" w:author="Ave Osman" w:date="2025-07-21T10:36:00Z" w16du:dateUtc="2025-07-21T07:36:00Z">
              <w:r w:rsidR="00135CA7">
                <w:rPr>
                  <w:rFonts w:ascii="Times New Roman" w:hAnsi="Times New Roman" w:cs="Times New Roman"/>
                  <w:bCs/>
                  <w:iCs/>
                  <w:noProof/>
                  <w:sz w:val="20"/>
                  <w:lang w:val="et-EE"/>
                </w:rPr>
                <w:t>personali</w:t>
              </w:r>
            </w:ins>
            <w:ins w:id="1494" w:author="Ave Osman" w:date="2025-07-18T19:19:00Z">
              <w:r w:rsidRPr="00C31A0B">
                <w:rPr>
                  <w:rFonts w:ascii="Times New Roman" w:hAnsi="Times New Roman" w:cs="Times New Roman"/>
                  <w:sz w:val="20"/>
                  <w:lang w:val="et-EE"/>
                </w:rPr>
                <w:t xml:space="preserve"> palkamine ja koolitamine</w:t>
              </w:r>
              <w:r>
                <w:rPr>
                  <w:rFonts w:ascii="Times New Roman" w:hAnsi="Times New Roman" w:cs="Times New Roman"/>
                  <w:sz w:val="20"/>
                  <w:lang w:val="et-EE"/>
                </w:rPr>
                <w:t xml:space="preserve"> </w:t>
              </w:r>
              <w:r w:rsidRPr="00C31A0B">
                <w:rPr>
                  <w:rFonts w:ascii="Times New Roman" w:hAnsi="Times New Roman" w:cs="Times New Roman"/>
                  <w:sz w:val="20"/>
                  <w:lang w:val="et-EE"/>
                </w:rPr>
                <w:t>solidaarsusmeetmete rakendamiseks.</w:t>
              </w:r>
            </w:ins>
          </w:p>
          <w:p w14:paraId="6FDD228D" w14:textId="40087BBE" w:rsidR="00C31A0B" w:rsidRDefault="00D438E8" w:rsidP="0098043C">
            <w:pPr>
              <w:rPr>
                <w:ins w:id="1495" w:author="Ave Osman" w:date="2025-07-21T07:29:00Z" w16du:dateUtc="2025-07-21T04:29:00Z"/>
                <w:bCs/>
                <w:iCs/>
                <w:noProof/>
                <w:sz w:val="20"/>
                <w:lang w:val="et-EE"/>
              </w:rPr>
            </w:pPr>
            <w:ins w:id="1496" w:author="Ave Osman" w:date="2025-07-18T19:19:00Z">
              <w:r w:rsidRPr="00D438E8">
                <w:rPr>
                  <w:bCs/>
                  <w:iCs/>
                  <w:noProof/>
                  <w:sz w:val="20"/>
                  <w:lang w:val="et-EE"/>
                </w:rPr>
                <w:t>8</w:t>
              </w:r>
            </w:ins>
            <w:ins w:id="1497" w:author="Ave Osman" w:date="2025-07-20T23:53:00Z" w16du:dateUtc="2025-07-20T20:53:00Z">
              <w:r w:rsidR="004F6A19">
                <w:rPr>
                  <w:bCs/>
                  <w:iCs/>
                  <w:noProof/>
                  <w:sz w:val="20"/>
                  <w:lang w:val="et-EE"/>
                </w:rPr>
                <w:t>. plokk</w:t>
              </w:r>
            </w:ins>
            <w:ins w:id="1498" w:author="Ave Osman" w:date="2025-07-18T19:19:00Z">
              <w:r w:rsidRPr="00D438E8">
                <w:rPr>
                  <w:bCs/>
                  <w:iCs/>
                  <w:noProof/>
                  <w:sz w:val="20"/>
                  <w:lang w:val="et-EE"/>
                </w:rPr>
                <w:t xml:space="preserve"> „Valmisolek, hädaolukorraks valmistumine ja kriisidele reageerimine“</w:t>
              </w:r>
            </w:ins>
            <w:ins w:id="1499" w:author="Ave Osman" w:date="2025-07-21T07:29:00Z" w16du:dateUtc="2025-07-21T04:29:00Z">
              <w:r w:rsidR="00C31A0B">
                <w:rPr>
                  <w:bCs/>
                  <w:iCs/>
                  <w:noProof/>
                  <w:sz w:val="20"/>
                  <w:lang w:val="et-EE"/>
                </w:rPr>
                <w:t>:</w:t>
              </w:r>
            </w:ins>
          </w:p>
          <w:p w14:paraId="596B351A" w14:textId="615B79CE" w:rsidR="00D438E8" w:rsidRPr="00C31A0B" w:rsidRDefault="00D438E8" w:rsidP="0098043C">
            <w:pPr>
              <w:pStyle w:val="ListParagraph"/>
              <w:numPr>
                <w:ilvl w:val="0"/>
                <w:numId w:val="51"/>
              </w:numPr>
              <w:spacing w:before="120" w:after="120" w:line="240" w:lineRule="auto"/>
              <w:rPr>
                <w:ins w:id="1500" w:author="Ave Osman" w:date="2025-07-18T19:19:00Z"/>
                <w:rFonts w:ascii="Times New Roman" w:hAnsi="Times New Roman" w:cs="Times New Roman"/>
                <w:sz w:val="20"/>
                <w:lang w:val="et-EE"/>
              </w:rPr>
            </w:pPr>
            <w:ins w:id="1501" w:author="Ave Osman" w:date="2025-07-18T19:19:00Z">
              <w:r w:rsidRPr="00C31A0B">
                <w:rPr>
                  <w:rFonts w:ascii="Times New Roman" w:hAnsi="Times New Roman" w:cs="Times New Roman"/>
                  <w:sz w:val="20"/>
                  <w:lang w:val="et-EE"/>
                </w:rPr>
                <w:t xml:space="preserve">asjakohaste </w:t>
              </w:r>
              <w:r w:rsidRPr="00C31A0B">
                <w:rPr>
                  <w:rFonts w:ascii="Times New Roman" w:hAnsi="Times New Roman" w:cs="Times New Roman"/>
                  <w:bCs/>
                  <w:iCs/>
                  <w:noProof/>
                  <w:sz w:val="20"/>
                  <w:lang w:val="et-EE"/>
                </w:rPr>
                <w:t xml:space="preserve">asutuste </w:t>
              </w:r>
            </w:ins>
            <w:ins w:id="1502" w:author="Ave Osman" w:date="2025-07-21T10:40:00Z" w16du:dateUtc="2025-07-21T07:40:00Z">
              <w:r w:rsidR="00684959">
                <w:rPr>
                  <w:rFonts w:ascii="Times New Roman" w:hAnsi="Times New Roman" w:cs="Times New Roman"/>
                  <w:bCs/>
                  <w:iCs/>
                  <w:noProof/>
                  <w:sz w:val="20"/>
                  <w:lang w:val="et-EE"/>
                </w:rPr>
                <w:t>p</w:t>
              </w:r>
            </w:ins>
            <w:ins w:id="1503" w:author="Ave Osman" w:date="2025-07-21T10:41:00Z" w16du:dateUtc="2025-07-21T07:41:00Z">
              <w:r w:rsidR="00684959">
                <w:rPr>
                  <w:rFonts w:ascii="Times New Roman" w:hAnsi="Times New Roman" w:cs="Times New Roman"/>
                  <w:bCs/>
                  <w:iCs/>
                  <w:noProof/>
                  <w:sz w:val="20"/>
                  <w:lang w:val="et-EE"/>
                </w:rPr>
                <w:t>ersonali</w:t>
              </w:r>
            </w:ins>
            <w:ins w:id="1504" w:author="Ave Osman" w:date="2025-07-18T19:19:00Z">
              <w:r w:rsidRPr="00C31A0B">
                <w:rPr>
                  <w:rFonts w:ascii="Times New Roman" w:hAnsi="Times New Roman" w:cs="Times New Roman"/>
                  <w:sz w:val="20"/>
                  <w:lang w:val="et-EE"/>
                </w:rPr>
                <w:t xml:space="preserve"> koolitamine ning teadlikkuse tõstmine </w:t>
              </w:r>
            </w:ins>
            <w:ins w:id="1505" w:author="Ave Osman" w:date="2025-07-21T07:42:00Z" w16du:dateUtc="2025-07-21T04:42:00Z">
              <w:r w:rsidR="00C76D5A">
                <w:rPr>
                  <w:rFonts w:ascii="Times New Roman" w:hAnsi="Times New Roman" w:cs="Times New Roman"/>
                  <w:bCs/>
                  <w:iCs/>
                  <w:noProof/>
                  <w:sz w:val="20"/>
                  <w:lang w:val="et-EE"/>
                </w:rPr>
                <w:t xml:space="preserve">kriisi- ja </w:t>
              </w:r>
            </w:ins>
            <w:ins w:id="1506" w:author="Ave Osman" w:date="2025-07-21T07:39:00Z" w16du:dateUtc="2025-07-21T04:39:00Z">
              <w:r w:rsidR="006E794E">
                <w:rPr>
                  <w:rFonts w:ascii="Times New Roman" w:hAnsi="Times New Roman" w:cs="Times New Roman"/>
                  <w:bCs/>
                  <w:iCs/>
                  <w:noProof/>
                  <w:sz w:val="20"/>
                  <w:lang w:val="et-EE"/>
                </w:rPr>
                <w:t>toimepidevusplaanide</w:t>
              </w:r>
            </w:ins>
            <w:ins w:id="1507" w:author="Ave Osman" w:date="2025-07-18T19:19:00Z">
              <w:r w:rsidRPr="00C31A0B">
                <w:rPr>
                  <w:rFonts w:ascii="Times New Roman" w:hAnsi="Times New Roman" w:cs="Times New Roman"/>
                  <w:sz w:val="20"/>
                  <w:lang w:val="et-EE"/>
                </w:rPr>
                <w:t xml:space="preserve"> koostamise teemal.</w:t>
              </w:r>
            </w:ins>
          </w:p>
          <w:p w14:paraId="00E10E00" w14:textId="0A35B1E6" w:rsidR="00D438E8" w:rsidRPr="00D438E8" w:rsidRDefault="00D438E8" w:rsidP="0098043C">
            <w:pPr>
              <w:rPr>
                <w:ins w:id="1508" w:author="Ave Osman" w:date="2025-07-18T19:19:00Z"/>
                <w:bCs/>
                <w:iCs/>
                <w:noProof/>
                <w:sz w:val="20"/>
                <w:lang w:val="et-EE"/>
              </w:rPr>
            </w:pPr>
            <w:ins w:id="1509" w:author="Ave Osman" w:date="2025-07-18T19:19:00Z">
              <w:r w:rsidRPr="00D438E8">
                <w:rPr>
                  <w:bCs/>
                  <w:iCs/>
                  <w:noProof/>
                  <w:sz w:val="20"/>
                  <w:lang w:val="et-EE"/>
                </w:rPr>
                <w:t>9</w:t>
              </w:r>
            </w:ins>
            <w:ins w:id="1510" w:author="Ave Osman" w:date="2025-07-20T23:54:00Z" w16du:dateUtc="2025-07-20T20:54:00Z">
              <w:r w:rsidR="00E367C3">
                <w:rPr>
                  <w:bCs/>
                  <w:iCs/>
                  <w:noProof/>
                  <w:sz w:val="20"/>
                  <w:lang w:val="et-EE"/>
                </w:rPr>
                <w:t>. plokk</w:t>
              </w:r>
            </w:ins>
            <w:ins w:id="1511" w:author="Ave Osman" w:date="2025-07-18T19:19:00Z">
              <w:r w:rsidRPr="00D438E8">
                <w:rPr>
                  <w:bCs/>
                  <w:iCs/>
                  <w:noProof/>
                  <w:sz w:val="20"/>
                  <w:lang w:val="et-EE"/>
                </w:rPr>
                <w:t xml:space="preserve"> „Rahvusvahelise kaitse taotlejatele ja haavatavatele isikutele tagatud uued kaitsemeetmed ning põhiõiguste suurem järelevalve“:</w:t>
              </w:r>
            </w:ins>
          </w:p>
          <w:p w14:paraId="54E2CA86" w14:textId="620C6FFF" w:rsidR="00D438E8" w:rsidRPr="00D438E8" w:rsidRDefault="00D438E8" w:rsidP="0098043C">
            <w:pPr>
              <w:numPr>
                <w:ilvl w:val="0"/>
                <w:numId w:val="49"/>
              </w:numPr>
              <w:rPr>
                <w:ins w:id="1512" w:author="Ave Osman" w:date="2025-07-18T19:19:00Z"/>
                <w:bCs/>
                <w:iCs/>
                <w:noProof/>
                <w:sz w:val="20"/>
                <w:lang w:val="et-EE"/>
              </w:rPr>
            </w:pPr>
            <w:ins w:id="1513" w:author="Ave Osman" w:date="2025-07-18T19:19:00Z">
              <w:r w:rsidRPr="00D438E8">
                <w:rPr>
                  <w:bCs/>
                  <w:iCs/>
                  <w:noProof/>
                  <w:sz w:val="20"/>
                  <w:lang w:val="et-EE"/>
                </w:rPr>
                <w:t>tasuta õigusnõustami</w:t>
              </w:r>
            </w:ins>
            <w:ins w:id="1514" w:author="Ave Osman" w:date="2025-07-21T08:29:00Z" w16du:dateUtc="2025-07-21T05:29:00Z">
              <w:r w:rsidR="00290E5B">
                <w:rPr>
                  <w:bCs/>
                  <w:iCs/>
                  <w:noProof/>
                  <w:sz w:val="20"/>
                  <w:lang w:val="et-EE"/>
                </w:rPr>
                <w:t>se tagamine</w:t>
              </w:r>
            </w:ins>
            <w:ins w:id="1515" w:author="Ave Osman" w:date="2025-07-18T19:19:00Z">
              <w:r w:rsidRPr="00D438E8">
                <w:rPr>
                  <w:bCs/>
                  <w:iCs/>
                  <w:noProof/>
                  <w:sz w:val="20"/>
                  <w:lang w:val="et-EE"/>
                </w:rPr>
                <w:t xml:space="preserve"> haldusmenetluses;</w:t>
              </w:r>
            </w:ins>
          </w:p>
          <w:p w14:paraId="1B805D2F" w14:textId="5BB19CAB" w:rsidR="00D438E8" w:rsidRPr="00D438E8" w:rsidRDefault="00D438E8" w:rsidP="0098043C">
            <w:pPr>
              <w:numPr>
                <w:ilvl w:val="0"/>
                <w:numId w:val="49"/>
              </w:numPr>
              <w:rPr>
                <w:ins w:id="1516" w:author="Ave Osman" w:date="2025-07-18T19:19:00Z"/>
                <w:bCs/>
                <w:iCs/>
                <w:noProof/>
                <w:sz w:val="20"/>
                <w:lang w:val="et-EE"/>
              </w:rPr>
            </w:pPr>
            <w:ins w:id="1517" w:author="Ave Osman" w:date="2025-07-18T19:19:00Z">
              <w:r w:rsidRPr="00D438E8">
                <w:rPr>
                  <w:bCs/>
                  <w:iCs/>
                  <w:noProof/>
                  <w:sz w:val="20"/>
                  <w:lang w:val="et-EE"/>
                </w:rPr>
                <w:t>tasuta õigusabi ja esindami</w:t>
              </w:r>
            </w:ins>
            <w:ins w:id="1518" w:author="Ave Osman" w:date="2025-07-21T08:29:00Z" w16du:dateUtc="2025-07-21T05:29:00Z">
              <w:r w:rsidR="00290E5B">
                <w:rPr>
                  <w:bCs/>
                  <w:iCs/>
                  <w:noProof/>
                  <w:sz w:val="20"/>
                  <w:lang w:val="et-EE"/>
                </w:rPr>
                <w:t>s</w:t>
              </w:r>
            </w:ins>
            <w:ins w:id="1519" w:author="Ave Osman" w:date="2025-07-18T19:19:00Z">
              <w:r w:rsidRPr="00D438E8">
                <w:rPr>
                  <w:bCs/>
                  <w:iCs/>
                  <w:noProof/>
                  <w:sz w:val="20"/>
                  <w:lang w:val="et-EE"/>
                </w:rPr>
                <w:t xml:space="preserve">e </w:t>
              </w:r>
            </w:ins>
            <w:ins w:id="1520" w:author="Ave Osman" w:date="2025-07-21T08:29:00Z" w16du:dateUtc="2025-07-21T05:29:00Z">
              <w:r w:rsidR="00290E5B">
                <w:rPr>
                  <w:bCs/>
                  <w:iCs/>
                  <w:noProof/>
                  <w:sz w:val="20"/>
                  <w:lang w:val="et-EE"/>
                </w:rPr>
                <w:t>tagamine</w:t>
              </w:r>
            </w:ins>
            <w:ins w:id="1521" w:author="Ave Osman" w:date="2025-07-18T19:19:00Z">
              <w:r w:rsidRPr="00D438E8">
                <w:rPr>
                  <w:bCs/>
                  <w:iCs/>
                  <w:noProof/>
                  <w:sz w:val="20"/>
                  <w:lang w:val="et-EE"/>
                </w:rPr>
                <w:t xml:space="preserve"> kohtumenetluses;</w:t>
              </w:r>
            </w:ins>
          </w:p>
          <w:p w14:paraId="2683A599" w14:textId="195FCC9E" w:rsidR="00D438E8" w:rsidRPr="00D438E8" w:rsidRDefault="00D438E8" w:rsidP="0098043C">
            <w:pPr>
              <w:numPr>
                <w:ilvl w:val="0"/>
                <w:numId w:val="49"/>
              </w:numPr>
              <w:rPr>
                <w:ins w:id="1522" w:author="Ave Osman" w:date="2025-07-18T19:19:00Z"/>
                <w:bCs/>
                <w:iCs/>
                <w:noProof/>
                <w:sz w:val="20"/>
                <w:lang w:val="et-EE"/>
              </w:rPr>
            </w:pPr>
            <w:ins w:id="1523" w:author="Ave Osman" w:date="2025-07-18T19:19:00Z">
              <w:r w:rsidRPr="00D438E8">
                <w:rPr>
                  <w:bCs/>
                  <w:iCs/>
                  <w:noProof/>
                  <w:sz w:val="20"/>
                  <w:lang w:val="et-EE"/>
                </w:rPr>
                <w:t xml:space="preserve">PPA, kohtusüsteemi ja teiste asjakohaste </w:t>
              </w:r>
            </w:ins>
            <w:ins w:id="1524" w:author="Ave Osman" w:date="2025-07-21T07:46:00Z" w16du:dateUtc="2025-07-21T04:46:00Z">
              <w:r w:rsidR="00C33E98">
                <w:rPr>
                  <w:bCs/>
                  <w:iCs/>
                  <w:noProof/>
                  <w:sz w:val="20"/>
                  <w:lang w:val="et-EE"/>
                </w:rPr>
                <w:t>asutuste</w:t>
              </w:r>
            </w:ins>
            <w:ins w:id="1525" w:author="Ave Osman" w:date="2025-07-18T19:19:00Z">
              <w:r w:rsidRPr="00D438E8">
                <w:rPr>
                  <w:bCs/>
                  <w:iCs/>
                  <w:noProof/>
                  <w:sz w:val="20"/>
                  <w:lang w:val="et-EE"/>
                </w:rPr>
                <w:t xml:space="preserve"> </w:t>
              </w:r>
            </w:ins>
            <w:ins w:id="1526" w:author="Ave Osman" w:date="2025-07-21T07:46:00Z" w16du:dateUtc="2025-07-21T04:46:00Z">
              <w:r w:rsidR="00C33E98">
                <w:rPr>
                  <w:bCs/>
                  <w:iCs/>
                  <w:noProof/>
                  <w:sz w:val="20"/>
                  <w:lang w:val="et-EE"/>
                </w:rPr>
                <w:t>personali</w:t>
              </w:r>
            </w:ins>
            <w:ins w:id="1527" w:author="Ave Osman" w:date="2025-07-18T19:19:00Z">
              <w:r w:rsidRPr="00D438E8">
                <w:rPr>
                  <w:bCs/>
                  <w:iCs/>
                  <w:noProof/>
                  <w:sz w:val="20"/>
                  <w:lang w:val="et-EE"/>
                </w:rPr>
                <w:t xml:space="preserve"> koolitamine.</w:t>
              </w:r>
            </w:ins>
          </w:p>
          <w:p w14:paraId="7A438292" w14:textId="265494E1" w:rsidR="00290E5B" w:rsidRDefault="00D438E8" w:rsidP="0098043C">
            <w:pPr>
              <w:rPr>
                <w:ins w:id="1528" w:author="Ave Osman" w:date="2025-07-21T08:30:00Z" w16du:dateUtc="2025-07-21T05:30:00Z"/>
                <w:bCs/>
                <w:iCs/>
                <w:noProof/>
                <w:sz w:val="20"/>
                <w:lang w:val="et-EE"/>
              </w:rPr>
            </w:pPr>
            <w:ins w:id="1529" w:author="Ave Osman" w:date="2025-07-18T19:19:00Z">
              <w:r w:rsidRPr="00D438E8">
                <w:rPr>
                  <w:bCs/>
                  <w:iCs/>
                  <w:noProof/>
                  <w:sz w:val="20"/>
                  <w:lang w:val="et-EE"/>
                </w:rPr>
                <w:t>10</w:t>
              </w:r>
            </w:ins>
            <w:ins w:id="1530" w:author="Ave Osman" w:date="2025-07-20T23:55:00Z" w16du:dateUtc="2025-07-20T20:55:00Z">
              <w:r w:rsidR="00E367C3">
                <w:rPr>
                  <w:bCs/>
                  <w:iCs/>
                  <w:noProof/>
                  <w:sz w:val="20"/>
                  <w:lang w:val="et-EE"/>
                </w:rPr>
                <w:t>. plokk</w:t>
              </w:r>
            </w:ins>
            <w:ins w:id="1531" w:author="Ave Osman" w:date="2025-07-18T19:19:00Z">
              <w:r w:rsidRPr="00D438E8">
                <w:rPr>
                  <w:bCs/>
                  <w:iCs/>
                  <w:noProof/>
                  <w:sz w:val="20"/>
                  <w:lang w:val="et-EE"/>
                </w:rPr>
                <w:t xml:space="preserve"> „Ümberasustamine, kaasatus ja lõimumine“</w:t>
              </w:r>
            </w:ins>
            <w:ins w:id="1532" w:author="Ave Osman" w:date="2025-07-21T08:30:00Z" w16du:dateUtc="2025-07-21T05:30:00Z">
              <w:r w:rsidR="00290E5B">
                <w:rPr>
                  <w:bCs/>
                  <w:iCs/>
                  <w:noProof/>
                  <w:sz w:val="20"/>
                  <w:lang w:val="et-EE"/>
                </w:rPr>
                <w:t>:</w:t>
              </w:r>
            </w:ins>
          </w:p>
          <w:p w14:paraId="47D15607" w14:textId="1EC38EAE" w:rsidR="00B8246D" w:rsidRPr="00D438E8" w:rsidRDefault="00D438E8" w:rsidP="0098043C">
            <w:pPr>
              <w:pStyle w:val="ListParagraph"/>
              <w:numPr>
                <w:ilvl w:val="0"/>
                <w:numId w:val="51"/>
              </w:numPr>
              <w:spacing w:before="120" w:after="120" w:line="240" w:lineRule="auto"/>
              <w:rPr>
                <w:ins w:id="1533" w:author="Ave Osman" w:date="2025-07-18T19:08:00Z" w16du:dateUtc="2025-07-18T16:08:00Z"/>
                <w:sz w:val="20"/>
              </w:rPr>
            </w:pPr>
            <w:ins w:id="1534" w:author="Ave Osman" w:date="2025-07-18T19:19:00Z">
              <w:r w:rsidRPr="00290E5B">
                <w:rPr>
                  <w:rFonts w:ascii="Times New Roman" w:hAnsi="Times New Roman" w:cs="Times New Roman"/>
                  <w:bCs/>
                  <w:iCs/>
                  <w:noProof/>
                  <w:sz w:val="20"/>
                  <w:lang w:val="et-EE"/>
                </w:rPr>
                <w:t xml:space="preserve">asjakohaste </w:t>
              </w:r>
            </w:ins>
            <w:ins w:id="1535" w:author="Ave Osman" w:date="2025-07-21T07:46:00Z" w16du:dateUtc="2025-07-21T04:46:00Z">
              <w:r w:rsidR="00C33E98" w:rsidRPr="00290E5B">
                <w:rPr>
                  <w:rFonts w:ascii="Times New Roman" w:hAnsi="Times New Roman" w:cs="Times New Roman"/>
                  <w:bCs/>
                  <w:iCs/>
                  <w:noProof/>
                  <w:sz w:val="20"/>
                  <w:lang w:val="et-EE"/>
                </w:rPr>
                <w:t>asutus</w:t>
              </w:r>
            </w:ins>
            <w:ins w:id="1536" w:author="Ave Osman" w:date="2025-07-21T07:47:00Z" w16du:dateUtc="2025-07-21T04:47:00Z">
              <w:r w:rsidR="00C33E98" w:rsidRPr="00290E5B">
                <w:rPr>
                  <w:rFonts w:ascii="Times New Roman" w:hAnsi="Times New Roman" w:cs="Times New Roman"/>
                  <w:bCs/>
                  <w:iCs/>
                  <w:noProof/>
                  <w:sz w:val="20"/>
                  <w:lang w:val="et-EE"/>
                </w:rPr>
                <w:t>te</w:t>
              </w:r>
            </w:ins>
            <w:ins w:id="1537" w:author="Ave Osman" w:date="2025-07-18T19:19:00Z">
              <w:r w:rsidRPr="00290E5B">
                <w:rPr>
                  <w:rFonts w:ascii="Times New Roman" w:hAnsi="Times New Roman" w:cs="Times New Roman"/>
                  <w:bCs/>
                  <w:iCs/>
                  <w:noProof/>
                  <w:sz w:val="20"/>
                  <w:lang w:val="et-EE"/>
                </w:rPr>
                <w:t xml:space="preserve"> personali koolitamine suutlikkuse tõstmiseks selles valdkonnas</w:t>
              </w:r>
              <w:r w:rsidRPr="00290E5B">
                <w:rPr>
                  <w:bCs/>
                  <w:iCs/>
                  <w:noProof/>
                  <w:sz w:val="20"/>
                  <w:lang w:val="et-EE"/>
                </w:rPr>
                <w:t>.</w:t>
              </w:r>
            </w:ins>
          </w:p>
        </w:tc>
      </w:tr>
      <w:tr w:rsidR="00B8246D" w:rsidRPr="00B8246D" w14:paraId="66338F67" w14:textId="77777777" w:rsidTr="0098043C">
        <w:trPr>
          <w:ins w:id="1538" w:author="Ave Osman" w:date="2025-07-18T19:08:00Z"/>
        </w:trPr>
        <w:tc>
          <w:tcPr>
            <w:tcW w:w="704" w:type="dxa"/>
          </w:tcPr>
          <w:p w14:paraId="1C11F3A7" w14:textId="108A9831" w:rsidR="00B8246D" w:rsidRPr="00B8246D" w:rsidRDefault="00B8246D" w:rsidP="0098043C">
            <w:pPr>
              <w:rPr>
                <w:ins w:id="1539" w:author="Ave Osman" w:date="2025-07-18T19:08:00Z" w16du:dateUtc="2025-07-18T16:08:00Z"/>
                <w:bCs/>
                <w:iCs/>
                <w:noProof/>
                <w:sz w:val="20"/>
              </w:rPr>
            </w:pPr>
            <w:ins w:id="1540" w:author="Ave Osman" w:date="2025-07-18T19:09:00Z" w16du:dateUtc="2025-07-18T16:09:00Z">
              <w:r w:rsidRPr="00B8246D">
                <w:rPr>
                  <w:bCs/>
                  <w:iCs/>
                  <w:noProof/>
                  <w:sz w:val="20"/>
                </w:rPr>
                <w:lastRenderedPageBreak/>
                <w:t xml:space="preserve">SO2 </w:t>
              </w:r>
            </w:ins>
          </w:p>
        </w:tc>
        <w:tc>
          <w:tcPr>
            <w:tcW w:w="997" w:type="dxa"/>
          </w:tcPr>
          <w:p w14:paraId="77BD0363" w14:textId="3E3FCD49" w:rsidR="00B8246D" w:rsidRPr="00B8246D" w:rsidRDefault="00B8246D" w:rsidP="0098043C">
            <w:pPr>
              <w:rPr>
                <w:ins w:id="1541" w:author="Ave Osman" w:date="2025-07-18T19:08:00Z" w16du:dateUtc="2025-07-18T16:08:00Z"/>
                <w:bCs/>
                <w:iCs/>
                <w:noProof/>
                <w:sz w:val="20"/>
              </w:rPr>
            </w:pPr>
            <w:ins w:id="1542" w:author="Ave Osman" w:date="2025-07-18T19:10:00Z" w16du:dateUtc="2025-07-18T16:10:00Z">
              <w:r w:rsidRPr="00B8246D">
                <w:rPr>
                  <w:bCs/>
                  <w:iCs/>
                  <w:noProof/>
                  <w:sz w:val="20"/>
                </w:rPr>
                <w:t>Erimeede</w:t>
              </w:r>
            </w:ins>
          </w:p>
        </w:tc>
        <w:tc>
          <w:tcPr>
            <w:tcW w:w="1366" w:type="dxa"/>
          </w:tcPr>
          <w:p w14:paraId="2937F63C" w14:textId="29710C30" w:rsidR="00B8246D" w:rsidRPr="00B8246D" w:rsidRDefault="00B8246D" w:rsidP="0098043C">
            <w:pPr>
              <w:rPr>
                <w:ins w:id="1543" w:author="Ave Osman" w:date="2025-07-18T19:08:00Z" w16du:dateUtc="2025-07-18T16:08:00Z"/>
                <w:bCs/>
                <w:iCs/>
                <w:noProof/>
                <w:sz w:val="20"/>
              </w:rPr>
            </w:pPr>
            <w:ins w:id="1544" w:author="Ave Osman" w:date="2025-07-18T19:11:00Z" w16du:dateUtc="2025-07-18T16:11:00Z">
              <w:r>
                <w:rPr>
                  <w:bCs/>
                  <w:iCs/>
                  <w:noProof/>
                  <w:sz w:val="20"/>
                </w:rPr>
                <w:t>2 978 100,00</w:t>
              </w:r>
            </w:ins>
          </w:p>
        </w:tc>
        <w:tc>
          <w:tcPr>
            <w:tcW w:w="11391" w:type="dxa"/>
          </w:tcPr>
          <w:p w14:paraId="6F31E214" w14:textId="03101C27" w:rsidR="00D438E8" w:rsidRPr="00D438E8" w:rsidRDefault="00C33E98" w:rsidP="0098043C">
            <w:pPr>
              <w:rPr>
                <w:ins w:id="1545" w:author="Ave Osman" w:date="2025-07-18T19:20:00Z"/>
                <w:bCs/>
                <w:iCs/>
                <w:noProof/>
                <w:sz w:val="20"/>
                <w:lang w:val="et-EE"/>
              </w:rPr>
            </w:pPr>
            <w:ins w:id="1546" w:author="Ave Osman" w:date="2025-07-21T07:48:00Z" w16du:dateUtc="2025-07-21T04:48:00Z">
              <w:r>
                <w:rPr>
                  <w:bCs/>
                  <w:iCs/>
                  <w:noProof/>
                  <w:sz w:val="20"/>
                  <w:lang w:val="et-EE"/>
                </w:rPr>
                <w:t>Eri</w:t>
              </w:r>
            </w:ins>
            <w:ins w:id="1547" w:author="Ave Osman" w:date="2025-07-18T19:20:00Z">
              <w:r w:rsidR="00D438E8" w:rsidRPr="00D438E8">
                <w:rPr>
                  <w:bCs/>
                  <w:iCs/>
                  <w:noProof/>
                  <w:sz w:val="20"/>
                  <w:lang w:val="et-EE"/>
                </w:rPr>
                <w:t>meetme</w:t>
              </w:r>
            </w:ins>
            <w:ins w:id="1548" w:author="Ave Osman" w:date="2025-07-21T07:52:00Z" w16du:dateUtc="2025-07-21T04:52:00Z">
              <w:r w:rsidR="00322221">
                <w:rPr>
                  <w:bCs/>
                  <w:iCs/>
                  <w:noProof/>
                  <w:sz w:val="20"/>
                  <w:lang w:val="et-EE"/>
                </w:rPr>
                <w:t>st toetatavad</w:t>
              </w:r>
            </w:ins>
            <w:ins w:id="1549" w:author="Ave Osman" w:date="2025-07-18T19:20:00Z">
              <w:r w:rsidR="00D438E8" w:rsidRPr="00D438E8">
                <w:rPr>
                  <w:bCs/>
                  <w:iCs/>
                  <w:noProof/>
                  <w:sz w:val="20"/>
                  <w:lang w:val="et-EE"/>
                </w:rPr>
                <w:t xml:space="preserve"> tegevused seoses </w:t>
              </w:r>
            </w:ins>
            <w:ins w:id="1550" w:author="Ave Osman" w:date="2025-07-21T07:48:00Z" w16du:dateUtc="2025-07-21T04:48:00Z">
              <w:r>
                <w:rPr>
                  <w:bCs/>
                  <w:iCs/>
                  <w:noProof/>
                  <w:sz w:val="20"/>
                  <w:lang w:val="et-EE"/>
                </w:rPr>
                <w:t>eri</w:t>
              </w:r>
            </w:ins>
            <w:ins w:id="1551" w:author="Ave Osman" w:date="2025-07-18T19:20:00Z">
              <w:r w:rsidR="00D438E8" w:rsidRPr="00D438E8">
                <w:rPr>
                  <w:bCs/>
                  <w:iCs/>
                  <w:noProof/>
                  <w:sz w:val="20"/>
                  <w:lang w:val="et-EE"/>
                </w:rPr>
                <w:t xml:space="preserve">eesmärgiga </w:t>
              </w:r>
            </w:ins>
            <w:ins w:id="1552" w:author="Ave Osman" w:date="2025-07-21T07:48:00Z" w16du:dateUtc="2025-07-21T04:48:00Z">
              <w:r>
                <w:rPr>
                  <w:bCs/>
                  <w:iCs/>
                  <w:noProof/>
                  <w:sz w:val="20"/>
                  <w:lang w:val="et-EE"/>
                </w:rPr>
                <w:t>SO</w:t>
              </w:r>
            </w:ins>
            <w:ins w:id="1553" w:author="Ave Osman" w:date="2025-07-18T19:20:00Z">
              <w:r w:rsidR="00D438E8" w:rsidRPr="00D438E8">
                <w:rPr>
                  <w:bCs/>
                  <w:iCs/>
                  <w:noProof/>
                  <w:sz w:val="20"/>
                  <w:lang w:val="et-EE"/>
                </w:rPr>
                <w:t xml:space="preserve">2 </w:t>
              </w:r>
            </w:ins>
            <w:ins w:id="1554" w:author="Ave Osman" w:date="2025-07-21T07:48:00Z" w16du:dateUtc="2025-07-21T04:48:00Z">
              <w:r>
                <w:rPr>
                  <w:bCs/>
                  <w:iCs/>
                  <w:noProof/>
                  <w:sz w:val="20"/>
                  <w:lang w:val="et-EE"/>
                </w:rPr>
                <w:t>panustavad</w:t>
              </w:r>
            </w:ins>
            <w:ins w:id="1555" w:author="Ave Osman" w:date="2025-07-18T19:20:00Z">
              <w:r w:rsidR="00D438E8" w:rsidRPr="00D438E8">
                <w:rPr>
                  <w:bCs/>
                  <w:iCs/>
                  <w:noProof/>
                  <w:sz w:val="20"/>
                  <w:lang w:val="et-EE"/>
                </w:rPr>
                <w:t xml:space="preserve"> </w:t>
              </w:r>
            </w:ins>
            <w:ins w:id="1556" w:author="Ave Osman" w:date="2025-07-21T07:49:00Z" w16du:dateUtc="2025-07-21T04:49:00Z">
              <w:r w:rsidRPr="00B8246D">
                <w:rPr>
                  <w:sz w:val="20"/>
                  <w:lang w:val="et-EE"/>
                </w:rPr>
                <w:t>rände- ja varjupaigapakti ühise</w:t>
              </w:r>
            </w:ins>
            <w:ins w:id="1557" w:author="Ave Osman" w:date="2025-07-18T19:20:00Z">
              <w:r w:rsidR="00D438E8" w:rsidRPr="00D438E8">
                <w:rPr>
                  <w:bCs/>
                  <w:iCs/>
                  <w:noProof/>
                  <w:sz w:val="20"/>
                  <w:lang w:val="et-EE"/>
                </w:rPr>
                <w:t xml:space="preserve"> rakenduskava </w:t>
              </w:r>
            </w:ins>
            <w:ins w:id="1558" w:author="Ave Osman" w:date="2025-07-21T07:49:00Z" w16du:dateUtc="2025-07-21T04:49:00Z">
              <w:r>
                <w:rPr>
                  <w:sz w:val="20"/>
                  <w:lang w:val="et-EE"/>
                </w:rPr>
                <w:t>plokki</w:t>
              </w:r>
            </w:ins>
            <w:ins w:id="1559" w:author="Ave Osman" w:date="2025-07-18T19:20:00Z">
              <w:r w:rsidR="00D438E8" w:rsidRPr="00D438E8">
                <w:rPr>
                  <w:bCs/>
                  <w:iCs/>
                  <w:noProof/>
                  <w:sz w:val="20"/>
                  <w:lang w:val="et-EE"/>
                </w:rPr>
                <w:t xml:space="preserve"> 3 „Vastuvõtu ümbermõtestamine“ ja </w:t>
              </w:r>
            </w:ins>
            <w:ins w:id="1560" w:author="Ave Osman" w:date="2025-07-21T07:50:00Z" w16du:dateUtc="2025-07-21T04:50:00Z">
              <w:r>
                <w:rPr>
                  <w:bCs/>
                  <w:iCs/>
                  <w:noProof/>
                  <w:sz w:val="20"/>
                  <w:lang w:val="et-EE"/>
                </w:rPr>
                <w:t>plokki</w:t>
              </w:r>
            </w:ins>
            <w:ins w:id="1561" w:author="Ave Osman" w:date="2025-07-18T19:20:00Z">
              <w:r w:rsidR="00D438E8" w:rsidRPr="00D438E8">
                <w:rPr>
                  <w:bCs/>
                  <w:iCs/>
                  <w:noProof/>
                  <w:sz w:val="20"/>
                  <w:lang w:val="et-EE"/>
                </w:rPr>
                <w:t xml:space="preserve"> 10 „Ümberasustamine, kaasatus ja lõimumine“.</w:t>
              </w:r>
            </w:ins>
          </w:p>
          <w:p w14:paraId="0FB8993E" w14:textId="77777777" w:rsidR="00322221" w:rsidRDefault="00D438E8" w:rsidP="0098043C">
            <w:pPr>
              <w:rPr>
                <w:ins w:id="1562" w:author="Ave Osman" w:date="2025-07-21T07:51:00Z" w16du:dateUtc="2025-07-21T04:51:00Z"/>
                <w:bCs/>
                <w:iCs/>
                <w:noProof/>
                <w:sz w:val="20"/>
                <w:lang w:val="et-EE"/>
              </w:rPr>
            </w:pPr>
            <w:ins w:id="1563" w:author="Ave Osman" w:date="2025-07-18T19:20:00Z">
              <w:r w:rsidRPr="00D438E8">
                <w:rPr>
                  <w:bCs/>
                  <w:iCs/>
                  <w:noProof/>
                  <w:sz w:val="20"/>
                  <w:lang w:val="et-EE"/>
                </w:rPr>
                <w:t xml:space="preserve">Toetus on suunatud eelkõige </w:t>
              </w:r>
            </w:ins>
            <w:ins w:id="1564" w:author="Ave Osman" w:date="2025-07-21T07:50:00Z" w16du:dateUtc="2025-07-21T04:50:00Z">
              <w:r w:rsidR="00322221">
                <w:rPr>
                  <w:bCs/>
                  <w:iCs/>
                  <w:noProof/>
                  <w:sz w:val="20"/>
                  <w:lang w:val="et-EE"/>
                </w:rPr>
                <w:t>kohanemismeetmete</w:t>
              </w:r>
            </w:ins>
            <w:ins w:id="1565" w:author="Ave Osman" w:date="2025-07-18T19:20:00Z">
              <w:r w:rsidRPr="00D438E8">
                <w:rPr>
                  <w:bCs/>
                  <w:iCs/>
                  <w:noProof/>
                  <w:sz w:val="20"/>
                  <w:lang w:val="et-EE"/>
                </w:rPr>
                <w:t xml:space="preserve"> pakkumisele, sealhulgas:</w:t>
              </w:r>
            </w:ins>
          </w:p>
          <w:p w14:paraId="7CDAD74E" w14:textId="0B3021E3" w:rsidR="00322221" w:rsidRPr="00322221" w:rsidRDefault="00322221" w:rsidP="0098043C">
            <w:pPr>
              <w:pStyle w:val="ListParagraph"/>
              <w:numPr>
                <w:ilvl w:val="0"/>
                <w:numId w:val="51"/>
              </w:numPr>
              <w:spacing w:before="120" w:after="120"/>
              <w:rPr>
                <w:ins w:id="1566" w:author="Ave Osman" w:date="2025-07-21T07:51:00Z" w16du:dateUtc="2025-07-21T04:51:00Z"/>
                <w:rFonts w:ascii="Times New Roman" w:hAnsi="Times New Roman" w:cs="Times New Roman"/>
                <w:bCs/>
                <w:iCs/>
                <w:noProof/>
                <w:sz w:val="20"/>
                <w:lang w:val="et-EE"/>
              </w:rPr>
            </w:pPr>
            <w:ins w:id="1567" w:author="Ave Osman" w:date="2025-07-21T07:53:00Z" w16du:dateUtc="2025-07-21T04:53:00Z">
              <w:r>
                <w:rPr>
                  <w:rFonts w:ascii="Times New Roman" w:hAnsi="Times New Roman" w:cs="Times New Roman"/>
                  <w:bCs/>
                  <w:iCs/>
                  <w:noProof/>
                  <w:sz w:val="20"/>
                  <w:lang w:val="et-EE"/>
                </w:rPr>
                <w:t>kohanemiskursus</w:t>
              </w:r>
            </w:ins>
            <w:ins w:id="1568" w:author="Ave Osman" w:date="2025-07-18T19:20:00Z">
              <w:r w:rsidR="00D438E8" w:rsidRPr="00322221">
                <w:rPr>
                  <w:rFonts w:ascii="Times New Roman" w:hAnsi="Times New Roman" w:cs="Times New Roman"/>
                  <w:bCs/>
                  <w:iCs/>
                  <w:noProof/>
                  <w:sz w:val="20"/>
                  <w:lang w:val="et-EE"/>
                </w:rPr>
                <w:t xml:space="preserve"> ja keele</w:t>
              </w:r>
            </w:ins>
            <w:ins w:id="1569" w:author="Martin Eber" w:date="2025-07-23T16:24:00Z" w16du:dateUtc="2025-07-23T13:24:00Z">
              <w:r w:rsidR="006F2EDC">
                <w:rPr>
                  <w:rFonts w:ascii="Times New Roman" w:hAnsi="Times New Roman" w:cs="Times New Roman"/>
                  <w:bCs/>
                  <w:iCs/>
                  <w:noProof/>
                  <w:sz w:val="20"/>
                  <w:lang w:val="et-EE"/>
                </w:rPr>
                <w:t>õpe</w:t>
              </w:r>
            </w:ins>
            <w:ins w:id="1570" w:author="Ave Osman" w:date="2025-07-18T19:20:00Z">
              <w:r w:rsidR="00D438E8" w:rsidRPr="00322221">
                <w:rPr>
                  <w:rFonts w:ascii="Times New Roman" w:hAnsi="Times New Roman" w:cs="Times New Roman"/>
                  <w:bCs/>
                  <w:iCs/>
                  <w:noProof/>
                  <w:sz w:val="20"/>
                  <w:lang w:val="et-EE"/>
                </w:rPr>
                <w:t xml:space="preserve"> (A1-tasemel) rahvusvahelise kaitse taotlejatele;</w:t>
              </w:r>
            </w:ins>
          </w:p>
          <w:p w14:paraId="62EE2CA5" w14:textId="374CFACA" w:rsidR="00B8246D" w:rsidRPr="00B8246D" w:rsidRDefault="00D438E8" w:rsidP="0098043C">
            <w:pPr>
              <w:pStyle w:val="ListParagraph"/>
              <w:numPr>
                <w:ilvl w:val="0"/>
                <w:numId w:val="51"/>
              </w:numPr>
              <w:spacing w:before="120" w:after="120"/>
              <w:rPr>
                <w:ins w:id="1571" w:author="Ave Osman" w:date="2025-07-18T19:08:00Z" w16du:dateUtc="2025-07-18T16:08:00Z"/>
                <w:bCs/>
                <w:iCs/>
                <w:noProof/>
                <w:sz w:val="20"/>
              </w:rPr>
            </w:pPr>
            <w:ins w:id="1572" w:author="Ave Osman" w:date="2025-07-18T19:20:00Z">
              <w:r w:rsidRPr="00322221">
                <w:rPr>
                  <w:rFonts w:ascii="Times New Roman" w:hAnsi="Times New Roman" w:cs="Times New Roman"/>
                  <w:bCs/>
                  <w:iCs/>
                  <w:noProof/>
                  <w:sz w:val="20"/>
                  <w:lang w:val="et-EE"/>
                </w:rPr>
                <w:t>andmebaasi arendamine taotlejate kursustele suunamiseks ja asjakohase teabe vahetamiseks teenusepakkujate ja PPA vahel.</w:t>
              </w:r>
            </w:ins>
          </w:p>
        </w:tc>
      </w:tr>
      <w:tr w:rsidR="0098043C" w:rsidRPr="00AD5431" w14:paraId="741FA0A5" w14:textId="77777777" w:rsidTr="0098043C">
        <w:trPr>
          <w:ins w:id="1573" w:author="Ave Osman" w:date="2025-07-18T19:08:00Z"/>
        </w:trPr>
        <w:tc>
          <w:tcPr>
            <w:tcW w:w="704" w:type="dxa"/>
          </w:tcPr>
          <w:p w14:paraId="63115DF9" w14:textId="3C502C30" w:rsidR="00B8246D" w:rsidRPr="00B8246D" w:rsidRDefault="0098043C" w:rsidP="0098043C">
            <w:pPr>
              <w:rPr>
                <w:ins w:id="1574" w:author="Ave Osman" w:date="2025-07-18T19:08:00Z" w16du:dateUtc="2025-07-18T16:08:00Z"/>
                <w:bCs/>
                <w:iCs/>
                <w:noProof/>
                <w:sz w:val="20"/>
              </w:rPr>
            </w:pPr>
            <w:ins w:id="1575" w:author="Ave Osman" w:date="2025-07-21T12:14:00Z" w16du:dateUtc="2025-07-21T09:14:00Z">
              <w:r>
                <w:rPr>
                  <w:bCs/>
                  <w:iCs/>
                  <w:noProof/>
                  <w:sz w:val="20"/>
                </w:rPr>
                <w:t>SO</w:t>
              </w:r>
            </w:ins>
            <w:ins w:id="1576" w:author="Ave Osman" w:date="2025-07-18T19:11:00Z" w16du:dateUtc="2025-07-18T16:11:00Z">
              <w:r w:rsidR="00B8246D" w:rsidRPr="00B8246D">
                <w:rPr>
                  <w:bCs/>
                  <w:iCs/>
                  <w:noProof/>
                  <w:sz w:val="20"/>
                </w:rPr>
                <w:t>3</w:t>
              </w:r>
            </w:ins>
          </w:p>
        </w:tc>
        <w:tc>
          <w:tcPr>
            <w:tcW w:w="997" w:type="dxa"/>
          </w:tcPr>
          <w:p w14:paraId="2C4F0774" w14:textId="19CAAA10" w:rsidR="00B8246D" w:rsidRPr="00B8246D" w:rsidRDefault="00B8246D" w:rsidP="0098043C">
            <w:pPr>
              <w:rPr>
                <w:ins w:id="1577" w:author="Ave Osman" w:date="2025-07-18T19:08:00Z" w16du:dateUtc="2025-07-18T16:08:00Z"/>
                <w:bCs/>
                <w:iCs/>
                <w:noProof/>
                <w:sz w:val="20"/>
              </w:rPr>
            </w:pPr>
            <w:ins w:id="1578" w:author="Ave Osman" w:date="2025-07-18T19:11:00Z" w16du:dateUtc="2025-07-18T16:11:00Z">
              <w:r>
                <w:rPr>
                  <w:bCs/>
                  <w:iCs/>
                  <w:noProof/>
                  <w:sz w:val="20"/>
                </w:rPr>
                <w:t>Erimeede</w:t>
              </w:r>
            </w:ins>
          </w:p>
        </w:tc>
        <w:tc>
          <w:tcPr>
            <w:tcW w:w="1366" w:type="dxa"/>
          </w:tcPr>
          <w:p w14:paraId="6EDDB97D" w14:textId="1B6CED4E" w:rsidR="00B8246D" w:rsidRPr="00B8246D" w:rsidRDefault="00B8246D" w:rsidP="0098043C">
            <w:pPr>
              <w:rPr>
                <w:ins w:id="1579" w:author="Ave Osman" w:date="2025-07-18T19:08:00Z" w16du:dateUtc="2025-07-18T16:08:00Z"/>
                <w:bCs/>
                <w:iCs/>
                <w:noProof/>
                <w:sz w:val="20"/>
              </w:rPr>
            </w:pPr>
            <w:ins w:id="1580" w:author="Ave Osman" w:date="2025-07-18T19:11:00Z" w16du:dateUtc="2025-07-18T16:11:00Z">
              <w:r>
                <w:rPr>
                  <w:bCs/>
                  <w:iCs/>
                  <w:noProof/>
                  <w:sz w:val="20"/>
                </w:rPr>
                <w:t>900</w:t>
              </w:r>
            </w:ins>
            <w:ins w:id="1581" w:author="Ave Osman" w:date="2025-07-18T19:12:00Z" w16du:dateUtc="2025-07-18T16:12:00Z">
              <w:r>
                <w:rPr>
                  <w:bCs/>
                  <w:iCs/>
                  <w:noProof/>
                  <w:sz w:val="20"/>
                </w:rPr>
                <w:t> </w:t>
              </w:r>
            </w:ins>
            <w:ins w:id="1582" w:author="Ave Osman" w:date="2025-07-18T19:11:00Z" w16du:dateUtc="2025-07-18T16:11:00Z">
              <w:r>
                <w:rPr>
                  <w:bCs/>
                  <w:iCs/>
                  <w:noProof/>
                  <w:sz w:val="20"/>
                </w:rPr>
                <w:t>000,00</w:t>
              </w:r>
            </w:ins>
          </w:p>
        </w:tc>
        <w:tc>
          <w:tcPr>
            <w:tcW w:w="11391" w:type="dxa"/>
          </w:tcPr>
          <w:p w14:paraId="4D3090AB" w14:textId="72999338" w:rsidR="00D438E8" w:rsidRDefault="00322221" w:rsidP="0098043C">
            <w:pPr>
              <w:rPr>
                <w:ins w:id="1583" w:author="Ave Osman" w:date="2025-07-21T07:56:00Z" w16du:dateUtc="2025-07-21T04:56:00Z"/>
                <w:bCs/>
                <w:iCs/>
                <w:noProof/>
                <w:sz w:val="20"/>
                <w:lang w:val="et-EE"/>
              </w:rPr>
            </w:pPr>
            <w:ins w:id="1584" w:author="Ave Osman" w:date="2025-07-21T07:54:00Z" w16du:dateUtc="2025-07-21T04:54:00Z">
              <w:r>
                <w:rPr>
                  <w:bCs/>
                  <w:iCs/>
                  <w:noProof/>
                  <w:sz w:val="20"/>
                  <w:lang w:val="et-EE"/>
                </w:rPr>
                <w:t>Eri</w:t>
              </w:r>
              <w:r w:rsidRPr="00D438E8">
                <w:rPr>
                  <w:bCs/>
                  <w:iCs/>
                  <w:noProof/>
                  <w:sz w:val="20"/>
                  <w:lang w:val="et-EE"/>
                </w:rPr>
                <w:t>meetme</w:t>
              </w:r>
              <w:r>
                <w:rPr>
                  <w:bCs/>
                  <w:iCs/>
                  <w:noProof/>
                  <w:sz w:val="20"/>
                  <w:lang w:val="et-EE"/>
                </w:rPr>
                <w:t>st toetatavad</w:t>
              </w:r>
              <w:r w:rsidRPr="00D438E8">
                <w:rPr>
                  <w:bCs/>
                  <w:iCs/>
                  <w:noProof/>
                  <w:sz w:val="20"/>
                  <w:lang w:val="et-EE"/>
                </w:rPr>
                <w:t xml:space="preserve"> tegevused seoses </w:t>
              </w:r>
              <w:r>
                <w:rPr>
                  <w:bCs/>
                  <w:iCs/>
                  <w:noProof/>
                  <w:sz w:val="20"/>
                  <w:lang w:val="et-EE"/>
                </w:rPr>
                <w:t>eri</w:t>
              </w:r>
              <w:r w:rsidRPr="00D438E8">
                <w:rPr>
                  <w:bCs/>
                  <w:iCs/>
                  <w:noProof/>
                  <w:sz w:val="20"/>
                  <w:lang w:val="et-EE"/>
                </w:rPr>
                <w:t xml:space="preserve">eesmärgiga </w:t>
              </w:r>
              <w:r>
                <w:rPr>
                  <w:bCs/>
                  <w:iCs/>
                  <w:noProof/>
                  <w:sz w:val="20"/>
                  <w:lang w:val="et-EE"/>
                </w:rPr>
                <w:t>SO3</w:t>
              </w:r>
            </w:ins>
            <w:ins w:id="1585" w:author="Ave Osman" w:date="2025-07-18T19:22:00Z">
              <w:r w:rsidR="00D438E8" w:rsidRPr="00D438E8">
                <w:rPr>
                  <w:bCs/>
                  <w:iCs/>
                  <w:noProof/>
                  <w:sz w:val="20"/>
                  <w:lang w:val="et-EE"/>
                </w:rPr>
                <w:t xml:space="preserve"> </w:t>
              </w:r>
            </w:ins>
            <w:ins w:id="1586" w:author="Ave Osman" w:date="2025-07-21T07:54:00Z" w16du:dateUtc="2025-07-21T04:54:00Z">
              <w:r>
                <w:rPr>
                  <w:bCs/>
                  <w:iCs/>
                  <w:noProof/>
                  <w:sz w:val="20"/>
                  <w:lang w:val="et-EE"/>
                </w:rPr>
                <w:t>panustavad</w:t>
              </w:r>
              <w:r w:rsidRPr="00D438E8">
                <w:rPr>
                  <w:bCs/>
                  <w:iCs/>
                  <w:noProof/>
                  <w:sz w:val="20"/>
                  <w:lang w:val="et-EE"/>
                </w:rPr>
                <w:t xml:space="preserve"> </w:t>
              </w:r>
              <w:r w:rsidRPr="00B8246D">
                <w:rPr>
                  <w:sz w:val="20"/>
                  <w:lang w:val="et-EE"/>
                </w:rPr>
                <w:t>rände- ja varjupaigapakti ühise rakenduskava</w:t>
              </w:r>
              <w:r>
                <w:rPr>
                  <w:sz w:val="20"/>
                  <w:lang w:val="et-EE"/>
                </w:rPr>
                <w:t xml:space="preserve"> plokki</w:t>
              </w:r>
              <w:r w:rsidRPr="00D438E8">
                <w:rPr>
                  <w:bCs/>
                  <w:iCs/>
                  <w:noProof/>
                  <w:sz w:val="20"/>
                  <w:lang w:val="et-EE"/>
                </w:rPr>
                <w:t xml:space="preserve"> </w:t>
              </w:r>
            </w:ins>
            <w:ins w:id="1587" w:author="Ave Osman" w:date="2025-07-18T19:22:00Z">
              <w:r w:rsidR="00D438E8" w:rsidRPr="00D438E8">
                <w:rPr>
                  <w:bCs/>
                  <w:iCs/>
                  <w:noProof/>
                  <w:sz w:val="20"/>
                  <w:lang w:val="et-EE"/>
                </w:rPr>
                <w:t xml:space="preserve">5 „Tõhusad ja </w:t>
              </w:r>
            </w:ins>
            <w:ins w:id="1588" w:author="Ave Osman" w:date="2025-07-21T08:32:00Z" w16du:dateUtc="2025-07-21T05:32:00Z">
              <w:r w:rsidR="00290E5B">
                <w:rPr>
                  <w:bCs/>
                  <w:iCs/>
                  <w:noProof/>
                  <w:sz w:val="20"/>
                  <w:lang w:val="et-EE"/>
                </w:rPr>
                <w:t>õiglased</w:t>
              </w:r>
            </w:ins>
            <w:ins w:id="1589" w:author="Ave Osman" w:date="2025-07-18T19:22:00Z">
              <w:r w:rsidR="00D438E8" w:rsidRPr="00D438E8">
                <w:rPr>
                  <w:bCs/>
                  <w:iCs/>
                  <w:noProof/>
                  <w:sz w:val="20"/>
                  <w:lang w:val="et-EE"/>
                </w:rPr>
                <w:t xml:space="preserve"> tagasisaatmismenetlused“</w:t>
              </w:r>
            </w:ins>
            <w:ins w:id="1590" w:author="Ave Osman" w:date="2025-07-21T07:56:00Z" w16du:dateUtc="2025-07-21T04:56:00Z">
              <w:r>
                <w:rPr>
                  <w:bCs/>
                  <w:iCs/>
                  <w:noProof/>
                  <w:sz w:val="20"/>
                  <w:lang w:val="et-EE"/>
                </w:rPr>
                <w:t>:</w:t>
              </w:r>
            </w:ins>
          </w:p>
          <w:p w14:paraId="4B21F422" w14:textId="4FB6F6DB" w:rsidR="00B8246D" w:rsidRPr="003939B0" w:rsidRDefault="00322221" w:rsidP="0098043C">
            <w:pPr>
              <w:numPr>
                <w:ilvl w:val="0"/>
                <w:numId w:val="46"/>
              </w:numPr>
              <w:rPr>
                <w:ins w:id="1591" w:author="Ave Osman" w:date="2025-07-18T19:08:00Z" w16du:dateUtc="2025-07-18T16:08:00Z"/>
                <w:bCs/>
                <w:iCs/>
                <w:noProof/>
                <w:sz w:val="20"/>
                <w:lang w:val="et-EE"/>
              </w:rPr>
            </w:pPr>
            <w:ins w:id="1592" w:author="Ave Osman" w:date="2025-07-21T07:56:00Z" w16du:dateUtc="2025-07-21T04:56:00Z">
              <w:r>
                <w:rPr>
                  <w:bCs/>
                  <w:iCs/>
                  <w:noProof/>
                  <w:sz w:val="20"/>
                  <w:lang w:val="et-EE"/>
                </w:rPr>
                <w:t>tagasipöördujate</w:t>
              </w:r>
              <w:r w:rsidRPr="00D438E8">
                <w:rPr>
                  <w:bCs/>
                  <w:iCs/>
                  <w:noProof/>
                  <w:sz w:val="20"/>
                  <w:lang w:val="et-EE"/>
                </w:rPr>
                <w:t>, eelkõige piirimenetluse</w:t>
              </w:r>
            </w:ins>
            <w:ins w:id="1593" w:author="Ave Osman" w:date="2025-07-21T10:45:00Z" w16du:dateUtc="2025-07-21T07:45:00Z">
              <w:r w:rsidR="00684959">
                <w:rPr>
                  <w:bCs/>
                  <w:iCs/>
                  <w:noProof/>
                  <w:sz w:val="20"/>
                  <w:lang w:val="et-EE"/>
                </w:rPr>
                <w:t xml:space="preserve"> subjektide,</w:t>
              </w:r>
            </w:ins>
            <w:ins w:id="1594" w:author="Ave Osman" w:date="2025-07-21T07:56:00Z" w16du:dateUtc="2025-07-21T04:56:00Z">
              <w:r w:rsidRPr="00D438E8">
                <w:rPr>
                  <w:bCs/>
                  <w:iCs/>
                  <w:noProof/>
                  <w:sz w:val="20"/>
                  <w:lang w:val="et-EE"/>
                </w:rPr>
                <w:t xml:space="preserve"> </w:t>
              </w:r>
              <w:r>
                <w:rPr>
                  <w:bCs/>
                  <w:iCs/>
                  <w:noProof/>
                  <w:sz w:val="20"/>
                  <w:lang w:val="et-EE"/>
                </w:rPr>
                <w:t>toetamine</w:t>
              </w:r>
              <w:r w:rsidRPr="00D438E8">
                <w:rPr>
                  <w:bCs/>
                  <w:iCs/>
                  <w:noProof/>
                  <w:sz w:val="20"/>
                  <w:lang w:val="et-EE"/>
                </w:rPr>
                <w:t xml:space="preserve">, sealhulgas </w:t>
              </w:r>
              <w:r>
                <w:rPr>
                  <w:bCs/>
                  <w:iCs/>
                  <w:noProof/>
                  <w:sz w:val="20"/>
                  <w:lang w:val="et-EE"/>
                </w:rPr>
                <w:t>ülalpidami</w:t>
              </w:r>
            </w:ins>
            <w:ins w:id="1595" w:author="Ave Osman" w:date="2025-07-21T08:15:00Z" w16du:dateUtc="2025-07-21T05:15:00Z">
              <w:r w:rsidR="00C4618B">
                <w:rPr>
                  <w:bCs/>
                  <w:iCs/>
                  <w:noProof/>
                  <w:sz w:val="20"/>
                  <w:lang w:val="et-EE"/>
                </w:rPr>
                <w:t>s</w:t>
              </w:r>
            </w:ins>
            <w:ins w:id="1596" w:author="Ave Osman" w:date="2025-07-21T07:56:00Z" w16du:dateUtc="2025-07-21T04:56:00Z">
              <w:r>
                <w:rPr>
                  <w:bCs/>
                  <w:iCs/>
                  <w:noProof/>
                  <w:sz w:val="20"/>
                  <w:lang w:val="et-EE"/>
                </w:rPr>
                <w:t>e</w:t>
              </w:r>
              <w:r w:rsidRPr="00D438E8">
                <w:rPr>
                  <w:bCs/>
                  <w:iCs/>
                  <w:noProof/>
                  <w:sz w:val="20"/>
                  <w:lang w:val="et-EE"/>
                </w:rPr>
                <w:t xml:space="preserve"> (nt majutus, toit ja esmatarbekaubad) ja teenus</w:t>
              </w:r>
              <w:r>
                <w:rPr>
                  <w:bCs/>
                  <w:iCs/>
                  <w:noProof/>
                  <w:sz w:val="20"/>
                  <w:lang w:val="et-EE"/>
                </w:rPr>
                <w:t>te</w:t>
              </w:r>
              <w:r w:rsidRPr="00D438E8">
                <w:rPr>
                  <w:bCs/>
                  <w:iCs/>
                  <w:noProof/>
                  <w:sz w:val="20"/>
                  <w:lang w:val="et-EE"/>
                </w:rPr>
                <w:t xml:space="preserve"> (nt </w:t>
              </w:r>
            </w:ins>
            <w:ins w:id="1597" w:author="Ave Osman" w:date="2025-07-21T08:16:00Z" w16du:dateUtc="2025-07-21T05:16:00Z">
              <w:r w:rsidR="00C4618B">
                <w:rPr>
                  <w:bCs/>
                  <w:iCs/>
                  <w:noProof/>
                  <w:sz w:val="20"/>
                  <w:lang w:val="et-EE"/>
                </w:rPr>
                <w:t>suuline ja kirjalik tõlge</w:t>
              </w:r>
            </w:ins>
            <w:ins w:id="1598" w:author="Ave Osman" w:date="2025-07-21T07:56:00Z" w16du:dateUtc="2025-07-21T04:56:00Z">
              <w:r w:rsidRPr="00D438E8">
                <w:rPr>
                  <w:bCs/>
                  <w:iCs/>
                  <w:noProof/>
                  <w:sz w:val="20"/>
                  <w:lang w:val="et-EE"/>
                </w:rPr>
                <w:t>, esma</w:t>
              </w:r>
            </w:ins>
            <w:ins w:id="1599" w:author="Ave Osman" w:date="2025-07-21T08:17:00Z" w16du:dateUtc="2025-07-21T05:17:00Z">
              <w:r w:rsidR="00047D72">
                <w:rPr>
                  <w:bCs/>
                  <w:iCs/>
                  <w:noProof/>
                  <w:sz w:val="20"/>
                  <w:lang w:val="et-EE"/>
                </w:rPr>
                <w:t>ne</w:t>
              </w:r>
            </w:ins>
            <w:ins w:id="1600" w:author="Ave Osman" w:date="2025-07-21T07:56:00Z" w16du:dateUtc="2025-07-21T04:56:00Z">
              <w:r w:rsidRPr="00D438E8">
                <w:rPr>
                  <w:bCs/>
                  <w:iCs/>
                  <w:noProof/>
                  <w:sz w:val="20"/>
                  <w:lang w:val="et-EE"/>
                </w:rPr>
                <w:t xml:space="preserve"> arstiabi)</w:t>
              </w:r>
              <w:r>
                <w:rPr>
                  <w:bCs/>
                  <w:iCs/>
                  <w:noProof/>
                  <w:sz w:val="20"/>
                  <w:lang w:val="et-EE"/>
                </w:rPr>
                <w:t xml:space="preserve"> tagamine</w:t>
              </w:r>
              <w:r w:rsidRPr="00D438E8">
                <w:rPr>
                  <w:bCs/>
                  <w:iCs/>
                  <w:noProof/>
                  <w:sz w:val="20"/>
                  <w:lang w:val="et-EE"/>
                </w:rPr>
                <w:t>.</w:t>
              </w:r>
            </w:ins>
          </w:p>
        </w:tc>
      </w:tr>
      <w:tr w:rsidR="004A4D43" w14:paraId="4ABCA350" w14:textId="77777777" w:rsidTr="0098043C">
        <w:trPr>
          <w:ins w:id="1601" w:author="Ave Osman" w:date="2025-07-18T19:14:00Z"/>
        </w:trPr>
        <w:tc>
          <w:tcPr>
            <w:tcW w:w="704" w:type="dxa"/>
          </w:tcPr>
          <w:p w14:paraId="50B23F3F" w14:textId="6BECB721" w:rsidR="004A4D43" w:rsidRPr="00B8246D" w:rsidRDefault="004A4D43" w:rsidP="0098043C">
            <w:pPr>
              <w:rPr>
                <w:ins w:id="1602" w:author="Ave Osman" w:date="2025-07-18T19:14:00Z" w16du:dateUtc="2025-07-18T16:14:00Z"/>
                <w:bCs/>
                <w:iCs/>
                <w:noProof/>
                <w:sz w:val="20"/>
              </w:rPr>
            </w:pPr>
            <w:ins w:id="1603" w:author="Ave Osman" w:date="2025-07-18T19:15:00Z" w16du:dateUtc="2025-07-18T16:15:00Z">
              <w:r>
                <w:rPr>
                  <w:bCs/>
                  <w:iCs/>
                  <w:noProof/>
                  <w:sz w:val="20"/>
                </w:rPr>
                <w:t>Tehniline abi</w:t>
              </w:r>
            </w:ins>
          </w:p>
        </w:tc>
        <w:tc>
          <w:tcPr>
            <w:tcW w:w="997" w:type="dxa"/>
          </w:tcPr>
          <w:p w14:paraId="61313AB0" w14:textId="77777777" w:rsidR="004A4D43" w:rsidRDefault="004A4D43" w:rsidP="0098043C">
            <w:pPr>
              <w:rPr>
                <w:ins w:id="1604" w:author="Ave Osman" w:date="2025-07-18T19:14:00Z" w16du:dateUtc="2025-07-18T16:14:00Z"/>
                <w:bCs/>
                <w:iCs/>
                <w:noProof/>
                <w:sz w:val="20"/>
              </w:rPr>
            </w:pPr>
          </w:p>
        </w:tc>
        <w:tc>
          <w:tcPr>
            <w:tcW w:w="1366" w:type="dxa"/>
          </w:tcPr>
          <w:p w14:paraId="38A553DF" w14:textId="1968AF24" w:rsidR="004A4D43" w:rsidRDefault="004A4D43" w:rsidP="0098043C">
            <w:pPr>
              <w:rPr>
                <w:ins w:id="1605" w:author="Ave Osman" w:date="2025-07-18T19:14:00Z" w16du:dateUtc="2025-07-18T16:14:00Z"/>
                <w:bCs/>
                <w:iCs/>
                <w:noProof/>
                <w:sz w:val="20"/>
              </w:rPr>
            </w:pPr>
            <w:ins w:id="1606" w:author="Ave Osman" w:date="2025-07-18T19:15:00Z" w16du:dateUtc="2025-07-18T16:15:00Z">
              <w:r>
                <w:rPr>
                  <w:bCs/>
                  <w:iCs/>
                  <w:noProof/>
                  <w:sz w:val="20"/>
                </w:rPr>
                <w:t>1 360 186,36</w:t>
              </w:r>
            </w:ins>
          </w:p>
        </w:tc>
        <w:tc>
          <w:tcPr>
            <w:tcW w:w="11391" w:type="dxa"/>
          </w:tcPr>
          <w:p w14:paraId="398F5500" w14:textId="1EE595EF" w:rsidR="004A4D43" w:rsidRPr="00B8246D" w:rsidRDefault="00F04374" w:rsidP="0098043C">
            <w:pPr>
              <w:rPr>
                <w:ins w:id="1607" w:author="Ave Osman" w:date="2025-07-18T19:14:00Z" w16du:dateUtc="2025-07-18T16:14:00Z"/>
                <w:bCs/>
                <w:iCs/>
                <w:noProof/>
                <w:sz w:val="20"/>
              </w:rPr>
            </w:pPr>
            <w:ins w:id="1608" w:author="Ave Osman" w:date="2025-07-21T08:06:00Z" w16du:dateUtc="2025-07-21T05:06:00Z">
              <w:r w:rsidRPr="00B8246D">
                <w:rPr>
                  <w:sz w:val="20"/>
                  <w:lang w:val="et-EE"/>
                </w:rPr>
                <w:t>Erimeede liikmesriikide toetamiseks rände- ja varjupaigapakti rakendamisel</w:t>
              </w:r>
            </w:ins>
            <w:ins w:id="1609" w:author="Ave Osman" w:date="2025-07-21T12:00:00Z" w16du:dateUtc="2025-07-21T09:00:00Z">
              <w:r w:rsidR="00F66A88">
                <w:rPr>
                  <w:sz w:val="20"/>
                  <w:lang w:val="et-EE"/>
                </w:rPr>
                <w:t>.</w:t>
              </w:r>
            </w:ins>
          </w:p>
        </w:tc>
      </w:tr>
    </w:tbl>
    <w:p w14:paraId="59F0F314" w14:textId="77777777" w:rsidR="0087477A" w:rsidRPr="008F6F06" w:rsidRDefault="0087477A" w:rsidP="0087477A">
      <w:pPr>
        <w:spacing w:after="240"/>
        <w:rPr>
          <w:noProof/>
          <w:lang w:val="et-EE"/>
        </w:rPr>
      </w:pPr>
    </w:p>
    <w:sectPr w:rsidR="0087477A" w:rsidRPr="008F6F06" w:rsidSect="00117DD1">
      <w:type w:val="continuous"/>
      <w:pgSz w:w="16838" w:h="11906" w:orient="landscape" w:code="9"/>
      <w:pgMar w:top="1134" w:right="567"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54C8F" w14:textId="77777777" w:rsidR="000E31F2" w:rsidRDefault="000E31F2">
      <w:pPr>
        <w:spacing w:before="0" w:after="0"/>
      </w:pPr>
      <w:r>
        <w:separator/>
      </w:r>
    </w:p>
  </w:endnote>
  <w:endnote w:type="continuationSeparator" w:id="0">
    <w:p w14:paraId="085286B4" w14:textId="77777777" w:rsidR="000E31F2" w:rsidRDefault="000E31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517282"/>
      <w:docPartObj>
        <w:docPartGallery w:val="Page Numbers (Bottom of Page)"/>
        <w:docPartUnique/>
      </w:docPartObj>
    </w:sdtPr>
    <w:sdtEndPr>
      <w:rPr>
        <w:noProof/>
      </w:rPr>
    </w:sdtEndPr>
    <w:sdtContent>
      <w:p w14:paraId="236E492B" w14:textId="74D79F48" w:rsidR="00C473E6" w:rsidRDefault="00C473E6">
        <w:pPr>
          <w:pStyle w:val="Footer"/>
          <w:jc w:val="center"/>
        </w:pPr>
        <w:r>
          <w:fldChar w:fldCharType="begin"/>
        </w:r>
        <w:r>
          <w:instrText xml:space="preserve"> PAGE   \* MERGEFORMAT </w:instrText>
        </w:r>
        <w:r>
          <w:fldChar w:fldCharType="separate"/>
        </w:r>
        <w:r w:rsidR="00780224">
          <w:rPr>
            <w:noProof/>
          </w:rPr>
          <w:t>26</w:t>
        </w:r>
        <w:r>
          <w:rPr>
            <w:noProof/>
          </w:rPr>
          <w:fldChar w:fldCharType="end"/>
        </w:r>
      </w:p>
    </w:sdtContent>
  </w:sdt>
  <w:p w14:paraId="58F9AA65" w14:textId="77777777" w:rsidR="00C473E6" w:rsidRDefault="00C473E6">
    <w:pPr>
      <w:pStyle w:val="Footer"/>
      <w:pBdr>
        <w:top w:val="single" w:sz="4" w:space="1" w:color="808080"/>
      </w:pBdr>
      <w:jc w:val="right"/>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557409"/>
      <w:docPartObj>
        <w:docPartGallery w:val="Page Numbers (Bottom of Page)"/>
        <w:docPartUnique/>
      </w:docPartObj>
    </w:sdtPr>
    <w:sdtEndPr>
      <w:rPr>
        <w:noProof/>
      </w:rPr>
    </w:sdtEndPr>
    <w:sdtContent>
      <w:p w14:paraId="79BE7974" w14:textId="066609DD" w:rsidR="00C473E6" w:rsidRDefault="00C473E6">
        <w:pPr>
          <w:pStyle w:val="Footer"/>
          <w:jc w:val="center"/>
        </w:pPr>
        <w:r>
          <w:fldChar w:fldCharType="begin"/>
        </w:r>
        <w:r>
          <w:instrText xml:space="preserve"> PAGE   \* MERGEFORMAT </w:instrText>
        </w:r>
        <w:r>
          <w:fldChar w:fldCharType="separate"/>
        </w:r>
        <w:r w:rsidR="00780224">
          <w:rPr>
            <w:noProof/>
          </w:rPr>
          <w:t>1</w:t>
        </w:r>
        <w:r>
          <w:rPr>
            <w:noProof/>
          </w:rPr>
          <w:fldChar w:fldCharType="end"/>
        </w:r>
      </w:p>
    </w:sdtContent>
  </w:sdt>
  <w:p w14:paraId="1B463FAB" w14:textId="77777777" w:rsidR="00C473E6" w:rsidRDefault="00C47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FA028" w14:textId="77777777" w:rsidR="000E31F2" w:rsidRDefault="000E31F2">
      <w:pPr>
        <w:spacing w:before="0" w:after="0"/>
      </w:pPr>
      <w:r>
        <w:separator/>
      </w:r>
    </w:p>
  </w:footnote>
  <w:footnote w:type="continuationSeparator" w:id="0">
    <w:p w14:paraId="62488C01" w14:textId="77777777" w:rsidR="000E31F2" w:rsidRDefault="000E31F2">
      <w:pPr>
        <w:spacing w:before="0" w:after="0"/>
      </w:pPr>
      <w:r>
        <w:continuationSeparator/>
      </w:r>
    </w:p>
  </w:footnote>
  <w:footnote w:id="1">
    <w:p w14:paraId="2A3F5046" w14:textId="3592C720" w:rsidR="000A3983" w:rsidRPr="005906F8" w:rsidRDefault="000A3983">
      <w:pPr>
        <w:pStyle w:val="FootnoteText"/>
        <w:rPr>
          <w:lang w:val="et-EE"/>
        </w:rPr>
      </w:pPr>
      <w:ins w:id="6" w:author="Ave Osman" w:date="2025-07-15T16:17:00Z" w16du:dateUtc="2025-07-15T13:17:00Z">
        <w:r>
          <w:rPr>
            <w:rStyle w:val="FootnoteReference"/>
          </w:rPr>
          <w:footnoteRef/>
        </w:r>
        <w:r>
          <w:t xml:space="preserve"> </w:t>
        </w:r>
      </w:ins>
      <w:ins w:id="7" w:author="Ave Osman" w:date="2025-07-15T16:17:00Z">
        <w:r w:rsidRPr="000A3983">
          <w:fldChar w:fldCharType="begin"/>
        </w:r>
        <w:r w:rsidRPr="000A3983">
          <w:instrText>HYPERLINK "https://valitsus.ee/strateegia-eesti-2035-arengukavad-ja-planeering/strateegia"</w:instrText>
        </w:r>
        <w:r w:rsidRPr="000A3983">
          <w:fldChar w:fldCharType="separate"/>
        </w:r>
        <w:r w:rsidRPr="000A3983">
          <w:rPr>
            <w:rStyle w:val="Hyperlink"/>
          </w:rPr>
          <w:t xml:space="preserve">Strateegia "Eesti 2035" </w:t>
        </w:r>
      </w:ins>
      <w:ins w:id="8" w:author="Ave Osman" w:date="2025-07-15T16:17:00Z" w16du:dateUtc="2025-07-15T13:17:00Z">
        <w:r w:rsidRPr="000A3983">
          <w:fldChar w:fldCharType="end"/>
        </w:r>
      </w:ins>
    </w:p>
  </w:footnote>
  <w:footnote w:id="2">
    <w:p w14:paraId="05627A53" w14:textId="416DE1F2" w:rsidR="000A3983" w:rsidRPr="005906F8" w:rsidRDefault="000A3983">
      <w:pPr>
        <w:pStyle w:val="FootnoteText"/>
        <w:rPr>
          <w:lang w:val="et-EE"/>
        </w:rPr>
      </w:pPr>
      <w:ins w:id="10" w:author="Ave Osman" w:date="2025-07-15T16:18:00Z" w16du:dateUtc="2025-07-15T13:18:00Z">
        <w:r>
          <w:rPr>
            <w:rStyle w:val="FootnoteReference"/>
          </w:rPr>
          <w:footnoteRef/>
        </w:r>
      </w:ins>
      <w:ins w:id="11" w:author="Ave Osman" w:date="2025-07-15T16:19:00Z" w16du:dateUtc="2025-07-15T13:19:00Z">
        <w:r>
          <w:t xml:space="preserve"> </w:t>
        </w:r>
      </w:ins>
      <w:ins w:id="12" w:author="Ave Osman" w:date="2025-07-15T16:18:00Z" w16du:dateUtc="2025-07-15T13:18:00Z">
        <w:r>
          <w:t xml:space="preserve"> </w:t>
        </w:r>
      </w:ins>
      <w:ins w:id="13" w:author="Ave Osman" w:date="2025-07-15T16:20:00Z" w16du:dateUtc="2025-07-15T13:20:00Z">
        <w:r>
          <w:rPr>
            <w:lang w:val="et-EE"/>
          </w:rPr>
          <w:fldChar w:fldCharType="begin"/>
        </w:r>
        <w:r>
          <w:rPr>
            <w:lang w:val="et-EE"/>
          </w:rPr>
          <w:instrText>HYPERLINK "https://www.siseministeerium.ee/sites/default/files/documents/2021-10/siseturvalisuse_arengukava_2020_2030_03.06.2021.pdf"</w:instrText>
        </w:r>
        <w:r>
          <w:rPr>
            <w:lang w:val="et-EE"/>
          </w:rPr>
        </w:r>
        <w:r>
          <w:rPr>
            <w:lang w:val="et-EE"/>
          </w:rPr>
          <w:fldChar w:fldCharType="separate"/>
        </w:r>
        <w:r w:rsidRPr="000A3983">
          <w:rPr>
            <w:rStyle w:val="Hyperlink"/>
            <w:lang w:val="et-EE"/>
          </w:rPr>
          <w:t>Siseturvalisuse arengukava 2020</w:t>
        </w:r>
      </w:ins>
      <w:ins w:id="14" w:author="Ave Osman" w:date="2025-07-15T16:23:00Z" w16du:dateUtc="2025-07-15T13:23:00Z">
        <w:r w:rsidRPr="008F6F06">
          <w:rPr>
            <w:rFonts w:eastAsia="Times New Roman"/>
            <w:bCs/>
            <w:iCs/>
            <w:noProof/>
            <w:lang w:val="et-EE"/>
          </w:rPr>
          <w:t>–</w:t>
        </w:r>
      </w:ins>
      <w:ins w:id="15" w:author="Ave Osman" w:date="2025-07-15T16:20:00Z" w16du:dateUtc="2025-07-15T13:20:00Z">
        <w:r w:rsidRPr="000A3983">
          <w:rPr>
            <w:rStyle w:val="Hyperlink"/>
            <w:lang w:val="et-EE"/>
          </w:rPr>
          <w:t>2030</w:t>
        </w:r>
        <w:r>
          <w:rPr>
            <w:lang w:val="et-EE"/>
          </w:rPr>
          <w:fldChar w:fldCharType="end"/>
        </w:r>
      </w:ins>
    </w:p>
  </w:footnote>
  <w:footnote w:id="3">
    <w:p w14:paraId="5E0ECCF7" w14:textId="3C2634D7" w:rsidR="000A3983" w:rsidRPr="005906F8" w:rsidRDefault="000A3983">
      <w:pPr>
        <w:pStyle w:val="FootnoteText"/>
        <w:rPr>
          <w:lang w:val="et-EE"/>
        </w:rPr>
      </w:pPr>
      <w:ins w:id="20" w:author="Ave Osman" w:date="2025-07-15T16:23:00Z" w16du:dateUtc="2025-07-15T13:23:00Z">
        <w:r>
          <w:rPr>
            <w:rStyle w:val="FootnoteReference"/>
          </w:rPr>
          <w:footnoteRef/>
        </w:r>
        <w:r>
          <w:t xml:space="preserve"> </w:t>
        </w:r>
      </w:ins>
      <w:ins w:id="21" w:author="Ave Osman" w:date="2025-07-15T16:24:00Z" w16du:dateUtc="2025-07-15T13:24:00Z">
        <w:r>
          <w:rPr>
            <w:lang w:val="et-EE"/>
          </w:rPr>
          <w:fldChar w:fldCharType="begin"/>
        </w:r>
        <w:r>
          <w:rPr>
            <w:lang w:val="et-EE"/>
          </w:rPr>
          <w:instrText>HYPERLINK "https://www.siseministeerium.ee/sites/default/files/documents/2021-11/SIDUSA%20EESTI%20ARENGUKAVA_1611.pdf"</w:instrText>
        </w:r>
        <w:r>
          <w:rPr>
            <w:lang w:val="et-EE"/>
          </w:rPr>
        </w:r>
        <w:r>
          <w:rPr>
            <w:lang w:val="et-EE"/>
          </w:rPr>
          <w:fldChar w:fldCharType="separate"/>
        </w:r>
        <w:r w:rsidRPr="000A3983">
          <w:rPr>
            <w:rStyle w:val="Hyperlink"/>
            <w:lang w:val="et-EE"/>
          </w:rPr>
          <w:t>Sidusa Eesti arengukava 2021–2030</w:t>
        </w:r>
        <w:r>
          <w:rPr>
            <w:lang w:val="et-EE"/>
          </w:rPr>
          <w:fldChar w:fldCharType="end"/>
        </w:r>
      </w:ins>
    </w:p>
  </w:footnote>
  <w:footnote w:id="4">
    <w:p w14:paraId="27BE92B0" w14:textId="540B3C4E" w:rsidR="005906F8" w:rsidRPr="005906F8" w:rsidRDefault="005906F8">
      <w:pPr>
        <w:pStyle w:val="FootnoteText"/>
        <w:rPr>
          <w:lang w:val="et-EE"/>
        </w:rPr>
      </w:pPr>
      <w:ins w:id="23" w:author="Ave Osman" w:date="2025-07-15T16:27:00Z" w16du:dateUtc="2025-07-15T13:27:00Z">
        <w:r>
          <w:rPr>
            <w:rStyle w:val="FootnoteReference"/>
          </w:rPr>
          <w:footnoteRef/>
        </w:r>
        <w:r>
          <w:t xml:space="preserve"> </w:t>
        </w:r>
      </w:ins>
      <w:ins w:id="24" w:author="Ave Osman" w:date="2025-07-15T16:28:00Z" w16du:dateUtc="2025-07-15T13:28:00Z">
        <w:r>
          <w:rPr>
            <w:lang w:val="et-EE"/>
          </w:rPr>
          <w:fldChar w:fldCharType="begin"/>
        </w:r>
        <w:r>
          <w:rPr>
            <w:lang w:val="et-EE"/>
          </w:rPr>
          <w:instrText>HYPERLINK "https://www.hm.ee/sites/default/files/documents/2022-09/htm_eesti_keele_arengukava_2020_a4_web.pdf"</w:instrText>
        </w:r>
        <w:r>
          <w:rPr>
            <w:lang w:val="et-EE"/>
          </w:rPr>
        </w:r>
        <w:r>
          <w:rPr>
            <w:lang w:val="et-EE"/>
          </w:rPr>
          <w:fldChar w:fldCharType="separate"/>
        </w:r>
        <w:r w:rsidRPr="005906F8">
          <w:rPr>
            <w:rStyle w:val="Hyperlink"/>
            <w:lang w:val="et-EE"/>
          </w:rPr>
          <w:t>Eesti keele arengukava 2021–2035</w:t>
        </w:r>
        <w:r>
          <w:rPr>
            <w:lang w:val="et-EE"/>
          </w:rPr>
          <w:fldChar w:fldCharType="end"/>
        </w:r>
      </w:ins>
    </w:p>
  </w:footnote>
  <w:footnote w:id="5">
    <w:p w14:paraId="4842C02E" w14:textId="229C47FF" w:rsidR="005906F8" w:rsidRPr="005906F8" w:rsidRDefault="005906F8">
      <w:pPr>
        <w:pStyle w:val="FootnoteText"/>
        <w:rPr>
          <w:lang w:val="et-EE"/>
        </w:rPr>
      </w:pPr>
      <w:ins w:id="28" w:author="Ave Osman" w:date="2025-07-15T16:26:00Z" w16du:dateUtc="2025-07-15T13:26:00Z">
        <w:r>
          <w:rPr>
            <w:rStyle w:val="FootnoteReference"/>
          </w:rPr>
          <w:footnoteRef/>
        </w:r>
        <w:r>
          <w:t xml:space="preserve"> </w:t>
        </w:r>
      </w:ins>
      <w:ins w:id="29" w:author="Ave Osman" w:date="2025-07-15T16:27:00Z" w16du:dateUtc="2025-07-15T13:27:00Z">
        <w:r>
          <w:fldChar w:fldCharType="begin"/>
        </w:r>
        <w:r>
          <w:instrText>HYPERLINK "https://www.sm.ee/heaolu-arengukava-2016-2023"</w:instrText>
        </w:r>
        <w:r>
          <w:fldChar w:fldCharType="separate"/>
        </w:r>
        <w:r w:rsidRPr="005906F8">
          <w:rPr>
            <w:rStyle w:val="Hyperlink"/>
          </w:rPr>
          <w:t>Heaolu arengukava 2016</w:t>
        </w:r>
      </w:ins>
      <w:ins w:id="30" w:author="Ave Osman" w:date="2025-07-15T16:28:00Z" w16du:dateUtc="2025-07-15T13:28:00Z">
        <w:r w:rsidRPr="005906F8">
          <w:rPr>
            <w:rStyle w:val="Hyperlink"/>
          </w:rPr>
          <w:t>–</w:t>
        </w:r>
      </w:ins>
      <w:ins w:id="31" w:author="Ave Osman" w:date="2025-07-15T16:27:00Z" w16du:dateUtc="2025-07-15T13:27:00Z">
        <w:r w:rsidRPr="005906F8">
          <w:rPr>
            <w:rStyle w:val="Hyperlink"/>
          </w:rPr>
          <w:t>2023</w:t>
        </w:r>
        <w:r>
          <w:fldChar w:fldCharType="end"/>
        </w:r>
      </w:ins>
    </w:p>
  </w:footnote>
  <w:footnote w:id="6">
    <w:p w14:paraId="4C6C7417" w14:textId="3CC5D7D0" w:rsidR="005906F8" w:rsidRPr="005906F8" w:rsidRDefault="005906F8">
      <w:pPr>
        <w:pStyle w:val="FootnoteText"/>
        <w:rPr>
          <w:lang w:val="et-EE"/>
        </w:rPr>
      </w:pPr>
      <w:ins w:id="36" w:author="Ave Osman" w:date="2025-07-15T16:26:00Z" w16du:dateUtc="2025-07-15T13:26:00Z">
        <w:r>
          <w:rPr>
            <w:rStyle w:val="FootnoteReference"/>
          </w:rPr>
          <w:footnoteRef/>
        </w:r>
        <w:r>
          <w:t xml:space="preserve"> </w:t>
        </w:r>
        <w:r>
          <w:rPr>
            <w:lang w:val="et-EE"/>
          </w:rPr>
          <w:fldChar w:fldCharType="begin"/>
        </w:r>
        <w:r>
          <w:rPr>
            <w:lang w:val="et-EE"/>
          </w:rPr>
          <w:instrText>HYPERLINK "https://www.sm.ee/heaolu-arengukava-2023-2030" \l "welfare-development-"</w:instrText>
        </w:r>
        <w:r>
          <w:rPr>
            <w:lang w:val="et-EE"/>
          </w:rPr>
        </w:r>
        <w:r>
          <w:rPr>
            <w:lang w:val="et-EE"/>
          </w:rPr>
          <w:fldChar w:fldCharType="separate"/>
        </w:r>
        <w:r w:rsidRPr="005906F8">
          <w:rPr>
            <w:rStyle w:val="Hyperlink"/>
            <w:lang w:val="et-EE"/>
          </w:rPr>
          <w:t>Heaolu arengukava 2023</w:t>
        </w:r>
      </w:ins>
      <w:ins w:id="37" w:author="Ave Osman" w:date="2025-07-15T16:28:00Z" w16du:dateUtc="2025-07-15T13:28:00Z">
        <w:r w:rsidRPr="005906F8">
          <w:rPr>
            <w:rStyle w:val="Hyperlink"/>
            <w:lang w:val="et-EE"/>
          </w:rPr>
          <w:t>–</w:t>
        </w:r>
      </w:ins>
      <w:ins w:id="38" w:author="Ave Osman" w:date="2025-07-15T16:26:00Z" w16du:dateUtc="2025-07-15T13:26:00Z">
        <w:r w:rsidRPr="005906F8">
          <w:rPr>
            <w:rStyle w:val="Hyperlink"/>
            <w:lang w:val="et-EE"/>
          </w:rPr>
          <w:t>2030</w:t>
        </w:r>
        <w:r>
          <w:rPr>
            <w:lang w:val="et-EE"/>
          </w:rPr>
          <w:fldChar w:fldCharType="end"/>
        </w:r>
      </w:ins>
    </w:p>
  </w:footnote>
  <w:footnote w:id="7">
    <w:p w14:paraId="5871F8DD" w14:textId="39EE8620" w:rsidR="00246D52" w:rsidRPr="007D55D3" w:rsidRDefault="00246D52">
      <w:pPr>
        <w:pStyle w:val="FootnoteText"/>
        <w:rPr>
          <w:lang w:val="et-EE"/>
        </w:rPr>
      </w:pPr>
      <w:ins w:id="399" w:author="Ave Osman" w:date="2025-07-17T11:16:00Z" w16du:dateUtc="2025-07-17T08:16:00Z">
        <w:r>
          <w:rPr>
            <w:rStyle w:val="FootnoteReference"/>
          </w:rPr>
          <w:footnoteRef/>
        </w:r>
        <w:r>
          <w:t xml:space="preserve"> </w:t>
        </w:r>
      </w:ins>
      <w:ins w:id="400" w:author="Ave Osman" w:date="2025-07-17T11:17:00Z" w16du:dateUtc="2025-07-17T08:17:00Z">
        <w:r>
          <w:rPr>
            <w:lang w:val="et-EE"/>
          </w:rPr>
          <w:fldChar w:fldCharType="begin"/>
        </w:r>
        <w:r>
          <w:rPr>
            <w:lang w:val="et-EE"/>
          </w:rPr>
          <w:instrText>HYPERLINK "https://op.europa.eu/et/publication-detail/-/publication/bb47d489-a2b1-11eb-9585-01aa75ed71a1"</w:instrText>
        </w:r>
        <w:r>
          <w:rPr>
            <w:lang w:val="et-EE"/>
          </w:rPr>
        </w:r>
        <w:r>
          <w:rPr>
            <w:lang w:val="et-EE"/>
          </w:rPr>
          <w:fldChar w:fldCharType="separate"/>
        </w:r>
        <w:r w:rsidRPr="00246D52">
          <w:rPr>
            <w:rStyle w:val="Hyperlink"/>
            <w:lang w:val="et-EE"/>
          </w:rPr>
          <w:t>Integratsiooni ja kaasamise tegevuskava aastateks 2021-2027</w:t>
        </w:r>
        <w:r>
          <w:rPr>
            <w:lang w:val="et-EE"/>
          </w:rPr>
          <w:fldChar w:fldCharType="end"/>
        </w:r>
      </w:ins>
    </w:p>
  </w:footnote>
  <w:footnote w:id="8">
    <w:p w14:paraId="2427ECC1" w14:textId="31E59A67" w:rsidR="002529A2" w:rsidRPr="002529A2" w:rsidRDefault="002529A2">
      <w:pPr>
        <w:pStyle w:val="FootnoteText"/>
        <w:rPr>
          <w:lang w:val="et-EE"/>
        </w:rPr>
      </w:pPr>
      <w:r>
        <w:rPr>
          <w:rStyle w:val="FootnoteReference"/>
        </w:rPr>
        <w:footnoteRef/>
      </w:r>
      <w:r>
        <w:t xml:space="preserve"> Kõikide programmitöö perioodil tehtavate ümberpaigutamiste kumulatiivsed summad.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513F" w14:textId="77777777" w:rsidR="00C473E6" w:rsidRDefault="00C473E6">
    <w:pPr>
      <w:pStyle w:val="Footer"/>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03711" w14:textId="03A65042" w:rsidR="00C473E6" w:rsidRPr="005F2A94" w:rsidRDefault="00A25DC8" w:rsidP="005F2A94">
    <w:pPr>
      <w:pStyle w:val="HeaderLandscape"/>
      <w:jc w:val="left"/>
      <w:rPr>
        <w:color w:val="FF0000"/>
      </w:rP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1F5549"/>
    <w:multiLevelType w:val="hybridMultilevel"/>
    <w:tmpl w:val="F648EDBC"/>
    <w:lvl w:ilvl="0" w:tplc="D31C66F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5635489"/>
    <w:multiLevelType w:val="multilevel"/>
    <w:tmpl w:val="1BBE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483299"/>
    <w:multiLevelType w:val="hybridMultilevel"/>
    <w:tmpl w:val="19063974"/>
    <w:lvl w:ilvl="0" w:tplc="293AD89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B7F005E"/>
    <w:multiLevelType w:val="multilevel"/>
    <w:tmpl w:val="1BBE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C042F2"/>
    <w:multiLevelType w:val="multilevel"/>
    <w:tmpl w:val="1BBE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DD35BB"/>
    <w:multiLevelType w:val="multilevel"/>
    <w:tmpl w:val="1BBE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FB0E43"/>
    <w:multiLevelType w:val="hybridMultilevel"/>
    <w:tmpl w:val="F1A04376"/>
    <w:lvl w:ilvl="0" w:tplc="0425000F">
      <w:start w:val="1"/>
      <w:numFmt w:val="decimal"/>
      <w:lvlText w:val="%1."/>
      <w:lvlJc w:val="left"/>
      <w:pPr>
        <w:ind w:left="363" w:hanging="360"/>
      </w:pPr>
      <w:rPr>
        <w:rFonts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AE432D4"/>
    <w:multiLevelType w:val="hybridMultilevel"/>
    <w:tmpl w:val="B1F212DE"/>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8" w15:restartNumberingAfterBreak="0">
    <w:nsid w:val="45D12C25"/>
    <w:multiLevelType w:val="hybridMultilevel"/>
    <w:tmpl w:val="78CA5934"/>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92273DD"/>
    <w:multiLevelType w:val="hybridMultilevel"/>
    <w:tmpl w:val="C226B7EA"/>
    <w:lvl w:ilvl="0" w:tplc="D31C66F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E28246C"/>
    <w:multiLevelType w:val="hybridMultilevel"/>
    <w:tmpl w:val="13DAED8E"/>
    <w:lvl w:ilvl="0" w:tplc="D31C66F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14C2454"/>
    <w:multiLevelType w:val="hybridMultilevel"/>
    <w:tmpl w:val="5CFCAD7A"/>
    <w:lvl w:ilvl="0" w:tplc="D31C66F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4FD2D5D"/>
    <w:multiLevelType w:val="multilevel"/>
    <w:tmpl w:val="E866118A"/>
    <w:lvl w:ilvl="0">
      <w:start w:val="1"/>
      <w:numFmt w:val="decimal"/>
      <w:lvlText w:val="%1."/>
      <w:lvlJc w:val="left"/>
      <w:pPr>
        <w:ind w:left="72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7" w15:restartNumberingAfterBreak="0">
    <w:nsid w:val="55C07BA6"/>
    <w:multiLevelType w:val="hybridMultilevel"/>
    <w:tmpl w:val="F0F68CD8"/>
    <w:lvl w:ilvl="0" w:tplc="D31C66F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AEE3050"/>
    <w:multiLevelType w:val="multilevel"/>
    <w:tmpl w:val="6C56B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7"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9DF3759"/>
    <w:multiLevelType w:val="multilevel"/>
    <w:tmpl w:val="FB5A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B280428"/>
    <w:multiLevelType w:val="hybridMultilevel"/>
    <w:tmpl w:val="0046D8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7B815A9A"/>
    <w:multiLevelType w:val="multilevel"/>
    <w:tmpl w:val="391C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5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482430322">
    <w:abstractNumId w:val="32"/>
  </w:num>
  <w:num w:numId="2" w16cid:durableId="1663073697">
    <w:abstractNumId w:val="47"/>
  </w:num>
  <w:num w:numId="3" w16cid:durableId="17485013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7164052">
    <w:abstractNumId w:val="5"/>
  </w:num>
  <w:num w:numId="5" w16cid:durableId="664279447">
    <w:abstractNumId w:val="4"/>
  </w:num>
  <w:num w:numId="6" w16cid:durableId="14038169">
    <w:abstractNumId w:val="3"/>
  </w:num>
  <w:num w:numId="7" w16cid:durableId="1030183912">
    <w:abstractNumId w:val="2"/>
  </w:num>
  <w:num w:numId="8" w16cid:durableId="1040743779">
    <w:abstractNumId w:val="1"/>
  </w:num>
  <w:num w:numId="9" w16cid:durableId="115293988">
    <w:abstractNumId w:val="0"/>
  </w:num>
  <w:num w:numId="10" w16cid:durableId="1269508291">
    <w:abstractNumId w:val="42"/>
  </w:num>
  <w:num w:numId="11" w16cid:durableId="475998032">
    <w:abstractNumId w:val="44"/>
  </w:num>
  <w:num w:numId="12" w16cid:durableId="393966656">
    <w:abstractNumId w:val="43"/>
  </w:num>
  <w:num w:numId="13" w16cid:durableId="261691331">
    <w:abstractNumId w:val="46"/>
  </w:num>
  <w:num w:numId="14" w16cid:durableId="1159925636">
    <w:abstractNumId w:val="18"/>
  </w:num>
  <w:num w:numId="15" w16cid:durableId="1556233081">
    <w:abstractNumId w:val="24"/>
  </w:num>
  <w:num w:numId="16" w16cid:durableId="1037196914">
    <w:abstractNumId w:val="29"/>
  </w:num>
  <w:num w:numId="17" w16cid:durableId="1331567863">
    <w:abstractNumId w:val="26"/>
  </w:num>
  <w:num w:numId="18" w16cid:durableId="628513717">
    <w:abstractNumId w:val="8"/>
  </w:num>
  <w:num w:numId="19" w16cid:durableId="2052996900">
    <w:abstractNumId w:val="30"/>
  </w:num>
  <w:num w:numId="20" w16cid:durableId="1055929474">
    <w:abstractNumId w:val="11"/>
  </w:num>
  <w:num w:numId="21" w16cid:durableId="1231380300">
    <w:abstractNumId w:val="27"/>
    <w:lvlOverride w:ilvl="0">
      <w:startOverride w:val="1"/>
    </w:lvlOverride>
  </w:num>
  <w:num w:numId="22" w16cid:durableId="839003892">
    <w:abstractNumId w:val="41"/>
    <w:lvlOverride w:ilvl="0">
      <w:startOverride w:val="1"/>
    </w:lvlOverride>
  </w:num>
  <w:num w:numId="23" w16cid:durableId="220210466">
    <w:abstractNumId w:val="23"/>
  </w:num>
  <w:num w:numId="24" w16cid:durableId="891306259">
    <w:abstractNumId w:val="45"/>
  </w:num>
  <w:num w:numId="25" w16cid:durableId="210267697">
    <w:abstractNumId w:val="21"/>
  </w:num>
  <w:num w:numId="26" w16cid:durableId="2977323">
    <w:abstractNumId w:val="25"/>
  </w:num>
  <w:num w:numId="27" w16cid:durableId="96754680">
    <w:abstractNumId w:val="39"/>
  </w:num>
  <w:num w:numId="28" w16cid:durableId="1834880931">
    <w:abstractNumId w:val="40"/>
  </w:num>
  <w:num w:numId="29" w16cid:durableId="1558783881">
    <w:abstractNumId w:val="20"/>
  </w:num>
  <w:num w:numId="30" w16cid:durableId="412047288">
    <w:abstractNumId w:val="36"/>
  </w:num>
  <w:num w:numId="31" w16cid:durableId="132060309">
    <w:abstractNumId w:val="52"/>
  </w:num>
  <w:num w:numId="32" w16cid:durableId="1962221220">
    <w:abstractNumId w:val="35"/>
  </w:num>
  <w:num w:numId="33" w16cid:durableId="104346150">
    <w:abstractNumId w:val="22"/>
  </w:num>
  <w:num w:numId="34" w16cid:durableId="1326739446">
    <w:abstractNumId w:val="10"/>
  </w:num>
  <w:num w:numId="35" w16cid:durableId="427121307">
    <w:abstractNumId w:val="12"/>
  </w:num>
  <w:num w:numId="36" w16cid:durableId="775053371">
    <w:abstractNumId w:val="37"/>
  </w:num>
  <w:num w:numId="37" w16cid:durableId="134418105">
    <w:abstractNumId w:val="34"/>
  </w:num>
  <w:num w:numId="38" w16cid:durableId="1087850118">
    <w:abstractNumId w:val="6"/>
  </w:num>
  <w:num w:numId="39" w16cid:durableId="1259948972">
    <w:abstractNumId w:val="31"/>
  </w:num>
  <w:num w:numId="40" w16cid:durableId="324018250">
    <w:abstractNumId w:val="33"/>
  </w:num>
  <w:num w:numId="41" w16cid:durableId="394133989">
    <w:abstractNumId w:val="17"/>
  </w:num>
  <w:num w:numId="42" w16cid:durableId="938681399">
    <w:abstractNumId w:val="51"/>
  </w:num>
  <w:num w:numId="43" w16cid:durableId="1781411112">
    <w:abstractNumId w:val="19"/>
  </w:num>
  <w:num w:numId="44" w16cid:durableId="486089537">
    <w:abstractNumId w:val="49"/>
  </w:num>
  <w:num w:numId="45" w16cid:durableId="1323119985">
    <w:abstractNumId w:val="7"/>
  </w:num>
  <w:num w:numId="46" w16cid:durableId="1889417105">
    <w:abstractNumId w:val="15"/>
  </w:num>
  <w:num w:numId="47" w16cid:durableId="1345400504">
    <w:abstractNumId w:val="50"/>
  </w:num>
  <w:num w:numId="48" w16cid:durableId="1594778946">
    <w:abstractNumId w:val="48"/>
  </w:num>
  <w:num w:numId="49" w16cid:durableId="1513304303">
    <w:abstractNumId w:val="38"/>
  </w:num>
  <w:num w:numId="50" w16cid:durableId="1291741569">
    <w:abstractNumId w:val="28"/>
  </w:num>
  <w:num w:numId="51" w16cid:durableId="518392515">
    <w:abstractNumId w:val="14"/>
  </w:num>
  <w:num w:numId="52" w16cid:durableId="399835930">
    <w:abstractNumId w:val="16"/>
  </w:num>
  <w:num w:numId="53" w16cid:durableId="2125690387">
    <w:abstractNumId w:val="9"/>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ve Osman">
    <w15:presenceInfo w15:providerId="None" w15:userId="Ave Osman"/>
  </w15:person>
  <w15:person w15:author="Martin Eber">
    <w15:presenceInfo w15:providerId="None" w15:userId="Martin Eber"/>
  </w15:person>
  <w15:person w15:author="Merje Joll">
    <w15:presenceInfo w15:providerId="None" w15:userId="Merje Joll"/>
  </w15:person>
  <w15:person w15:author="Piret Loorand">
    <w15:presenceInfo w15:providerId="None" w15:userId="Piret Loora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0A25"/>
    <w:rsid w:val="00000A4E"/>
    <w:rsid w:val="000016A9"/>
    <w:rsid w:val="00006909"/>
    <w:rsid w:val="00006BCA"/>
    <w:rsid w:val="000111E9"/>
    <w:rsid w:val="0001176B"/>
    <w:rsid w:val="000125EF"/>
    <w:rsid w:val="00013C48"/>
    <w:rsid w:val="00015B99"/>
    <w:rsid w:val="00020F22"/>
    <w:rsid w:val="0002190D"/>
    <w:rsid w:val="00023551"/>
    <w:rsid w:val="000237B3"/>
    <w:rsid w:val="00024AE3"/>
    <w:rsid w:val="0003131B"/>
    <w:rsid w:val="000314F3"/>
    <w:rsid w:val="0003345B"/>
    <w:rsid w:val="00034664"/>
    <w:rsid w:val="00034C9D"/>
    <w:rsid w:val="000354AE"/>
    <w:rsid w:val="00035A2F"/>
    <w:rsid w:val="0003674A"/>
    <w:rsid w:val="00036CD2"/>
    <w:rsid w:val="00036FC0"/>
    <w:rsid w:val="0003743B"/>
    <w:rsid w:val="0004132A"/>
    <w:rsid w:val="000414C2"/>
    <w:rsid w:val="00041534"/>
    <w:rsid w:val="000417AF"/>
    <w:rsid w:val="0004407F"/>
    <w:rsid w:val="00044112"/>
    <w:rsid w:val="000442E5"/>
    <w:rsid w:val="0004488E"/>
    <w:rsid w:val="00045F6F"/>
    <w:rsid w:val="00046FF9"/>
    <w:rsid w:val="000472D6"/>
    <w:rsid w:val="00047D27"/>
    <w:rsid w:val="00047D72"/>
    <w:rsid w:val="00047D84"/>
    <w:rsid w:val="00050C44"/>
    <w:rsid w:val="000511B1"/>
    <w:rsid w:val="00052117"/>
    <w:rsid w:val="00052912"/>
    <w:rsid w:val="00053191"/>
    <w:rsid w:val="000532E3"/>
    <w:rsid w:val="00053447"/>
    <w:rsid w:val="000600E0"/>
    <w:rsid w:val="000607EC"/>
    <w:rsid w:val="00062A86"/>
    <w:rsid w:val="00063FFA"/>
    <w:rsid w:val="00065C83"/>
    <w:rsid w:val="0007048F"/>
    <w:rsid w:val="000723BB"/>
    <w:rsid w:val="000748A8"/>
    <w:rsid w:val="0007616F"/>
    <w:rsid w:val="00076F03"/>
    <w:rsid w:val="00077AAF"/>
    <w:rsid w:val="00080771"/>
    <w:rsid w:val="0008294D"/>
    <w:rsid w:val="00082E95"/>
    <w:rsid w:val="00087786"/>
    <w:rsid w:val="00090DCE"/>
    <w:rsid w:val="000926EB"/>
    <w:rsid w:val="000929C0"/>
    <w:rsid w:val="00092B35"/>
    <w:rsid w:val="00093038"/>
    <w:rsid w:val="00097568"/>
    <w:rsid w:val="000A1E16"/>
    <w:rsid w:val="000A28CD"/>
    <w:rsid w:val="000A3983"/>
    <w:rsid w:val="000A513A"/>
    <w:rsid w:val="000A5849"/>
    <w:rsid w:val="000A7182"/>
    <w:rsid w:val="000B13B3"/>
    <w:rsid w:val="000B19AB"/>
    <w:rsid w:val="000B3651"/>
    <w:rsid w:val="000B3E1C"/>
    <w:rsid w:val="000B671F"/>
    <w:rsid w:val="000C343D"/>
    <w:rsid w:val="000C3843"/>
    <w:rsid w:val="000C5297"/>
    <w:rsid w:val="000D28B4"/>
    <w:rsid w:val="000D4DEE"/>
    <w:rsid w:val="000D6D7D"/>
    <w:rsid w:val="000D7494"/>
    <w:rsid w:val="000E02CF"/>
    <w:rsid w:val="000E31A1"/>
    <w:rsid w:val="000E31F2"/>
    <w:rsid w:val="000E3863"/>
    <w:rsid w:val="000E3A72"/>
    <w:rsid w:val="000E3C44"/>
    <w:rsid w:val="000E5857"/>
    <w:rsid w:val="000E5BC4"/>
    <w:rsid w:val="000E5F26"/>
    <w:rsid w:val="000E6EF4"/>
    <w:rsid w:val="000E72CA"/>
    <w:rsid w:val="000F7B20"/>
    <w:rsid w:val="00101320"/>
    <w:rsid w:val="0010294C"/>
    <w:rsid w:val="00102CB1"/>
    <w:rsid w:val="00103027"/>
    <w:rsid w:val="00103F57"/>
    <w:rsid w:val="0010419A"/>
    <w:rsid w:val="001076C0"/>
    <w:rsid w:val="00107AB1"/>
    <w:rsid w:val="00107C16"/>
    <w:rsid w:val="001122BC"/>
    <w:rsid w:val="00112BF1"/>
    <w:rsid w:val="00112DA2"/>
    <w:rsid w:val="0011348C"/>
    <w:rsid w:val="001154C5"/>
    <w:rsid w:val="00116D57"/>
    <w:rsid w:val="00117DD1"/>
    <w:rsid w:val="00121150"/>
    <w:rsid w:val="00121453"/>
    <w:rsid w:val="001237FD"/>
    <w:rsid w:val="00123862"/>
    <w:rsid w:val="00123AFA"/>
    <w:rsid w:val="00126AD2"/>
    <w:rsid w:val="00131165"/>
    <w:rsid w:val="00131DF7"/>
    <w:rsid w:val="00133233"/>
    <w:rsid w:val="0013387A"/>
    <w:rsid w:val="00134F7D"/>
    <w:rsid w:val="00135CA7"/>
    <w:rsid w:val="0013728D"/>
    <w:rsid w:val="00137852"/>
    <w:rsid w:val="001408C9"/>
    <w:rsid w:val="00141067"/>
    <w:rsid w:val="00143399"/>
    <w:rsid w:val="001438B5"/>
    <w:rsid w:val="00145D98"/>
    <w:rsid w:val="00147C86"/>
    <w:rsid w:val="00147F89"/>
    <w:rsid w:val="001514F6"/>
    <w:rsid w:val="0015343B"/>
    <w:rsid w:val="00155786"/>
    <w:rsid w:val="00160A4A"/>
    <w:rsid w:val="00161C02"/>
    <w:rsid w:val="00162988"/>
    <w:rsid w:val="0016363C"/>
    <w:rsid w:val="0016434D"/>
    <w:rsid w:val="00165A4C"/>
    <w:rsid w:val="001667A7"/>
    <w:rsid w:val="00167A2F"/>
    <w:rsid w:val="00167D03"/>
    <w:rsid w:val="001718E9"/>
    <w:rsid w:val="00171F2D"/>
    <w:rsid w:val="0017526D"/>
    <w:rsid w:val="0017724E"/>
    <w:rsid w:val="00180F9F"/>
    <w:rsid w:val="00184360"/>
    <w:rsid w:val="00184A67"/>
    <w:rsid w:val="00185D83"/>
    <w:rsid w:val="00185DA4"/>
    <w:rsid w:val="00186460"/>
    <w:rsid w:val="0018716C"/>
    <w:rsid w:val="00187885"/>
    <w:rsid w:val="00192FBA"/>
    <w:rsid w:val="0019304F"/>
    <w:rsid w:val="00194D1B"/>
    <w:rsid w:val="001A017F"/>
    <w:rsid w:val="001A1F05"/>
    <w:rsid w:val="001A3CFF"/>
    <w:rsid w:val="001A55E9"/>
    <w:rsid w:val="001A5DAC"/>
    <w:rsid w:val="001A7176"/>
    <w:rsid w:val="001A77CA"/>
    <w:rsid w:val="001B1507"/>
    <w:rsid w:val="001B2997"/>
    <w:rsid w:val="001B3192"/>
    <w:rsid w:val="001B3D15"/>
    <w:rsid w:val="001B41CD"/>
    <w:rsid w:val="001B45C5"/>
    <w:rsid w:val="001B5F3F"/>
    <w:rsid w:val="001B7A4F"/>
    <w:rsid w:val="001B7DC2"/>
    <w:rsid w:val="001C0606"/>
    <w:rsid w:val="001C0C56"/>
    <w:rsid w:val="001C252C"/>
    <w:rsid w:val="001C3186"/>
    <w:rsid w:val="001C44BE"/>
    <w:rsid w:val="001C52B2"/>
    <w:rsid w:val="001C688C"/>
    <w:rsid w:val="001D00E1"/>
    <w:rsid w:val="001D2AAC"/>
    <w:rsid w:val="001D4452"/>
    <w:rsid w:val="001E065C"/>
    <w:rsid w:val="001E0A01"/>
    <w:rsid w:val="001E1AC0"/>
    <w:rsid w:val="001E40EC"/>
    <w:rsid w:val="001E41CF"/>
    <w:rsid w:val="001E48C7"/>
    <w:rsid w:val="001E4CC1"/>
    <w:rsid w:val="001E5882"/>
    <w:rsid w:val="001F0CC0"/>
    <w:rsid w:val="001F22E2"/>
    <w:rsid w:val="001F2CC5"/>
    <w:rsid w:val="001F4144"/>
    <w:rsid w:val="001F4FFE"/>
    <w:rsid w:val="001F655C"/>
    <w:rsid w:val="001F67FD"/>
    <w:rsid w:val="00202513"/>
    <w:rsid w:val="00204065"/>
    <w:rsid w:val="00205DB7"/>
    <w:rsid w:val="00206309"/>
    <w:rsid w:val="00211046"/>
    <w:rsid w:val="0022401B"/>
    <w:rsid w:val="00225E61"/>
    <w:rsid w:val="00227E1F"/>
    <w:rsid w:val="00230A66"/>
    <w:rsid w:val="00232303"/>
    <w:rsid w:val="00233118"/>
    <w:rsid w:val="0023663A"/>
    <w:rsid w:val="00237EAC"/>
    <w:rsid w:val="00240464"/>
    <w:rsid w:val="00241523"/>
    <w:rsid w:val="00241E74"/>
    <w:rsid w:val="00242A59"/>
    <w:rsid w:val="0024470F"/>
    <w:rsid w:val="00246D52"/>
    <w:rsid w:val="002472F8"/>
    <w:rsid w:val="00250E69"/>
    <w:rsid w:val="002529A2"/>
    <w:rsid w:val="0025496C"/>
    <w:rsid w:val="00256665"/>
    <w:rsid w:val="002573CC"/>
    <w:rsid w:val="00260D5B"/>
    <w:rsid w:val="00261283"/>
    <w:rsid w:val="002628CC"/>
    <w:rsid w:val="00264597"/>
    <w:rsid w:val="00265154"/>
    <w:rsid w:val="0026652F"/>
    <w:rsid w:val="00266B16"/>
    <w:rsid w:val="00271F67"/>
    <w:rsid w:val="00275A73"/>
    <w:rsid w:val="0027664C"/>
    <w:rsid w:val="00276B4E"/>
    <w:rsid w:val="00281F9D"/>
    <w:rsid w:val="00283649"/>
    <w:rsid w:val="002845AB"/>
    <w:rsid w:val="0028508B"/>
    <w:rsid w:val="00285388"/>
    <w:rsid w:val="00285625"/>
    <w:rsid w:val="00285C86"/>
    <w:rsid w:val="00287359"/>
    <w:rsid w:val="00290E5B"/>
    <w:rsid w:val="00291931"/>
    <w:rsid w:val="002923AA"/>
    <w:rsid w:val="00292BB8"/>
    <w:rsid w:val="00293C7C"/>
    <w:rsid w:val="00294655"/>
    <w:rsid w:val="002954CB"/>
    <w:rsid w:val="00295AEC"/>
    <w:rsid w:val="002968C6"/>
    <w:rsid w:val="00297D18"/>
    <w:rsid w:val="002A0FBB"/>
    <w:rsid w:val="002A0FBF"/>
    <w:rsid w:val="002A158A"/>
    <w:rsid w:val="002A1945"/>
    <w:rsid w:val="002A4065"/>
    <w:rsid w:val="002A40EE"/>
    <w:rsid w:val="002A5F78"/>
    <w:rsid w:val="002A76B2"/>
    <w:rsid w:val="002A7883"/>
    <w:rsid w:val="002A7A46"/>
    <w:rsid w:val="002B1627"/>
    <w:rsid w:val="002B36D3"/>
    <w:rsid w:val="002B5890"/>
    <w:rsid w:val="002B7D17"/>
    <w:rsid w:val="002C3EB6"/>
    <w:rsid w:val="002D0231"/>
    <w:rsid w:val="002D05F0"/>
    <w:rsid w:val="002D2B55"/>
    <w:rsid w:val="002D3DBE"/>
    <w:rsid w:val="002D499F"/>
    <w:rsid w:val="002D504C"/>
    <w:rsid w:val="002E3ED3"/>
    <w:rsid w:val="002E4DCC"/>
    <w:rsid w:val="002E5460"/>
    <w:rsid w:val="002E696D"/>
    <w:rsid w:val="002E771E"/>
    <w:rsid w:val="002F4315"/>
    <w:rsid w:val="002F4404"/>
    <w:rsid w:val="002F4B44"/>
    <w:rsid w:val="002F4EC0"/>
    <w:rsid w:val="002F56D8"/>
    <w:rsid w:val="002F643F"/>
    <w:rsid w:val="002F7E4D"/>
    <w:rsid w:val="00301C06"/>
    <w:rsid w:val="00301E66"/>
    <w:rsid w:val="00302895"/>
    <w:rsid w:val="003035A8"/>
    <w:rsid w:val="00303B3A"/>
    <w:rsid w:val="003048A3"/>
    <w:rsid w:val="003048C1"/>
    <w:rsid w:val="00304F63"/>
    <w:rsid w:val="00305047"/>
    <w:rsid w:val="00312F31"/>
    <w:rsid w:val="00313CA1"/>
    <w:rsid w:val="00314111"/>
    <w:rsid w:val="00321202"/>
    <w:rsid w:val="00322221"/>
    <w:rsid w:val="00323C47"/>
    <w:rsid w:val="0033094E"/>
    <w:rsid w:val="003315D0"/>
    <w:rsid w:val="00332AE0"/>
    <w:rsid w:val="00333189"/>
    <w:rsid w:val="00333EC9"/>
    <w:rsid w:val="00334F97"/>
    <w:rsid w:val="003362E8"/>
    <w:rsid w:val="0033630C"/>
    <w:rsid w:val="00337276"/>
    <w:rsid w:val="0034013A"/>
    <w:rsid w:val="00342329"/>
    <w:rsid w:val="00342C1B"/>
    <w:rsid w:val="003434CE"/>
    <w:rsid w:val="003456D0"/>
    <w:rsid w:val="0034621F"/>
    <w:rsid w:val="00346AED"/>
    <w:rsid w:val="00346E97"/>
    <w:rsid w:val="00347741"/>
    <w:rsid w:val="00350C5A"/>
    <w:rsid w:val="00355C17"/>
    <w:rsid w:val="003570C9"/>
    <w:rsid w:val="003570CD"/>
    <w:rsid w:val="00362068"/>
    <w:rsid w:val="003646BA"/>
    <w:rsid w:val="00364A4E"/>
    <w:rsid w:val="00366701"/>
    <w:rsid w:val="0036721E"/>
    <w:rsid w:val="00367282"/>
    <w:rsid w:val="00367675"/>
    <w:rsid w:val="003724E1"/>
    <w:rsid w:val="00374028"/>
    <w:rsid w:val="00375F08"/>
    <w:rsid w:val="00376D5A"/>
    <w:rsid w:val="00377297"/>
    <w:rsid w:val="0038025B"/>
    <w:rsid w:val="00380A85"/>
    <w:rsid w:val="00382B70"/>
    <w:rsid w:val="0038368F"/>
    <w:rsid w:val="00383945"/>
    <w:rsid w:val="00383BE7"/>
    <w:rsid w:val="00385000"/>
    <w:rsid w:val="00385DBE"/>
    <w:rsid w:val="00386819"/>
    <w:rsid w:val="00387CEA"/>
    <w:rsid w:val="003906E5"/>
    <w:rsid w:val="00390C8B"/>
    <w:rsid w:val="00391296"/>
    <w:rsid w:val="00391341"/>
    <w:rsid w:val="00391AA2"/>
    <w:rsid w:val="00391FE2"/>
    <w:rsid w:val="00393151"/>
    <w:rsid w:val="003937EB"/>
    <w:rsid w:val="003937F1"/>
    <w:rsid w:val="003939B0"/>
    <w:rsid w:val="00396A86"/>
    <w:rsid w:val="003A259F"/>
    <w:rsid w:val="003A5348"/>
    <w:rsid w:val="003A5919"/>
    <w:rsid w:val="003B200B"/>
    <w:rsid w:val="003B3DEF"/>
    <w:rsid w:val="003B4AA9"/>
    <w:rsid w:val="003B4E84"/>
    <w:rsid w:val="003B5015"/>
    <w:rsid w:val="003B7DA0"/>
    <w:rsid w:val="003C048C"/>
    <w:rsid w:val="003C06A8"/>
    <w:rsid w:val="003C0FB9"/>
    <w:rsid w:val="003C26E2"/>
    <w:rsid w:val="003C3A91"/>
    <w:rsid w:val="003C3AE1"/>
    <w:rsid w:val="003C3FB7"/>
    <w:rsid w:val="003C40E1"/>
    <w:rsid w:val="003C4215"/>
    <w:rsid w:val="003C42B6"/>
    <w:rsid w:val="003C45FC"/>
    <w:rsid w:val="003C6F43"/>
    <w:rsid w:val="003C715F"/>
    <w:rsid w:val="003D4CDE"/>
    <w:rsid w:val="003D54C1"/>
    <w:rsid w:val="003D74A4"/>
    <w:rsid w:val="003D77D3"/>
    <w:rsid w:val="003E0565"/>
    <w:rsid w:val="003E0C4A"/>
    <w:rsid w:val="003E6589"/>
    <w:rsid w:val="003E7DAF"/>
    <w:rsid w:val="003F11A0"/>
    <w:rsid w:val="003F7758"/>
    <w:rsid w:val="00401509"/>
    <w:rsid w:val="00401BBC"/>
    <w:rsid w:val="00401EA3"/>
    <w:rsid w:val="00402D5F"/>
    <w:rsid w:val="00404D89"/>
    <w:rsid w:val="00406E38"/>
    <w:rsid w:val="004079E5"/>
    <w:rsid w:val="00410169"/>
    <w:rsid w:val="00410C70"/>
    <w:rsid w:val="00410DD4"/>
    <w:rsid w:val="004132BB"/>
    <w:rsid w:val="004144EB"/>
    <w:rsid w:val="00414F5F"/>
    <w:rsid w:val="0041600C"/>
    <w:rsid w:val="004223B5"/>
    <w:rsid w:val="004238C7"/>
    <w:rsid w:val="00424E75"/>
    <w:rsid w:val="00425587"/>
    <w:rsid w:val="004279CC"/>
    <w:rsid w:val="00427EF0"/>
    <w:rsid w:val="00430888"/>
    <w:rsid w:val="0043432A"/>
    <w:rsid w:val="004369EE"/>
    <w:rsid w:val="0043799F"/>
    <w:rsid w:val="0044124F"/>
    <w:rsid w:val="00441E8B"/>
    <w:rsid w:val="00442129"/>
    <w:rsid w:val="00442FBF"/>
    <w:rsid w:val="0044563B"/>
    <w:rsid w:val="00445842"/>
    <w:rsid w:val="00446DE2"/>
    <w:rsid w:val="00451AA3"/>
    <w:rsid w:val="00451E91"/>
    <w:rsid w:val="00452DF1"/>
    <w:rsid w:val="00452F68"/>
    <w:rsid w:val="00453EA1"/>
    <w:rsid w:val="00456555"/>
    <w:rsid w:val="0045656B"/>
    <w:rsid w:val="0045763C"/>
    <w:rsid w:val="0046272E"/>
    <w:rsid w:val="00466238"/>
    <w:rsid w:val="00466DD7"/>
    <w:rsid w:val="00466E07"/>
    <w:rsid w:val="00473023"/>
    <w:rsid w:val="004757EA"/>
    <w:rsid w:val="00480D0E"/>
    <w:rsid w:val="00481116"/>
    <w:rsid w:val="00484DE5"/>
    <w:rsid w:val="0048556E"/>
    <w:rsid w:val="004865B0"/>
    <w:rsid w:val="00490117"/>
    <w:rsid w:val="00490C69"/>
    <w:rsid w:val="004913BF"/>
    <w:rsid w:val="004917A9"/>
    <w:rsid w:val="00493092"/>
    <w:rsid w:val="00494477"/>
    <w:rsid w:val="004949A8"/>
    <w:rsid w:val="00494A1D"/>
    <w:rsid w:val="00497A03"/>
    <w:rsid w:val="00497C4C"/>
    <w:rsid w:val="004A1DA7"/>
    <w:rsid w:val="004A44EC"/>
    <w:rsid w:val="004A4697"/>
    <w:rsid w:val="004A4D43"/>
    <w:rsid w:val="004A6E0A"/>
    <w:rsid w:val="004A79AD"/>
    <w:rsid w:val="004B0350"/>
    <w:rsid w:val="004B0784"/>
    <w:rsid w:val="004B33E1"/>
    <w:rsid w:val="004B3AA4"/>
    <w:rsid w:val="004C2EF4"/>
    <w:rsid w:val="004C3188"/>
    <w:rsid w:val="004C351C"/>
    <w:rsid w:val="004C4D4B"/>
    <w:rsid w:val="004C5136"/>
    <w:rsid w:val="004C7CDC"/>
    <w:rsid w:val="004D14FF"/>
    <w:rsid w:val="004D1F2C"/>
    <w:rsid w:val="004D2F0C"/>
    <w:rsid w:val="004D354C"/>
    <w:rsid w:val="004D4133"/>
    <w:rsid w:val="004D4F60"/>
    <w:rsid w:val="004E1430"/>
    <w:rsid w:val="004E147D"/>
    <w:rsid w:val="004E326D"/>
    <w:rsid w:val="004E4393"/>
    <w:rsid w:val="004E6CFE"/>
    <w:rsid w:val="004E7A30"/>
    <w:rsid w:val="004F29CA"/>
    <w:rsid w:val="004F5E02"/>
    <w:rsid w:val="004F675A"/>
    <w:rsid w:val="004F6A19"/>
    <w:rsid w:val="004F70E7"/>
    <w:rsid w:val="00501C72"/>
    <w:rsid w:val="0050255F"/>
    <w:rsid w:val="0050306E"/>
    <w:rsid w:val="00507281"/>
    <w:rsid w:val="00512CA3"/>
    <w:rsid w:val="00516804"/>
    <w:rsid w:val="00516F98"/>
    <w:rsid w:val="005220EC"/>
    <w:rsid w:val="00524955"/>
    <w:rsid w:val="00531897"/>
    <w:rsid w:val="005326FB"/>
    <w:rsid w:val="00532B3F"/>
    <w:rsid w:val="0053363C"/>
    <w:rsid w:val="00533F45"/>
    <w:rsid w:val="005356A1"/>
    <w:rsid w:val="005401D1"/>
    <w:rsid w:val="005422E9"/>
    <w:rsid w:val="005448DD"/>
    <w:rsid w:val="0054572B"/>
    <w:rsid w:val="00553390"/>
    <w:rsid w:val="0055369F"/>
    <w:rsid w:val="00554023"/>
    <w:rsid w:val="00554537"/>
    <w:rsid w:val="00554F68"/>
    <w:rsid w:val="00555BDC"/>
    <w:rsid w:val="005562BC"/>
    <w:rsid w:val="005579A6"/>
    <w:rsid w:val="00562BD6"/>
    <w:rsid w:val="00564C61"/>
    <w:rsid w:val="005658D5"/>
    <w:rsid w:val="00566669"/>
    <w:rsid w:val="005666EF"/>
    <w:rsid w:val="0057057D"/>
    <w:rsid w:val="00570651"/>
    <w:rsid w:val="00571426"/>
    <w:rsid w:val="00571528"/>
    <w:rsid w:val="00572511"/>
    <w:rsid w:val="005737D4"/>
    <w:rsid w:val="00576B99"/>
    <w:rsid w:val="00581343"/>
    <w:rsid w:val="005824C3"/>
    <w:rsid w:val="00582B48"/>
    <w:rsid w:val="00582B57"/>
    <w:rsid w:val="005856E2"/>
    <w:rsid w:val="00586BA5"/>
    <w:rsid w:val="00586FC2"/>
    <w:rsid w:val="00587BED"/>
    <w:rsid w:val="005906F8"/>
    <w:rsid w:val="0059109C"/>
    <w:rsid w:val="00591EE4"/>
    <w:rsid w:val="00593FCB"/>
    <w:rsid w:val="00594838"/>
    <w:rsid w:val="005A0DEB"/>
    <w:rsid w:val="005A38B9"/>
    <w:rsid w:val="005A7635"/>
    <w:rsid w:val="005A7C2F"/>
    <w:rsid w:val="005B1472"/>
    <w:rsid w:val="005B162A"/>
    <w:rsid w:val="005B27C7"/>
    <w:rsid w:val="005B7EEE"/>
    <w:rsid w:val="005C4958"/>
    <w:rsid w:val="005D53E6"/>
    <w:rsid w:val="005D5698"/>
    <w:rsid w:val="005D60A6"/>
    <w:rsid w:val="005D64AA"/>
    <w:rsid w:val="005D76BE"/>
    <w:rsid w:val="005D7D4A"/>
    <w:rsid w:val="005D7F47"/>
    <w:rsid w:val="005E05C3"/>
    <w:rsid w:val="005E1959"/>
    <w:rsid w:val="005E2964"/>
    <w:rsid w:val="005E2A1D"/>
    <w:rsid w:val="005E4BBB"/>
    <w:rsid w:val="005E4F00"/>
    <w:rsid w:val="005F1643"/>
    <w:rsid w:val="005F1791"/>
    <w:rsid w:val="005F2A94"/>
    <w:rsid w:val="005F56ED"/>
    <w:rsid w:val="005F5752"/>
    <w:rsid w:val="005F7D95"/>
    <w:rsid w:val="00601AD4"/>
    <w:rsid w:val="0060596F"/>
    <w:rsid w:val="006060C2"/>
    <w:rsid w:val="00606315"/>
    <w:rsid w:val="006067CB"/>
    <w:rsid w:val="006068C6"/>
    <w:rsid w:val="006076B7"/>
    <w:rsid w:val="00607A35"/>
    <w:rsid w:val="00610A25"/>
    <w:rsid w:val="00611B39"/>
    <w:rsid w:val="006120EA"/>
    <w:rsid w:val="0061245B"/>
    <w:rsid w:val="00617491"/>
    <w:rsid w:val="00617919"/>
    <w:rsid w:val="006202ED"/>
    <w:rsid w:val="00622151"/>
    <w:rsid w:val="00623188"/>
    <w:rsid w:val="006231F9"/>
    <w:rsid w:val="0062463A"/>
    <w:rsid w:val="00625229"/>
    <w:rsid w:val="00631836"/>
    <w:rsid w:val="006347CF"/>
    <w:rsid w:val="00636ECC"/>
    <w:rsid w:val="00642BD4"/>
    <w:rsid w:val="00643D02"/>
    <w:rsid w:val="00644028"/>
    <w:rsid w:val="0064485B"/>
    <w:rsid w:val="00644E65"/>
    <w:rsid w:val="006479FC"/>
    <w:rsid w:val="00650441"/>
    <w:rsid w:val="00654455"/>
    <w:rsid w:val="00654AF6"/>
    <w:rsid w:val="00657434"/>
    <w:rsid w:val="006634EF"/>
    <w:rsid w:val="00664FDD"/>
    <w:rsid w:val="006669AE"/>
    <w:rsid w:val="00666B85"/>
    <w:rsid w:val="0067449E"/>
    <w:rsid w:val="006746A8"/>
    <w:rsid w:val="00674748"/>
    <w:rsid w:val="00674A46"/>
    <w:rsid w:val="00675208"/>
    <w:rsid w:val="00676196"/>
    <w:rsid w:val="00676635"/>
    <w:rsid w:val="00676756"/>
    <w:rsid w:val="00677BFB"/>
    <w:rsid w:val="00677D93"/>
    <w:rsid w:val="00681A56"/>
    <w:rsid w:val="00684959"/>
    <w:rsid w:val="00685A7C"/>
    <w:rsid w:val="006872DD"/>
    <w:rsid w:val="00691086"/>
    <w:rsid w:val="0069152B"/>
    <w:rsid w:val="00691B86"/>
    <w:rsid w:val="00691BC4"/>
    <w:rsid w:val="00691FAC"/>
    <w:rsid w:val="006946D8"/>
    <w:rsid w:val="00695E2D"/>
    <w:rsid w:val="006A0A59"/>
    <w:rsid w:val="006A21AA"/>
    <w:rsid w:val="006A2B87"/>
    <w:rsid w:val="006A4A49"/>
    <w:rsid w:val="006A5638"/>
    <w:rsid w:val="006A565E"/>
    <w:rsid w:val="006B06AE"/>
    <w:rsid w:val="006B0FBF"/>
    <w:rsid w:val="006B1555"/>
    <w:rsid w:val="006B274E"/>
    <w:rsid w:val="006B2906"/>
    <w:rsid w:val="006B4EDD"/>
    <w:rsid w:val="006B6812"/>
    <w:rsid w:val="006B6F9B"/>
    <w:rsid w:val="006C1876"/>
    <w:rsid w:val="006C4058"/>
    <w:rsid w:val="006C4ECB"/>
    <w:rsid w:val="006C5711"/>
    <w:rsid w:val="006C6133"/>
    <w:rsid w:val="006C6431"/>
    <w:rsid w:val="006D07F1"/>
    <w:rsid w:val="006D39B0"/>
    <w:rsid w:val="006D4E89"/>
    <w:rsid w:val="006D5F3D"/>
    <w:rsid w:val="006E0B03"/>
    <w:rsid w:val="006E6C53"/>
    <w:rsid w:val="006E6FDC"/>
    <w:rsid w:val="006E794E"/>
    <w:rsid w:val="006F1705"/>
    <w:rsid w:val="006F2EDC"/>
    <w:rsid w:val="006F5798"/>
    <w:rsid w:val="006F5C4E"/>
    <w:rsid w:val="006F5F90"/>
    <w:rsid w:val="006F7A50"/>
    <w:rsid w:val="006F7AFF"/>
    <w:rsid w:val="00702D92"/>
    <w:rsid w:val="00703371"/>
    <w:rsid w:val="007047A4"/>
    <w:rsid w:val="007051FD"/>
    <w:rsid w:val="007063D9"/>
    <w:rsid w:val="00711EA7"/>
    <w:rsid w:val="007125B0"/>
    <w:rsid w:val="0071269D"/>
    <w:rsid w:val="00713F6F"/>
    <w:rsid w:val="00714B09"/>
    <w:rsid w:val="00715307"/>
    <w:rsid w:val="00715552"/>
    <w:rsid w:val="00715D99"/>
    <w:rsid w:val="0071691C"/>
    <w:rsid w:val="0071764E"/>
    <w:rsid w:val="007200C2"/>
    <w:rsid w:val="007212B2"/>
    <w:rsid w:val="0072272B"/>
    <w:rsid w:val="00723C53"/>
    <w:rsid w:val="0072438F"/>
    <w:rsid w:val="00725AFD"/>
    <w:rsid w:val="00731269"/>
    <w:rsid w:val="00731EC2"/>
    <w:rsid w:val="00733399"/>
    <w:rsid w:val="00734541"/>
    <w:rsid w:val="007349C7"/>
    <w:rsid w:val="0073624F"/>
    <w:rsid w:val="00736DDF"/>
    <w:rsid w:val="007376D0"/>
    <w:rsid w:val="00737704"/>
    <w:rsid w:val="0074036F"/>
    <w:rsid w:val="00743C2F"/>
    <w:rsid w:val="00745044"/>
    <w:rsid w:val="00746A54"/>
    <w:rsid w:val="0074773D"/>
    <w:rsid w:val="007502AA"/>
    <w:rsid w:val="00750D30"/>
    <w:rsid w:val="00750E33"/>
    <w:rsid w:val="00751D47"/>
    <w:rsid w:val="00751E12"/>
    <w:rsid w:val="00753A7A"/>
    <w:rsid w:val="00756321"/>
    <w:rsid w:val="00756570"/>
    <w:rsid w:val="00756CC7"/>
    <w:rsid w:val="00761320"/>
    <w:rsid w:val="00762561"/>
    <w:rsid w:val="00762E2E"/>
    <w:rsid w:val="0076349F"/>
    <w:rsid w:val="00763784"/>
    <w:rsid w:val="00766183"/>
    <w:rsid w:val="0077251F"/>
    <w:rsid w:val="007757C9"/>
    <w:rsid w:val="00775874"/>
    <w:rsid w:val="00776C67"/>
    <w:rsid w:val="00780224"/>
    <w:rsid w:val="007812E7"/>
    <w:rsid w:val="00784C68"/>
    <w:rsid w:val="00785DD0"/>
    <w:rsid w:val="0078606A"/>
    <w:rsid w:val="00787070"/>
    <w:rsid w:val="0079041C"/>
    <w:rsid w:val="007904E3"/>
    <w:rsid w:val="007907B7"/>
    <w:rsid w:val="00791E92"/>
    <w:rsid w:val="00794C7F"/>
    <w:rsid w:val="00795934"/>
    <w:rsid w:val="00795CB0"/>
    <w:rsid w:val="00796A81"/>
    <w:rsid w:val="00796B53"/>
    <w:rsid w:val="00797A4F"/>
    <w:rsid w:val="00797ACC"/>
    <w:rsid w:val="007A372B"/>
    <w:rsid w:val="007A4405"/>
    <w:rsid w:val="007A5896"/>
    <w:rsid w:val="007A77D4"/>
    <w:rsid w:val="007A7873"/>
    <w:rsid w:val="007B0B94"/>
    <w:rsid w:val="007B106D"/>
    <w:rsid w:val="007B155B"/>
    <w:rsid w:val="007B17EF"/>
    <w:rsid w:val="007B3BE1"/>
    <w:rsid w:val="007B7A31"/>
    <w:rsid w:val="007B7F63"/>
    <w:rsid w:val="007C43BB"/>
    <w:rsid w:val="007C659F"/>
    <w:rsid w:val="007C6CE9"/>
    <w:rsid w:val="007D4EBD"/>
    <w:rsid w:val="007D551E"/>
    <w:rsid w:val="007D55D3"/>
    <w:rsid w:val="007D5A5E"/>
    <w:rsid w:val="007D602B"/>
    <w:rsid w:val="007D608F"/>
    <w:rsid w:val="007D6672"/>
    <w:rsid w:val="007E0B13"/>
    <w:rsid w:val="007E110B"/>
    <w:rsid w:val="007E17E6"/>
    <w:rsid w:val="007E17E7"/>
    <w:rsid w:val="007E60EC"/>
    <w:rsid w:val="007E6BD3"/>
    <w:rsid w:val="007E7F93"/>
    <w:rsid w:val="007F0685"/>
    <w:rsid w:val="007F0B31"/>
    <w:rsid w:val="007F1BD2"/>
    <w:rsid w:val="007F369C"/>
    <w:rsid w:val="007F42A0"/>
    <w:rsid w:val="00800B64"/>
    <w:rsid w:val="00800C92"/>
    <w:rsid w:val="008021F1"/>
    <w:rsid w:val="00806A91"/>
    <w:rsid w:val="00806B17"/>
    <w:rsid w:val="00807EDB"/>
    <w:rsid w:val="00810835"/>
    <w:rsid w:val="00810E32"/>
    <w:rsid w:val="008121D5"/>
    <w:rsid w:val="00817B50"/>
    <w:rsid w:val="00817C05"/>
    <w:rsid w:val="00820183"/>
    <w:rsid w:val="00822C24"/>
    <w:rsid w:val="008230E8"/>
    <w:rsid w:val="0082652E"/>
    <w:rsid w:val="00826C2E"/>
    <w:rsid w:val="0082792D"/>
    <w:rsid w:val="008306DC"/>
    <w:rsid w:val="008343DB"/>
    <w:rsid w:val="008343E5"/>
    <w:rsid w:val="00834AAE"/>
    <w:rsid w:val="0083552E"/>
    <w:rsid w:val="00837D05"/>
    <w:rsid w:val="00840156"/>
    <w:rsid w:val="00840205"/>
    <w:rsid w:val="00841413"/>
    <w:rsid w:val="00841CF9"/>
    <w:rsid w:val="00842610"/>
    <w:rsid w:val="008429E0"/>
    <w:rsid w:val="00845771"/>
    <w:rsid w:val="00845C67"/>
    <w:rsid w:val="00846350"/>
    <w:rsid w:val="00850ACE"/>
    <w:rsid w:val="00850E54"/>
    <w:rsid w:val="0085446F"/>
    <w:rsid w:val="00855DB0"/>
    <w:rsid w:val="0086075C"/>
    <w:rsid w:val="0086091D"/>
    <w:rsid w:val="008614D7"/>
    <w:rsid w:val="00862697"/>
    <w:rsid w:val="00863E69"/>
    <w:rsid w:val="00866A98"/>
    <w:rsid w:val="0086746B"/>
    <w:rsid w:val="008676B5"/>
    <w:rsid w:val="0087179D"/>
    <w:rsid w:val="00871D74"/>
    <w:rsid w:val="0087477A"/>
    <w:rsid w:val="008768B6"/>
    <w:rsid w:val="00877ACE"/>
    <w:rsid w:val="0088023E"/>
    <w:rsid w:val="00880827"/>
    <w:rsid w:val="00880893"/>
    <w:rsid w:val="0088273B"/>
    <w:rsid w:val="0088336C"/>
    <w:rsid w:val="00884133"/>
    <w:rsid w:val="008843AC"/>
    <w:rsid w:val="00884627"/>
    <w:rsid w:val="00890096"/>
    <w:rsid w:val="008903DA"/>
    <w:rsid w:val="00890821"/>
    <w:rsid w:val="00894003"/>
    <w:rsid w:val="008A287D"/>
    <w:rsid w:val="008A2B76"/>
    <w:rsid w:val="008A3322"/>
    <w:rsid w:val="008A34FE"/>
    <w:rsid w:val="008A3944"/>
    <w:rsid w:val="008A5208"/>
    <w:rsid w:val="008A593C"/>
    <w:rsid w:val="008A6752"/>
    <w:rsid w:val="008A7601"/>
    <w:rsid w:val="008C133C"/>
    <w:rsid w:val="008C152F"/>
    <w:rsid w:val="008C1834"/>
    <w:rsid w:val="008C3412"/>
    <w:rsid w:val="008C3507"/>
    <w:rsid w:val="008C492C"/>
    <w:rsid w:val="008C7867"/>
    <w:rsid w:val="008D0908"/>
    <w:rsid w:val="008D37CF"/>
    <w:rsid w:val="008D554F"/>
    <w:rsid w:val="008D5842"/>
    <w:rsid w:val="008D5FEE"/>
    <w:rsid w:val="008D61B2"/>
    <w:rsid w:val="008E032F"/>
    <w:rsid w:val="008E0DEA"/>
    <w:rsid w:val="008E1343"/>
    <w:rsid w:val="008E3F23"/>
    <w:rsid w:val="008E4183"/>
    <w:rsid w:val="008E4327"/>
    <w:rsid w:val="008E4F00"/>
    <w:rsid w:val="008E7628"/>
    <w:rsid w:val="008F0AF8"/>
    <w:rsid w:val="008F1968"/>
    <w:rsid w:val="008F22B4"/>
    <w:rsid w:val="008F2CF2"/>
    <w:rsid w:val="008F4364"/>
    <w:rsid w:val="008F46D5"/>
    <w:rsid w:val="008F6695"/>
    <w:rsid w:val="008F6858"/>
    <w:rsid w:val="008F6F06"/>
    <w:rsid w:val="00900008"/>
    <w:rsid w:val="009003D3"/>
    <w:rsid w:val="009009F9"/>
    <w:rsid w:val="00900D69"/>
    <w:rsid w:val="00903708"/>
    <w:rsid w:val="00903A6E"/>
    <w:rsid w:val="00904398"/>
    <w:rsid w:val="00907B2D"/>
    <w:rsid w:val="00907BA1"/>
    <w:rsid w:val="00910BEF"/>
    <w:rsid w:val="00912778"/>
    <w:rsid w:val="0091448A"/>
    <w:rsid w:val="00914CEE"/>
    <w:rsid w:val="00916010"/>
    <w:rsid w:val="00916633"/>
    <w:rsid w:val="00916AF7"/>
    <w:rsid w:val="00917B47"/>
    <w:rsid w:val="00920614"/>
    <w:rsid w:val="00921AB9"/>
    <w:rsid w:val="00923055"/>
    <w:rsid w:val="00924822"/>
    <w:rsid w:val="00924FFC"/>
    <w:rsid w:val="00927995"/>
    <w:rsid w:val="00930C07"/>
    <w:rsid w:val="009317CE"/>
    <w:rsid w:val="00933A28"/>
    <w:rsid w:val="0093573F"/>
    <w:rsid w:val="00937CD2"/>
    <w:rsid w:val="009432FE"/>
    <w:rsid w:val="00943518"/>
    <w:rsid w:val="0094481E"/>
    <w:rsid w:val="0094542D"/>
    <w:rsid w:val="00945A05"/>
    <w:rsid w:val="00945C57"/>
    <w:rsid w:val="0094688D"/>
    <w:rsid w:val="00946A97"/>
    <w:rsid w:val="00946F46"/>
    <w:rsid w:val="00947CA0"/>
    <w:rsid w:val="00952C13"/>
    <w:rsid w:val="009532E0"/>
    <w:rsid w:val="00953935"/>
    <w:rsid w:val="009553A0"/>
    <w:rsid w:val="0095569A"/>
    <w:rsid w:val="00960CF8"/>
    <w:rsid w:val="0096352F"/>
    <w:rsid w:val="00963640"/>
    <w:rsid w:val="0096409B"/>
    <w:rsid w:val="0096532A"/>
    <w:rsid w:val="00970BEB"/>
    <w:rsid w:val="00971BE2"/>
    <w:rsid w:val="00971F66"/>
    <w:rsid w:val="009721CA"/>
    <w:rsid w:val="0097339E"/>
    <w:rsid w:val="00973CD7"/>
    <w:rsid w:val="00974422"/>
    <w:rsid w:val="00975107"/>
    <w:rsid w:val="00976F50"/>
    <w:rsid w:val="0098043C"/>
    <w:rsid w:val="00981B7F"/>
    <w:rsid w:val="00982D9C"/>
    <w:rsid w:val="009837BA"/>
    <w:rsid w:val="0098421F"/>
    <w:rsid w:val="00985C0F"/>
    <w:rsid w:val="009868B3"/>
    <w:rsid w:val="00990A1B"/>
    <w:rsid w:val="009922F8"/>
    <w:rsid w:val="00993420"/>
    <w:rsid w:val="00994338"/>
    <w:rsid w:val="009958BF"/>
    <w:rsid w:val="0099650C"/>
    <w:rsid w:val="00996C02"/>
    <w:rsid w:val="00997C2D"/>
    <w:rsid w:val="009A0BD2"/>
    <w:rsid w:val="009A3E83"/>
    <w:rsid w:val="009A4AC5"/>
    <w:rsid w:val="009A5AAF"/>
    <w:rsid w:val="009B05B5"/>
    <w:rsid w:val="009B0CB2"/>
    <w:rsid w:val="009B1BA2"/>
    <w:rsid w:val="009B24A0"/>
    <w:rsid w:val="009B4E4B"/>
    <w:rsid w:val="009B56F2"/>
    <w:rsid w:val="009B610A"/>
    <w:rsid w:val="009C40F7"/>
    <w:rsid w:val="009C56F6"/>
    <w:rsid w:val="009C59C8"/>
    <w:rsid w:val="009D2717"/>
    <w:rsid w:val="009D3B01"/>
    <w:rsid w:val="009D3D33"/>
    <w:rsid w:val="009D3D58"/>
    <w:rsid w:val="009D4047"/>
    <w:rsid w:val="009D4A9B"/>
    <w:rsid w:val="009D5AB6"/>
    <w:rsid w:val="009E05B1"/>
    <w:rsid w:val="009E4784"/>
    <w:rsid w:val="009E51AB"/>
    <w:rsid w:val="009E54B7"/>
    <w:rsid w:val="009E55A8"/>
    <w:rsid w:val="009E7B6C"/>
    <w:rsid w:val="009E7F48"/>
    <w:rsid w:val="009F016C"/>
    <w:rsid w:val="009F11E7"/>
    <w:rsid w:val="009F1C42"/>
    <w:rsid w:val="009F1FEC"/>
    <w:rsid w:val="009F2E55"/>
    <w:rsid w:val="009F31F1"/>
    <w:rsid w:val="009F6ACD"/>
    <w:rsid w:val="00A0217A"/>
    <w:rsid w:val="00A0229E"/>
    <w:rsid w:val="00A0344C"/>
    <w:rsid w:val="00A03DBE"/>
    <w:rsid w:val="00A05AC0"/>
    <w:rsid w:val="00A06ED2"/>
    <w:rsid w:val="00A070D5"/>
    <w:rsid w:val="00A101DE"/>
    <w:rsid w:val="00A1224F"/>
    <w:rsid w:val="00A17D67"/>
    <w:rsid w:val="00A20012"/>
    <w:rsid w:val="00A20554"/>
    <w:rsid w:val="00A205EF"/>
    <w:rsid w:val="00A21806"/>
    <w:rsid w:val="00A227FA"/>
    <w:rsid w:val="00A24641"/>
    <w:rsid w:val="00A24D23"/>
    <w:rsid w:val="00A25DC8"/>
    <w:rsid w:val="00A25FE5"/>
    <w:rsid w:val="00A27515"/>
    <w:rsid w:val="00A30BB0"/>
    <w:rsid w:val="00A30CD1"/>
    <w:rsid w:val="00A31A51"/>
    <w:rsid w:val="00A32B4A"/>
    <w:rsid w:val="00A335AF"/>
    <w:rsid w:val="00A34897"/>
    <w:rsid w:val="00A34F9F"/>
    <w:rsid w:val="00A355B1"/>
    <w:rsid w:val="00A3566B"/>
    <w:rsid w:val="00A35736"/>
    <w:rsid w:val="00A37E8F"/>
    <w:rsid w:val="00A4183B"/>
    <w:rsid w:val="00A41FB2"/>
    <w:rsid w:val="00A42911"/>
    <w:rsid w:val="00A43CA6"/>
    <w:rsid w:val="00A44086"/>
    <w:rsid w:val="00A46CBE"/>
    <w:rsid w:val="00A47FFC"/>
    <w:rsid w:val="00A51A30"/>
    <w:rsid w:val="00A532D5"/>
    <w:rsid w:val="00A5382F"/>
    <w:rsid w:val="00A569B2"/>
    <w:rsid w:val="00A56BFA"/>
    <w:rsid w:val="00A624B6"/>
    <w:rsid w:val="00A62863"/>
    <w:rsid w:val="00A6700C"/>
    <w:rsid w:val="00A670D2"/>
    <w:rsid w:val="00A7119C"/>
    <w:rsid w:val="00A7319A"/>
    <w:rsid w:val="00A75AE9"/>
    <w:rsid w:val="00A777A9"/>
    <w:rsid w:val="00A81ACC"/>
    <w:rsid w:val="00A81F62"/>
    <w:rsid w:val="00A83F96"/>
    <w:rsid w:val="00A850FE"/>
    <w:rsid w:val="00A85AFE"/>
    <w:rsid w:val="00A85D76"/>
    <w:rsid w:val="00A900DF"/>
    <w:rsid w:val="00A93B9C"/>
    <w:rsid w:val="00A944EF"/>
    <w:rsid w:val="00A97CA2"/>
    <w:rsid w:val="00AA0690"/>
    <w:rsid w:val="00AA07B9"/>
    <w:rsid w:val="00AA3BB0"/>
    <w:rsid w:val="00AA5D29"/>
    <w:rsid w:val="00AA6522"/>
    <w:rsid w:val="00AA706E"/>
    <w:rsid w:val="00AB190C"/>
    <w:rsid w:val="00AB2403"/>
    <w:rsid w:val="00AB2876"/>
    <w:rsid w:val="00AB3233"/>
    <w:rsid w:val="00AB34DC"/>
    <w:rsid w:val="00AB4E87"/>
    <w:rsid w:val="00AB510D"/>
    <w:rsid w:val="00AB7D91"/>
    <w:rsid w:val="00AC094B"/>
    <w:rsid w:val="00AC1493"/>
    <w:rsid w:val="00AC1A17"/>
    <w:rsid w:val="00AC31A9"/>
    <w:rsid w:val="00AC5AD6"/>
    <w:rsid w:val="00AC7A28"/>
    <w:rsid w:val="00AD242D"/>
    <w:rsid w:val="00AD27C7"/>
    <w:rsid w:val="00AD4FED"/>
    <w:rsid w:val="00AD5431"/>
    <w:rsid w:val="00AD61DB"/>
    <w:rsid w:val="00AD6DC5"/>
    <w:rsid w:val="00AD78CA"/>
    <w:rsid w:val="00AE0858"/>
    <w:rsid w:val="00AE3378"/>
    <w:rsid w:val="00AE470C"/>
    <w:rsid w:val="00AE6047"/>
    <w:rsid w:val="00AE68DF"/>
    <w:rsid w:val="00AF12DD"/>
    <w:rsid w:val="00AF15B9"/>
    <w:rsid w:val="00AF7640"/>
    <w:rsid w:val="00B00700"/>
    <w:rsid w:val="00B02A1D"/>
    <w:rsid w:val="00B04EFA"/>
    <w:rsid w:val="00B05020"/>
    <w:rsid w:val="00B06011"/>
    <w:rsid w:val="00B06545"/>
    <w:rsid w:val="00B10BAD"/>
    <w:rsid w:val="00B11F1B"/>
    <w:rsid w:val="00B137EA"/>
    <w:rsid w:val="00B146AA"/>
    <w:rsid w:val="00B15842"/>
    <w:rsid w:val="00B15D7F"/>
    <w:rsid w:val="00B209BA"/>
    <w:rsid w:val="00B21D9D"/>
    <w:rsid w:val="00B2250E"/>
    <w:rsid w:val="00B22F3D"/>
    <w:rsid w:val="00B232CB"/>
    <w:rsid w:val="00B2366B"/>
    <w:rsid w:val="00B2654D"/>
    <w:rsid w:val="00B26BBC"/>
    <w:rsid w:val="00B3121B"/>
    <w:rsid w:val="00B34E4D"/>
    <w:rsid w:val="00B357A1"/>
    <w:rsid w:val="00B35B79"/>
    <w:rsid w:val="00B35E97"/>
    <w:rsid w:val="00B36407"/>
    <w:rsid w:val="00B3722D"/>
    <w:rsid w:val="00B4136B"/>
    <w:rsid w:val="00B415C9"/>
    <w:rsid w:val="00B444C1"/>
    <w:rsid w:val="00B46464"/>
    <w:rsid w:val="00B47989"/>
    <w:rsid w:val="00B507E6"/>
    <w:rsid w:val="00B50E52"/>
    <w:rsid w:val="00B517E3"/>
    <w:rsid w:val="00B5243C"/>
    <w:rsid w:val="00B5255F"/>
    <w:rsid w:val="00B5405A"/>
    <w:rsid w:val="00B54C8C"/>
    <w:rsid w:val="00B54E10"/>
    <w:rsid w:val="00B5719C"/>
    <w:rsid w:val="00B60567"/>
    <w:rsid w:val="00B60F28"/>
    <w:rsid w:val="00B61130"/>
    <w:rsid w:val="00B61643"/>
    <w:rsid w:val="00B64833"/>
    <w:rsid w:val="00B6702D"/>
    <w:rsid w:val="00B70184"/>
    <w:rsid w:val="00B70B08"/>
    <w:rsid w:val="00B71B05"/>
    <w:rsid w:val="00B72A05"/>
    <w:rsid w:val="00B747E7"/>
    <w:rsid w:val="00B80738"/>
    <w:rsid w:val="00B8246D"/>
    <w:rsid w:val="00B82CA8"/>
    <w:rsid w:val="00B83272"/>
    <w:rsid w:val="00B8348C"/>
    <w:rsid w:val="00B84970"/>
    <w:rsid w:val="00B87D89"/>
    <w:rsid w:val="00B9118A"/>
    <w:rsid w:val="00B91F9F"/>
    <w:rsid w:val="00B928D0"/>
    <w:rsid w:val="00B928E4"/>
    <w:rsid w:val="00B929C4"/>
    <w:rsid w:val="00B92D10"/>
    <w:rsid w:val="00B93AFE"/>
    <w:rsid w:val="00BA09B6"/>
    <w:rsid w:val="00BA0DEB"/>
    <w:rsid w:val="00BA604B"/>
    <w:rsid w:val="00BA70BE"/>
    <w:rsid w:val="00BA7147"/>
    <w:rsid w:val="00BA749F"/>
    <w:rsid w:val="00BA76B9"/>
    <w:rsid w:val="00BA7F10"/>
    <w:rsid w:val="00BB1D52"/>
    <w:rsid w:val="00BB1DBF"/>
    <w:rsid w:val="00BB299B"/>
    <w:rsid w:val="00BB3AE5"/>
    <w:rsid w:val="00BB5360"/>
    <w:rsid w:val="00BB54C6"/>
    <w:rsid w:val="00BB6135"/>
    <w:rsid w:val="00BB710E"/>
    <w:rsid w:val="00BC0625"/>
    <w:rsid w:val="00BC2625"/>
    <w:rsid w:val="00BC6C98"/>
    <w:rsid w:val="00BC715C"/>
    <w:rsid w:val="00BC7406"/>
    <w:rsid w:val="00BD508C"/>
    <w:rsid w:val="00BD738B"/>
    <w:rsid w:val="00BE0573"/>
    <w:rsid w:val="00BE103D"/>
    <w:rsid w:val="00BE123A"/>
    <w:rsid w:val="00BE12CB"/>
    <w:rsid w:val="00BE24C0"/>
    <w:rsid w:val="00BE37B9"/>
    <w:rsid w:val="00BE4F82"/>
    <w:rsid w:val="00BF0DA5"/>
    <w:rsid w:val="00BF3BDC"/>
    <w:rsid w:val="00BF59D0"/>
    <w:rsid w:val="00BF5B05"/>
    <w:rsid w:val="00BF6696"/>
    <w:rsid w:val="00BF6A70"/>
    <w:rsid w:val="00C0302F"/>
    <w:rsid w:val="00C031C0"/>
    <w:rsid w:val="00C04661"/>
    <w:rsid w:val="00C04A30"/>
    <w:rsid w:val="00C04FFA"/>
    <w:rsid w:val="00C06826"/>
    <w:rsid w:val="00C06AA9"/>
    <w:rsid w:val="00C074F0"/>
    <w:rsid w:val="00C10171"/>
    <w:rsid w:val="00C10C20"/>
    <w:rsid w:val="00C12334"/>
    <w:rsid w:val="00C1485A"/>
    <w:rsid w:val="00C22D9C"/>
    <w:rsid w:val="00C24D42"/>
    <w:rsid w:val="00C25D63"/>
    <w:rsid w:val="00C266C8"/>
    <w:rsid w:val="00C26B6C"/>
    <w:rsid w:val="00C27C92"/>
    <w:rsid w:val="00C31216"/>
    <w:rsid w:val="00C31A0B"/>
    <w:rsid w:val="00C334B6"/>
    <w:rsid w:val="00C33639"/>
    <w:rsid w:val="00C33E98"/>
    <w:rsid w:val="00C347A4"/>
    <w:rsid w:val="00C34A6B"/>
    <w:rsid w:val="00C37701"/>
    <w:rsid w:val="00C37D06"/>
    <w:rsid w:val="00C37E66"/>
    <w:rsid w:val="00C37E8B"/>
    <w:rsid w:val="00C4047C"/>
    <w:rsid w:val="00C41A4E"/>
    <w:rsid w:val="00C438D1"/>
    <w:rsid w:val="00C4618B"/>
    <w:rsid w:val="00C4666B"/>
    <w:rsid w:val="00C473E6"/>
    <w:rsid w:val="00C50A98"/>
    <w:rsid w:val="00C5218C"/>
    <w:rsid w:val="00C56560"/>
    <w:rsid w:val="00C571BD"/>
    <w:rsid w:val="00C62030"/>
    <w:rsid w:val="00C665B7"/>
    <w:rsid w:val="00C67E9C"/>
    <w:rsid w:val="00C7147E"/>
    <w:rsid w:val="00C72E09"/>
    <w:rsid w:val="00C72E35"/>
    <w:rsid w:val="00C74B67"/>
    <w:rsid w:val="00C76D5A"/>
    <w:rsid w:val="00C7709B"/>
    <w:rsid w:val="00C813AE"/>
    <w:rsid w:val="00C814E3"/>
    <w:rsid w:val="00C83498"/>
    <w:rsid w:val="00C871D6"/>
    <w:rsid w:val="00C87D61"/>
    <w:rsid w:val="00C90F7D"/>
    <w:rsid w:val="00C913FD"/>
    <w:rsid w:val="00C92861"/>
    <w:rsid w:val="00C93A76"/>
    <w:rsid w:val="00C94398"/>
    <w:rsid w:val="00C94B44"/>
    <w:rsid w:val="00C9607C"/>
    <w:rsid w:val="00CA1951"/>
    <w:rsid w:val="00CA2B14"/>
    <w:rsid w:val="00CA3B7F"/>
    <w:rsid w:val="00CA6BD3"/>
    <w:rsid w:val="00CA7B15"/>
    <w:rsid w:val="00CB0319"/>
    <w:rsid w:val="00CB0425"/>
    <w:rsid w:val="00CB0FBD"/>
    <w:rsid w:val="00CB2808"/>
    <w:rsid w:val="00CB2891"/>
    <w:rsid w:val="00CB2B33"/>
    <w:rsid w:val="00CB3205"/>
    <w:rsid w:val="00CB6707"/>
    <w:rsid w:val="00CB6D3B"/>
    <w:rsid w:val="00CB7506"/>
    <w:rsid w:val="00CB78FC"/>
    <w:rsid w:val="00CC032D"/>
    <w:rsid w:val="00CC0565"/>
    <w:rsid w:val="00CC24D3"/>
    <w:rsid w:val="00CC27A0"/>
    <w:rsid w:val="00CC366F"/>
    <w:rsid w:val="00CC4430"/>
    <w:rsid w:val="00CC538B"/>
    <w:rsid w:val="00CC56CD"/>
    <w:rsid w:val="00CC594E"/>
    <w:rsid w:val="00CC6FF0"/>
    <w:rsid w:val="00CD0FBA"/>
    <w:rsid w:val="00CD1248"/>
    <w:rsid w:val="00CD12A3"/>
    <w:rsid w:val="00CD24AD"/>
    <w:rsid w:val="00CD273B"/>
    <w:rsid w:val="00CD28FE"/>
    <w:rsid w:val="00CD57EB"/>
    <w:rsid w:val="00CD72F6"/>
    <w:rsid w:val="00CE08F6"/>
    <w:rsid w:val="00CE3685"/>
    <w:rsid w:val="00CE3750"/>
    <w:rsid w:val="00CE39DE"/>
    <w:rsid w:val="00CE3A5C"/>
    <w:rsid w:val="00CE3D75"/>
    <w:rsid w:val="00CE3F32"/>
    <w:rsid w:val="00CF175E"/>
    <w:rsid w:val="00CF3686"/>
    <w:rsid w:val="00CF66EB"/>
    <w:rsid w:val="00D00F86"/>
    <w:rsid w:val="00D0134D"/>
    <w:rsid w:val="00D015E9"/>
    <w:rsid w:val="00D025E9"/>
    <w:rsid w:val="00D02804"/>
    <w:rsid w:val="00D028AF"/>
    <w:rsid w:val="00D028FA"/>
    <w:rsid w:val="00D032D3"/>
    <w:rsid w:val="00D051FA"/>
    <w:rsid w:val="00D055F4"/>
    <w:rsid w:val="00D05CD5"/>
    <w:rsid w:val="00D0609E"/>
    <w:rsid w:val="00D06F34"/>
    <w:rsid w:val="00D10B82"/>
    <w:rsid w:val="00D13433"/>
    <w:rsid w:val="00D162FA"/>
    <w:rsid w:val="00D163D4"/>
    <w:rsid w:val="00D17520"/>
    <w:rsid w:val="00D1796E"/>
    <w:rsid w:val="00D2455D"/>
    <w:rsid w:val="00D25E92"/>
    <w:rsid w:val="00D2692F"/>
    <w:rsid w:val="00D31BF9"/>
    <w:rsid w:val="00D321EB"/>
    <w:rsid w:val="00D325BE"/>
    <w:rsid w:val="00D34746"/>
    <w:rsid w:val="00D35E67"/>
    <w:rsid w:val="00D35E6E"/>
    <w:rsid w:val="00D3604E"/>
    <w:rsid w:val="00D370F7"/>
    <w:rsid w:val="00D374B6"/>
    <w:rsid w:val="00D4003F"/>
    <w:rsid w:val="00D42DF1"/>
    <w:rsid w:val="00D4335C"/>
    <w:rsid w:val="00D438E8"/>
    <w:rsid w:val="00D43E5D"/>
    <w:rsid w:val="00D449D7"/>
    <w:rsid w:val="00D44A4B"/>
    <w:rsid w:val="00D509B4"/>
    <w:rsid w:val="00D513E4"/>
    <w:rsid w:val="00D57467"/>
    <w:rsid w:val="00D60B84"/>
    <w:rsid w:val="00D6125C"/>
    <w:rsid w:val="00D61298"/>
    <w:rsid w:val="00D63145"/>
    <w:rsid w:val="00D634E9"/>
    <w:rsid w:val="00D64A03"/>
    <w:rsid w:val="00D6545A"/>
    <w:rsid w:val="00D6572B"/>
    <w:rsid w:val="00D71868"/>
    <w:rsid w:val="00D73C3F"/>
    <w:rsid w:val="00D7496B"/>
    <w:rsid w:val="00D76687"/>
    <w:rsid w:val="00D76889"/>
    <w:rsid w:val="00D7774F"/>
    <w:rsid w:val="00D809D2"/>
    <w:rsid w:val="00D80CB1"/>
    <w:rsid w:val="00D81D3C"/>
    <w:rsid w:val="00D81D81"/>
    <w:rsid w:val="00D81FDD"/>
    <w:rsid w:val="00D8545A"/>
    <w:rsid w:val="00D86F08"/>
    <w:rsid w:val="00D90156"/>
    <w:rsid w:val="00D93DA6"/>
    <w:rsid w:val="00D94293"/>
    <w:rsid w:val="00D96DC2"/>
    <w:rsid w:val="00DA1D3F"/>
    <w:rsid w:val="00DA2096"/>
    <w:rsid w:val="00DA342F"/>
    <w:rsid w:val="00DA62D7"/>
    <w:rsid w:val="00DA641E"/>
    <w:rsid w:val="00DA77B6"/>
    <w:rsid w:val="00DB2142"/>
    <w:rsid w:val="00DB2A24"/>
    <w:rsid w:val="00DB3772"/>
    <w:rsid w:val="00DB3A9C"/>
    <w:rsid w:val="00DB4F7E"/>
    <w:rsid w:val="00DB5215"/>
    <w:rsid w:val="00DC194D"/>
    <w:rsid w:val="00DC246C"/>
    <w:rsid w:val="00DC57A1"/>
    <w:rsid w:val="00DD1D23"/>
    <w:rsid w:val="00DD37CA"/>
    <w:rsid w:val="00DD3D73"/>
    <w:rsid w:val="00DD6490"/>
    <w:rsid w:val="00DD711D"/>
    <w:rsid w:val="00DD7D0D"/>
    <w:rsid w:val="00DE3553"/>
    <w:rsid w:val="00DE35A6"/>
    <w:rsid w:val="00DE755E"/>
    <w:rsid w:val="00DF047F"/>
    <w:rsid w:val="00DF0C09"/>
    <w:rsid w:val="00DF1018"/>
    <w:rsid w:val="00DF12E0"/>
    <w:rsid w:val="00DF2079"/>
    <w:rsid w:val="00DF2DAC"/>
    <w:rsid w:val="00DF30DC"/>
    <w:rsid w:val="00DF3BC2"/>
    <w:rsid w:val="00DF59A6"/>
    <w:rsid w:val="00DF6586"/>
    <w:rsid w:val="00DF670A"/>
    <w:rsid w:val="00DF71EF"/>
    <w:rsid w:val="00DF794D"/>
    <w:rsid w:val="00E0022B"/>
    <w:rsid w:val="00E0267C"/>
    <w:rsid w:val="00E06053"/>
    <w:rsid w:val="00E069C7"/>
    <w:rsid w:val="00E079F1"/>
    <w:rsid w:val="00E07D6C"/>
    <w:rsid w:val="00E11ACB"/>
    <w:rsid w:val="00E1590F"/>
    <w:rsid w:val="00E15F66"/>
    <w:rsid w:val="00E16D65"/>
    <w:rsid w:val="00E1709C"/>
    <w:rsid w:val="00E17514"/>
    <w:rsid w:val="00E17B1E"/>
    <w:rsid w:val="00E20B98"/>
    <w:rsid w:val="00E20F05"/>
    <w:rsid w:val="00E214DD"/>
    <w:rsid w:val="00E23042"/>
    <w:rsid w:val="00E2483F"/>
    <w:rsid w:val="00E24DC4"/>
    <w:rsid w:val="00E25966"/>
    <w:rsid w:val="00E25B46"/>
    <w:rsid w:val="00E26778"/>
    <w:rsid w:val="00E26AC6"/>
    <w:rsid w:val="00E273D4"/>
    <w:rsid w:val="00E27CE9"/>
    <w:rsid w:val="00E27FCF"/>
    <w:rsid w:val="00E30C7E"/>
    <w:rsid w:val="00E349BD"/>
    <w:rsid w:val="00E36288"/>
    <w:rsid w:val="00E362AC"/>
    <w:rsid w:val="00E364BF"/>
    <w:rsid w:val="00E367C3"/>
    <w:rsid w:val="00E37ED6"/>
    <w:rsid w:val="00E413F9"/>
    <w:rsid w:val="00E46A5A"/>
    <w:rsid w:val="00E50169"/>
    <w:rsid w:val="00E50AF7"/>
    <w:rsid w:val="00E512C8"/>
    <w:rsid w:val="00E52C55"/>
    <w:rsid w:val="00E53661"/>
    <w:rsid w:val="00E54CAB"/>
    <w:rsid w:val="00E55494"/>
    <w:rsid w:val="00E5735E"/>
    <w:rsid w:val="00E573B1"/>
    <w:rsid w:val="00E62A68"/>
    <w:rsid w:val="00E664E1"/>
    <w:rsid w:val="00E66815"/>
    <w:rsid w:val="00E66BF9"/>
    <w:rsid w:val="00E67DBB"/>
    <w:rsid w:val="00E67EE8"/>
    <w:rsid w:val="00E707AD"/>
    <w:rsid w:val="00E72225"/>
    <w:rsid w:val="00E76B79"/>
    <w:rsid w:val="00E77862"/>
    <w:rsid w:val="00E815A1"/>
    <w:rsid w:val="00E83148"/>
    <w:rsid w:val="00E86994"/>
    <w:rsid w:val="00E91163"/>
    <w:rsid w:val="00E916AF"/>
    <w:rsid w:val="00E91D86"/>
    <w:rsid w:val="00E93401"/>
    <w:rsid w:val="00E94BBC"/>
    <w:rsid w:val="00EA1FE1"/>
    <w:rsid w:val="00EA2CB1"/>
    <w:rsid w:val="00EA4FED"/>
    <w:rsid w:val="00EA5C37"/>
    <w:rsid w:val="00EA5C5A"/>
    <w:rsid w:val="00EA7E56"/>
    <w:rsid w:val="00EB0F68"/>
    <w:rsid w:val="00EB131C"/>
    <w:rsid w:val="00EB1387"/>
    <w:rsid w:val="00EB2140"/>
    <w:rsid w:val="00EB226F"/>
    <w:rsid w:val="00EB2A7F"/>
    <w:rsid w:val="00EB356A"/>
    <w:rsid w:val="00EB4140"/>
    <w:rsid w:val="00EB5B29"/>
    <w:rsid w:val="00EB7F95"/>
    <w:rsid w:val="00EC2488"/>
    <w:rsid w:val="00EC3C3D"/>
    <w:rsid w:val="00EC63A7"/>
    <w:rsid w:val="00EC68B1"/>
    <w:rsid w:val="00EC7C21"/>
    <w:rsid w:val="00EC7F40"/>
    <w:rsid w:val="00EC7FFC"/>
    <w:rsid w:val="00ED1CB5"/>
    <w:rsid w:val="00ED3E02"/>
    <w:rsid w:val="00ED4F48"/>
    <w:rsid w:val="00ED5C04"/>
    <w:rsid w:val="00EE2304"/>
    <w:rsid w:val="00EE53DF"/>
    <w:rsid w:val="00EE6D57"/>
    <w:rsid w:val="00EE6FC8"/>
    <w:rsid w:val="00EE7BCF"/>
    <w:rsid w:val="00EE7D99"/>
    <w:rsid w:val="00EF0CCD"/>
    <w:rsid w:val="00EF2AFC"/>
    <w:rsid w:val="00EF2C66"/>
    <w:rsid w:val="00EF440B"/>
    <w:rsid w:val="00EF7979"/>
    <w:rsid w:val="00F00ED9"/>
    <w:rsid w:val="00F0173D"/>
    <w:rsid w:val="00F02374"/>
    <w:rsid w:val="00F03016"/>
    <w:rsid w:val="00F03709"/>
    <w:rsid w:val="00F04374"/>
    <w:rsid w:val="00F04594"/>
    <w:rsid w:val="00F05B57"/>
    <w:rsid w:val="00F0609F"/>
    <w:rsid w:val="00F06F94"/>
    <w:rsid w:val="00F070CF"/>
    <w:rsid w:val="00F137F2"/>
    <w:rsid w:val="00F17A98"/>
    <w:rsid w:val="00F25BC9"/>
    <w:rsid w:val="00F27968"/>
    <w:rsid w:val="00F308B0"/>
    <w:rsid w:val="00F32ED6"/>
    <w:rsid w:val="00F33289"/>
    <w:rsid w:val="00F3351E"/>
    <w:rsid w:val="00F34087"/>
    <w:rsid w:val="00F3616B"/>
    <w:rsid w:val="00F374D8"/>
    <w:rsid w:val="00F378E8"/>
    <w:rsid w:val="00F409A5"/>
    <w:rsid w:val="00F42603"/>
    <w:rsid w:val="00F42C44"/>
    <w:rsid w:val="00F454A0"/>
    <w:rsid w:val="00F45E15"/>
    <w:rsid w:val="00F4658B"/>
    <w:rsid w:val="00F46EF6"/>
    <w:rsid w:val="00F47310"/>
    <w:rsid w:val="00F53740"/>
    <w:rsid w:val="00F539CC"/>
    <w:rsid w:val="00F54859"/>
    <w:rsid w:val="00F551A0"/>
    <w:rsid w:val="00F55E11"/>
    <w:rsid w:val="00F567C0"/>
    <w:rsid w:val="00F57129"/>
    <w:rsid w:val="00F579DF"/>
    <w:rsid w:val="00F6194B"/>
    <w:rsid w:val="00F61F39"/>
    <w:rsid w:val="00F62A71"/>
    <w:rsid w:val="00F66A88"/>
    <w:rsid w:val="00F66BE7"/>
    <w:rsid w:val="00F66C9A"/>
    <w:rsid w:val="00F67803"/>
    <w:rsid w:val="00F71AD0"/>
    <w:rsid w:val="00F72F81"/>
    <w:rsid w:val="00F741A6"/>
    <w:rsid w:val="00F7678F"/>
    <w:rsid w:val="00F81068"/>
    <w:rsid w:val="00F8115F"/>
    <w:rsid w:val="00F83874"/>
    <w:rsid w:val="00F84B16"/>
    <w:rsid w:val="00F87A2A"/>
    <w:rsid w:val="00F902AB"/>
    <w:rsid w:val="00F91B0E"/>
    <w:rsid w:val="00F92F87"/>
    <w:rsid w:val="00F9400E"/>
    <w:rsid w:val="00F96433"/>
    <w:rsid w:val="00F97AE2"/>
    <w:rsid w:val="00FA0406"/>
    <w:rsid w:val="00FA0962"/>
    <w:rsid w:val="00FA333B"/>
    <w:rsid w:val="00FA505A"/>
    <w:rsid w:val="00FA5502"/>
    <w:rsid w:val="00FB4463"/>
    <w:rsid w:val="00FB49D9"/>
    <w:rsid w:val="00FB6E30"/>
    <w:rsid w:val="00FB79D1"/>
    <w:rsid w:val="00FB7C4C"/>
    <w:rsid w:val="00FC0335"/>
    <w:rsid w:val="00FC15F3"/>
    <w:rsid w:val="00FC31AA"/>
    <w:rsid w:val="00FC3EA6"/>
    <w:rsid w:val="00FC62DD"/>
    <w:rsid w:val="00FD1B45"/>
    <w:rsid w:val="00FD2FC2"/>
    <w:rsid w:val="00FD37E8"/>
    <w:rsid w:val="00FD6BEB"/>
    <w:rsid w:val="00FD6E65"/>
    <w:rsid w:val="00FE032F"/>
    <w:rsid w:val="00FE0789"/>
    <w:rsid w:val="00FE0876"/>
    <w:rsid w:val="00FE0D96"/>
    <w:rsid w:val="00FE25BC"/>
    <w:rsid w:val="00FE339B"/>
    <w:rsid w:val="00FE49E2"/>
    <w:rsid w:val="00FE4E48"/>
    <w:rsid w:val="00FE59F0"/>
    <w:rsid w:val="00FE64AC"/>
    <w:rsid w:val="00FE68A6"/>
    <w:rsid w:val="00FE6FB8"/>
    <w:rsid w:val="00FF051C"/>
    <w:rsid w:val="00FF0757"/>
    <w:rsid w:val="00FF2724"/>
    <w:rsid w:val="00FF3070"/>
    <w:rsid w:val="00FF490C"/>
    <w:rsid w:val="00FF4FAC"/>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9D"/>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uiPriority w:val="99"/>
    <w:rsid w:val="003724E1"/>
    <w:pPr>
      <w:spacing w:before="240" w:after="160" w:line="240" w:lineRule="exact"/>
    </w:pPr>
    <w:rPr>
      <w:rFonts w:asciiTheme="minorHAnsi" w:eastAsiaTheme="minorHAnsi" w:hAnsiTheme="minorHAnsi" w:cstheme="minorBidi"/>
      <w:sz w:val="22"/>
      <w:szCs w:val="22"/>
      <w:vertAlign w:val="superscript"/>
      <w:lang w:eastAsia="en-US"/>
    </w:rPr>
  </w:style>
  <w:style w:type="table" w:customStyle="1" w:styleId="TableGrid2">
    <w:name w:val="Table Grid2"/>
    <w:basedOn w:val="TableNormal"/>
    <w:next w:val="TableGrid"/>
    <w:uiPriority w:val="59"/>
    <w:unhideWhenUsed/>
    <w:rsid w:val="0041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132BB"/>
    <w:rPr>
      <w:color w:val="605E5C"/>
      <w:shd w:val="clear" w:color="auto" w:fill="E1DFDD"/>
    </w:rPr>
  </w:style>
  <w:style w:type="character" w:customStyle="1" w:styleId="CommentTextChar1">
    <w:name w:val="Comment Text Char1"/>
    <w:basedOn w:val="DefaultParagraphFont"/>
    <w:uiPriority w:val="99"/>
    <w:semiHidden/>
    <w:rsid w:val="00D3474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0366">
      <w:bodyDiv w:val="1"/>
      <w:marLeft w:val="0"/>
      <w:marRight w:val="0"/>
      <w:marTop w:val="0"/>
      <w:marBottom w:val="0"/>
      <w:divBdr>
        <w:top w:val="none" w:sz="0" w:space="0" w:color="auto"/>
        <w:left w:val="none" w:sz="0" w:space="0" w:color="auto"/>
        <w:bottom w:val="none" w:sz="0" w:space="0" w:color="auto"/>
        <w:right w:val="none" w:sz="0" w:space="0" w:color="auto"/>
      </w:divBdr>
    </w:div>
    <w:div w:id="72091619">
      <w:bodyDiv w:val="1"/>
      <w:marLeft w:val="0"/>
      <w:marRight w:val="0"/>
      <w:marTop w:val="0"/>
      <w:marBottom w:val="0"/>
      <w:divBdr>
        <w:top w:val="none" w:sz="0" w:space="0" w:color="auto"/>
        <w:left w:val="none" w:sz="0" w:space="0" w:color="auto"/>
        <w:bottom w:val="none" w:sz="0" w:space="0" w:color="auto"/>
        <w:right w:val="none" w:sz="0" w:space="0" w:color="auto"/>
      </w:divBdr>
    </w:div>
    <w:div w:id="352339884">
      <w:bodyDiv w:val="1"/>
      <w:marLeft w:val="0"/>
      <w:marRight w:val="0"/>
      <w:marTop w:val="0"/>
      <w:marBottom w:val="0"/>
      <w:divBdr>
        <w:top w:val="none" w:sz="0" w:space="0" w:color="auto"/>
        <w:left w:val="none" w:sz="0" w:space="0" w:color="auto"/>
        <w:bottom w:val="none" w:sz="0" w:space="0" w:color="auto"/>
        <w:right w:val="none" w:sz="0" w:space="0" w:color="auto"/>
      </w:divBdr>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695161183">
      <w:bodyDiv w:val="1"/>
      <w:marLeft w:val="0"/>
      <w:marRight w:val="0"/>
      <w:marTop w:val="0"/>
      <w:marBottom w:val="0"/>
      <w:divBdr>
        <w:top w:val="none" w:sz="0" w:space="0" w:color="auto"/>
        <w:left w:val="none" w:sz="0" w:space="0" w:color="auto"/>
        <w:bottom w:val="none" w:sz="0" w:space="0" w:color="auto"/>
        <w:right w:val="none" w:sz="0" w:space="0" w:color="auto"/>
      </w:divBdr>
    </w:div>
    <w:div w:id="704797536">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782919237">
      <w:bodyDiv w:val="1"/>
      <w:marLeft w:val="0"/>
      <w:marRight w:val="0"/>
      <w:marTop w:val="0"/>
      <w:marBottom w:val="0"/>
      <w:divBdr>
        <w:top w:val="none" w:sz="0" w:space="0" w:color="auto"/>
        <w:left w:val="none" w:sz="0" w:space="0" w:color="auto"/>
        <w:bottom w:val="none" w:sz="0" w:space="0" w:color="auto"/>
        <w:right w:val="none" w:sz="0" w:space="0" w:color="auto"/>
      </w:divBdr>
    </w:div>
    <w:div w:id="1173953479">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39099202">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339313556">
      <w:bodyDiv w:val="1"/>
      <w:marLeft w:val="0"/>
      <w:marRight w:val="0"/>
      <w:marTop w:val="0"/>
      <w:marBottom w:val="0"/>
      <w:divBdr>
        <w:top w:val="none" w:sz="0" w:space="0" w:color="auto"/>
        <w:left w:val="none" w:sz="0" w:space="0" w:color="auto"/>
        <w:bottom w:val="none" w:sz="0" w:space="0" w:color="auto"/>
        <w:right w:val="none" w:sz="0" w:space="0" w:color="auto"/>
      </w:divBdr>
    </w:div>
    <w:div w:id="1385525960">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792703206">
      <w:bodyDiv w:val="1"/>
      <w:marLeft w:val="0"/>
      <w:marRight w:val="0"/>
      <w:marTop w:val="0"/>
      <w:marBottom w:val="0"/>
      <w:divBdr>
        <w:top w:val="none" w:sz="0" w:space="0" w:color="auto"/>
        <w:left w:val="none" w:sz="0" w:space="0" w:color="auto"/>
        <w:bottom w:val="none" w:sz="0" w:space="0" w:color="auto"/>
        <w:right w:val="none" w:sz="0" w:space="0" w:color="auto"/>
      </w:divBdr>
    </w:div>
    <w:div w:id="1824076423">
      <w:bodyDiv w:val="1"/>
      <w:marLeft w:val="0"/>
      <w:marRight w:val="0"/>
      <w:marTop w:val="0"/>
      <w:marBottom w:val="0"/>
      <w:divBdr>
        <w:top w:val="none" w:sz="0" w:space="0" w:color="auto"/>
        <w:left w:val="none" w:sz="0" w:space="0" w:color="auto"/>
        <w:bottom w:val="none" w:sz="0" w:space="0" w:color="auto"/>
        <w:right w:val="none" w:sz="0" w:space="0" w:color="auto"/>
      </w:divBdr>
    </w:div>
    <w:div w:id="1834253018">
      <w:bodyDiv w:val="1"/>
      <w:marLeft w:val="0"/>
      <w:marRight w:val="0"/>
      <w:marTop w:val="0"/>
      <w:marBottom w:val="0"/>
      <w:divBdr>
        <w:top w:val="none" w:sz="0" w:space="0" w:color="auto"/>
        <w:left w:val="none" w:sz="0" w:space="0" w:color="auto"/>
        <w:bottom w:val="none" w:sz="0" w:space="0" w:color="auto"/>
        <w:right w:val="none" w:sz="0" w:space="0" w:color="auto"/>
      </w:divBdr>
    </w:div>
    <w:div w:id="1889146952">
      <w:bodyDiv w:val="1"/>
      <w:marLeft w:val="0"/>
      <w:marRight w:val="0"/>
      <w:marTop w:val="0"/>
      <w:marBottom w:val="0"/>
      <w:divBdr>
        <w:top w:val="none" w:sz="0" w:space="0" w:color="auto"/>
        <w:left w:val="none" w:sz="0" w:space="0" w:color="auto"/>
        <w:bottom w:val="none" w:sz="0" w:space="0" w:color="auto"/>
        <w:right w:val="none" w:sz="0" w:space="0" w:color="auto"/>
      </w:divBdr>
    </w:div>
    <w:div w:id="1898129905">
      <w:bodyDiv w:val="1"/>
      <w:marLeft w:val="0"/>
      <w:marRight w:val="0"/>
      <w:marTop w:val="0"/>
      <w:marBottom w:val="0"/>
      <w:divBdr>
        <w:top w:val="none" w:sz="0" w:space="0" w:color="auto"/>
        <w:left w:val="none" w:sz="0" w:space="0" w:color="auto"/>
        <w:bottom w:val="none" w:sz="0" w:space="0" w:color="auto"/>
        <w:right w:val="none" w:sz="0" w:space="0" w:color="auto"/>
      </w:divBdr>
    </w:div>
    <w:div w:id="1939556395">
      <w:bodyDiv w:val="1"/>
      <w:marLeft w:val="0"/>
      <w:marRight w:val="0"/>
      <w:marTop w:val="0"/>
      <w:marBottom w:val="0"/>
      <w:divBdr>
        <w:top w:val="none" w:sz="0" w:space="0" w:color="auto"/>
        <w:left w:val="none" w:sz="0" w:space="0" w:color="auto"/>
        <w:bottom w:val="none" w:sz="0" w:space="0" w:color="auto"/>
        <w:right w:val="none" w:sz="0" w:space="0" w:color="auto"/>
      </w:divBdr>
    </w:div>
    <w:div w:id="2018924250">
      <w:bodyDiv w:val="1"/>
      <w:marLeft w:val="0"/>
      <w:marRight w:val="0"/>
      <w:marTop w:val="0"/>
      <w:marBottom w:val="0"/>
      <w:divBdr>
        <w:top w:val="none" w:sz="0" w:space="0" w:color="auto"/>
        <w:left w:val="none" w:sz="0" w:space="0" w:color="auto"/>
        <w:bottom w:val="none" w:sz="0" w:space="0" w:color="auto"/>
        <w:right w:val="none" w:sz="0" w:space="0" w:color="auto"/>
      </w:divBdr>
    </w:div>
    <w:div w:id="2052724666">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mentaarid xmlns="a86477b4-ee4d-4d5e-9a5f-6d0e73ef5ad9" xsi:nil="true"/>
    <Kausta_x0020_s_x00e4_ilitamise_x0020_t_x00e4_htaeg xmlns="a86477b4-ee4d-4d5e-9a5f-6d0e73ef5a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9B74DB585249469CC1F3345821656C" ma:contentTypeVersion="4" ma:contentTypeDescription="Create a new document." ma:contentTypeScope="" ma:versionID="561309fc90d7924b641c6e3f5dfbe9d8">
  <xsd:schema xmlns:xsd="http://www.w3.org/2001/XMLSchema" xmlns:xs="http://www.w3.org/2001/XMLSchema" xmlns:p="http://schemas.microsoft.com/office/2006/metadata/properties" xmlns:ns2="508f4fb5-ab29-4df0-87b4-0144f09b413a" xmlns:ns3="a86477b4-ee4d-4d5e-9a5f-6d0e73ef5ad9" targetNamespace="http://schemas.microsoft.com/office/2006/metadata/properties" ma:root="true" ma:fieldsID="4f5078b132ddd44b1472c6a701b52059" ns2:_="" ns3:_="">
    <xsd:import namespace="508f4fb5-ab29-4df0-87b4-0144f09b413a"/>
    <xsd:import namespace="a86477b4-ee4d-4d5e-9a5f-6d0e73ef5ad9"/>
    <xsd:element name="properties">
      <xsd:complexType>
        <xsd:sequence>
          <xsd:element name="documentManagement">
            <xsd:complexType>
              <xsd:all>
                <xsd:element ref="ns2:SharedWithUsers" minOccurs="0"/>
                <xsd:element ref="ns2:SharedWithDetails" minOccurs="0"/>
                <xsd:element ref="ns3:Kausta_x0020_s_x00e4_ilitamise_x0020_t_x00e4_htaeg" minOccurs="0"/>
                <xsd:element ref="ns3:Kommentaar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477b4-ee4d-4d5e-9a5f-6d0e73ef5ad9" elementFormDefault="qualified">
    <xsd:import namespace="http://schemas.microsoft.com/office/2006/documentManagement/types"/>
    <xsd:import namespace="http://schemas.microsoft.com/office/infopath/2007/PartnerControls"/>
    <xsd:element name="Kausta_x0020_s_x00e4_ilitamise_x0020_t_x00e4_htaeg" ma:index="10" nillable="true" ma:displayName="Kausta säilitamise tähtaeg" ma:format="DateOnly" ma:internalName="Kausta_x0020_s_x00e4_ilitamise_x0020_t_x00e4_htaeg">
      <xsd:simpleType>
        <xsd:restriction base="dms:DateTime"/>
      </xsd:simpleType>
    </xsd:element>
    <xsd:element name="Kommentaarid" ma:index="11" nillable="true" ma:displayName="Kommentaarid" ma:internalName="Kommentaarid">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3B5C6FE-3017-4D80-B726-E388701B2B81}">
  <ds:schemaRefs>
    <ds:schemaRef ds:uri="http://schemas.microsoft.com/sharepoint/v3/contenttype/forms"/>
  </ds:schemaRefs>
</ds:datastoreItem>
</file>

<file path=customXml/itemProps2.xml><?xml version="1.0" encoding="utf-8"?>
<ds:datastoreItem xmlns:ds="http://schemas.openxmlformats.org/officeDocument/2006/customXml" ds:itemID="{9B6907A7-19B2-4B7C-B672-6D2795DE2228}">
  <ds:schemaRefs>
    <ds:schemaRef ds:uri="a86477b4-ee4d-4d5e-9a5f-6d0e73ef5ad9"/>
    <ds:schemaRef ds:uri="508f4fb5-ab29-4df0-87b4-0144f09b413a"/>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35B5191-C6B7-4BD5-A7F6-76D2243A7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a86477b4-ee4d-4d5e-9a5f-6d0e73ef5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8C07A1-2CA7-4711-9179-F22CE3B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42</Pages>
  <Words>15013</Words>
  <Characters>87082</Characters>
  <Application>Microsoft Office Word</Application>
  <DocSecurity>0</DocSecurity>
  <Lines>725</Lines>
  <Paragraphs>203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Martin Eber</cp:lastModifiedBy>
  <cp:revision>8</cp:revision>
  <cp:lastPrinted>2022-10-18T13:01:00Z</cp:lastPrinted>
  <dcterms:created xsi:type="dcterms:W3CDTF">2025-07-21T10:18:00Z</dcterms:created>
  <dcterms:modified xsi:type="dcterms:W3CDTF">2025-07-23T13:24:00Z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y fmtid="{D5CDD505-2E9C-101B-9397-08002B2CF9AE}" pid="11" name="ContentTypeId">
    <vt:lpwstr>0x010100E19B74DB585249469CC1F3345821656C</vt:lpwstr>
  </property>
</Properties>
</file>